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62E0" w14:textId="509766D3" w:rsidR="003C5C6C" w:rsidRPr="00065D23" w:rsidRDefault="0006053F" w:rsidP="004F3F17">
      <w:pPr>
        <w:jc w:val="right"/>
        <w:rPr>
          <w:rFonts w:ascii="Times New Roman" w:hAnsi="Times New Roman" w:cs="Times New Roman"/>
          <w:sz w:val="24"/>
          <w:szCs w:val="24"/>
        </w:rPr>
      </w:pPr>
      <w:r w:rsidRPr="00065D23">
        <w:rPr>
          <w:rFonts w:ascii="Times New Roman" w:hAnsi="Times New Roman" w:cs="Times New Roman"/>
          <w:sz w:val="24"/>
          <w:szCs w:val="24"/>
        </w:rPr>
        <w:t>E</w:t>
      </w:r>
      <w:r>
        <w:rPr>
          <w:rFonts w:ascii="Times New Roman" w:hAnsi="Times New Roman" w:cs="Times New Roman"/>
          <w:sz w:val="24"/>
          <w:szCs w:val="24"/>
        </w:rPr>
        <w:t>ELNÕU</w:t>
      </w:r>
    </w:p>
    <w:p w14:paraId="7C126FC6" w14:textId="48C13A5B" w:rsidR="002716FB" w:rsidRPr="00065D23" w:rsidRDefault="006919F5" w:rsidP="004F3F17">
      <w:pPr>
        <w:jc w:val="right"/>
        <w:rPr>
          <w:rFonts w:ascii="Times New Roman" w:hAnsi="Times New Roman" w:cs="Times New Roman"/>
          <w:sz w:val="24"/>
          <w:szCs w:val="24"/>
        </w:rPr>
      </w:pPr>
      <w:r>
        <w:rPr>
          <w:rFonts w:ascii="Times New Roman" w:hAnsi="Times New Roman" w:cs="Times New Roman"/>
          <w:sz w:val="24"/>
          <w:szCs w:val="24"/>
        </w:rPr>
        <w:t>Veebruar</w:t>
      </w:r>
      <w:r w:rsidR="003E4EFF">
        <w:rPr>
          <w:rFonts w:ascii="Times New Roman" w:hAnsi="Times New Roman" w:cs="Times New Roman"/>
          <w:sz w:val="24"/>
          <w:szCs w:val="24"/>
        </w:rPr>
        <w:t>,</w:t>
      </w:r>
      <w:r w:rsidR="002716FB" w:rsidRPr="00065D23">
        <w:rPr>
          <w:rFonts w:ascii="Times New Roman" w:hAnsi="Times New Roman" w:cs="Times New Roman"/>
          <w:sz w:val="24"/>
          <w:szCs w:val="24"/>
        </w:rPr>
        <w:t xml:space="preserve"> 202</w:t>
      </w:r>
      <w:r w:rsidR="00264A0C">
        <w:rPr>
          <w:rFonts w:ascii="Times New Roman" w:hAnsi="Times New Roman" w:cs="Times New Roman"/>
          <w:sz w:val="24"/>
          <w:szCs w:val="24"/>
        </w:rPr>
        <w:t>4</w:t>
      </w:r>
    </w:p>
    <w:p w14:paraId="3CD903C1" w14:textId="77777777" w:rsidR="00B1521B" w:rsidRPr="004F3F17" w:rsidRDefault="00B1521B" w:rsidP="004F3F17">
      <w:pPr>
        <w:jc w:val="center"/>
        <w:rPr>
          <w:rFonts w:ascii="Times New Roman" w:hAnsi="Times New Roman" w:cs="Times New Roman"/>
          <w:b/>
          <w:sz w:val="32"/>
          <w:szCs w:val="32"/>
        </w:rPr>
      </w:pPr>
    </w:p>
    <w:p w14:paraId="6788E1AF" w14:textId="719839DA" w:rsidR="003C5C6C" w:rsidRPr="003842D1" w:rsidRDefault="00A00C36" w:rsidP="004F3F17">
      <w:pPr>
        <w:jc w:val="center"/>
        <w:rPr>
          <w:rFonts w:ascii="Times New Roman" w:hAnsi="Times New Roman" w:cs="Times New Roman"/>
          <w:b/>
          <w:sz w:val="32"/>
          <w:szCs w:val="32"/>
          <w:vertAlign w:val="superscript"/>
        </w:rPr>
      </w:pPr>
      <w:bookmarkStart w:id="0" w:name="_Hlk159310442"/>
      <w:r w:rsidRPr="003842D1">
        <w:rPr>
          <w:rFonts w:ascii="Times New Roman" w:hAnsi="Times New Roman" w:cs="Times New Roman"/>
          <w:b/>
          <w:sz w:val="32"/>
          <w:szCs w:val="32"/>
        </w:rPr>
        <w:t>R</w:t>
      </w:r>
      <w:r w:rsidR="005E62DC" w:rsidRPr="003842D1">
        <w:rPr>
          <w:rFonts w:ascii="Times New Roman" w:hAnsi="Times New Roman" w:cs="Times New Roman"/>
          <w:b/>
          <w:sz w:val="32"/>
          <w:szCs w:val="32"/>
        </w:rPr>
        <w:t>aamatupidamise seaduse</w:t>
      </w:r>
      <w:r w:rsidRPr="003842D1">
        <w:rPr>
          <w:rFonts w:ascii="Times New Roman" w:hAnsi="Times New Roman" w:cs="Times New Roman"/>
          <w:b/>
          <w:sz w:val="32"/>
          <w:szCs w:val="32"/>
        </w:rPr>
        <w:t>, audiitortegevuse seaduse</w:t>
      </w:r>
      <w:r w:rsidR="003417E2" w:rsidRPr="003842D1">
        <w:rPr>
          <w:rFonts w:ascii="Times New Roman" w:hAnsi="Times New Roman" w:cs="Times New Roman"/>
          <w:b/>
          <w:sz w:val="32"/>
          <w:szCs w:val="32"/>
        </w:rPr>
        <w:t xml:space="preserve"> ja </w:t>
      </w:r>
      <w:r w:rsidR="005E62DC" w:rsidRPr="003842D1">
        <w:rPr>
          <w:rFonts w:ascii="Times New Roman" w:hAnsi="Times New Roman" w:cs="Times New Roman"/>
          <w:b/>
          <w:sz w:val="32"/>
          <w:szCs w:val="32"/>
        </w:rPr>
        <w:t>väärtpaberituru seaduse muutmise seadus</w:t>
      </w:r>
    </w:p>
    <w:bookmarkEnd w:id="0"/>
    <w:p w14:paraId="1B8AA5A2" w14:textId="77777777" w:rsidR="00EC729A" w:rsidRPr="00996790" w:rsidRDefault="00EC729A" w:rsidP="004F3F17">
      <w:pPr>
        <w:jc w:val="center"/>
        <w:rPr>
          <w:rFonts w:ascii="Times New Roman" w:hAnsi="Times New Roman" w:cs="Times New Roman"/>
          <w:b/>
          <w:sz w:val="24"/>
          <w:szCs w:val="24"/>
        </w:rPr>
      </w:pPr>
    </w:p>
    <w:p w14:paraId="0009B3DA" w14:textId="31487ABD" w:rsidR="00A00C36" w:rsidRPr="00996790" w:rsidRDefault="00A00C36" w:rsidP="004F3F17">
      <w:pPr>
        <w:jc w:val="both"/>
        <w:rPr>
          <w:rFonts w:ascii="Times New Roman" w:hAnsi="Times New Roman" w:cs="Times New Roman"/>
          <w:b/>
          <w:sz w:val="24"/>
          <w:szCs w:val="24"/>
        </w:rPr>
      </w:pPr>
      <w:r w:rsidRPr="00996790">
        <w:rPr>
          <w:rFonts w:ascii="Times New Roman" w:hAnsi="Times New Roman" w:cs="Times New Roman"/>
          <w:b/>
          <w:sz w:val="24"/>
          <w:szCs w:val="24"/>
        </w:rPr>
        <w:t xml:space="preserve">§ </w:t>
      </w:r>
      <w:r w:rsidR="0058119B" w:rsidRPr="00996790">
        <w:rPr>
          <w:rFonts w:ascii="Times New Roman" w:hAnsi="Times New Roman" w:cs="Times New Roman"/>
          <w:b/>
          <w:sz w:val="24"/>
          <w:szCs w:val="24"/>
        </w:rPr>
        <w:t>1</w:t>
      </w:r>
      <w:r w:rsidRPr="00996790">
        <w:rPr>
          <w:rFonts w:ascii="Times New Roman" w:hAnsi="Times New Roman" w:cs="Times New Roman"/>
          <w:b/>
          <w:sz w:val="24"/>
          <w:szCs w:val="24"/>
        </w:rPr>
        <w:t>. Raamatupidamise seaduse muutmine</w:t>
      </w:r>
    </w:p>
    <w:p w14:paraId="0F45550A" w14:textId="77777777" w:rsidR="00A00C36" w:rsidRPr="00996790" w:rsidRDefault="00A00C36" w:rsidP="004F3F17">
      <w:pPr>
        <w:jc w:val="both"/>
        <w:rPr>
          <w:rFonts w:ascii="Times New Roman" w:hAnsi="Times New Roman" w:cs="Times New Roman"/>
          <w:b/>
          <w:sz w:val="24"/>
          <w:szCs w:val="24"/>
        </w:rPr>
      </w:pPr>
    </w:p>
    <w:p w14:paraId="25A596DA" w14:textId="35073C05" w:rsidR="00A00C36" w:rsidRDefault="00A00C36"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Raamatupidamise seaduses tehakse järgmised muudatused:</w:t>
      </w:r>
    </w:p>
    <w:p w14:paraId="3D7FB798" w14:textId="77777777" w:rsidR="003C1B7D" w:rsidRPr="00996790" w:rsidRDefault="003C1B7D" w:rsidP="004F3F17">
      <w:pPr>
        <w:jc w:val="both"/>
        <w:rPr>
          <w:rFonts w:ascii="Times New Roman" w:hAnsi="Times New Roman" w:cs="Times New Roman"/>
          <w:b/>
          <w:sz w:val="24"/>
          <w:szCs w:val="24"/>
        </w:rPr>
      </w:pPr>
    </w:p>
    <w:p w14:paraId="18D72CA8" w14:textId="5881E580" w:rsidR="00B421B1" w:rsidRPr="00996790" w:rsidRDefault="008A6098" w:rsidP="004F3F17">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C04E85" w:rsidRPr="00996790">
        <w:rPr>
          <w:rFonts w:ascii="Times New Roman" w:hAnsi="Times New Roman" w:cs="Times New Roman"/>
          <w:b/>
          <w:sz w:val="24"/>
          <w:szCs w:val="24"/>
        </w:rPr>
        <w:t xml:space="preserve">) </w:t>
      </w:r>
      <w:r w:rsidR="00B421B1" w:rsidRPr="00996790">
        <w:rPr>
          <w:rFonts w:ascii="Times New Roman" w:hAnsi="Times New Roman" w:cs="Times New Roman"/>
          <w:bCs/>
          <w:sz w:val="24"/>
          <w:szCs w:val="24"/>
        </w:rPr>
        <w:t>paragrahvi 3 punktis 9 asendatakse tekstiosa „väikese ja keskmise suurusega ettevõtete“ tekstiosaga „väike</w:t>
      </w:r>
      <w:r w:rsidR="00F46404">
        <w:rPr>
          <w:rFonts w:ascii="Times New Roman" w:hAnsi="Times New Roman" w:cs="Times New Roman"/>
          <w:bCs/>
          <w:sz w:val="24"/>
          <w:szCs w:val="24"/>
        </w:rPr>
        <w:t>se</w:t>
      </w:r>
      <w:r w:rsidR="00B421B1" w:rsidRPr="00996790">
        <w:rPr>
          <w:rFonts w:ascii="Times New Roman" w:hAnsi="Times New Roman" w:cs="Times New Roman"/>
          <w:bCs/>
          <w:sz w:val="24"/>
          <w:szCs w:val="24"/>
        </w:rPr>
        <w:t xml:space="preserve"> ja keskmise suurusega ettevõtja</w:t>
      </w:r>
      <w:r w:rsidR="004E2717" w:rsidRPr="00996790">
        <w:rPr>
          <w:rFonts w:ascii="Times New Roman" w:hAnsi="Times New Roman" w:cs="Times New Roman"/>
          <w:bCs/>
          <w:sz w:val="24"/>
          <w:szCs w:val="24"/>
        </w:rPr>
        <w:t xml:space="preserve"> </w:t>
      </w:r>
      <w:r w:rsidR="00B421B1" w:rsidRPr="00996790">
        <w:rPr>
          <w:rFonts w:ascii="Times New Roman" w:hAnsi="Times New Roman" w:cs="Times New Roman"/>
          <w:bCs/>
          <w:sz w:val="24"/>
          <w:szCs w:val="24"/>
        </w:rPr>
        <w:t xml:space="preserve">(edaspidi </w:t>
      </w:r>
      <w:r w:rsidR="00B421B1" w:rsidRPr="00996790">
        <w:rPr>
          <w:rFonts w:ascii="Times New Roman" w:hAnsi="Times New Roman" w:cs="Times New Roman"/>
          <w:bCs/>
          <w:i/>
          <w:iCs/>
          <w:sz w:val="24"/>
          <w:szCs w:val="24"/>
        </w:rPr>
        <w:t>VKE</w:t>
      </w:r>
      <w:r w:rsidR="00B421B1" w:rsidRPr="00996790">
        <w:rPr>
          <w:rFonts w:ascii="Times New Roman" w:hAnsi="Times New Roman" w:cs="Times New Roman"/>
          <w:bCs/>
          <w:sz w:val="24"/>
          <w:szCs w:val="24"/>
        </w:rPr>
        <w:t>)“;</w:t>
      </w:r>
    </w:p>
    <w:p w14:paraId="04FD8321" w14:textId="77777777" w:rsidR="00B421B1" w:rsidRPr="00996790" w:rsidRDefault="00B421B1" w:rsidP="004F3F17">
      <w:pPr>
        <w:jc w:val="both"/>
        <w:rPr>
          <w:rFonts w:ascii="Times New Roman" w:hAnsi="Times New Roman" w:cs="Times New Roman"/>
          <w:bCs/>
          <w:sz w:val="24"/>
          <w:szCs w:val="24"/>
        </w:rPr>
      </w:pPr>
    </w:p>
    <w:p w14:paraId="798A8292" w14:textId="1D4B701F" w:rsidR="00C04E85" w:rsidRPr="00996790" w:rsidRDefault="00B421B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Pr="00996790">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paragrahvi 3</w:t>
      </w:r>
      <w:r w:rsidR="00C57533">
        <w:rPr>
          <w:rFonts w:ascii="Times New Roman" w:hAnsi="Times New Roman" w:cs="Times New Roman"/>
          <w:bCs/>
          <w:sz w:val="24"/>
          <w:szCs w:val="24"/>
        </w:rPr>
        <w:t xml:space="preserve"> täiendatakse </w:t>
      </w:r>
      <w:r w:rsidR="00C04E85" w:rsidRPr="00996790">
        <w:rPr>
          <w:rFonts w:ascii="Times New Roman" w:hAnsi="Times New Roman" w:cs="Times New Roman"/>
          <w:bCs/>
          <w:sz w:val="24"/>
          <w:szCs w:val="24"/>
        </w:rPr>
        <w:t>punktid</w:t>
      </w:r>
      <w:r w:rsidR="00C57533">
        <w:rPr>
          <w:rFonts w:ascii="Times New Roman" w:hAnsi="Times New Roman" w:cs="Times New Roman"/>
          <w:bCs/>
          <w:sz w:val="24"/>
          <w:szCs w:val="24"/>
        </w:rPr>
        <w:t>ega</w:t>
      </w:r>
      <w:r w:rsidR="00C04E85" w:rsidRPr="00996790">
        <w:rPr>
          <w:rFonts w:ascii="Times New Roman" w:hAnsi="Times New Roman" w:cs="Times New Roman"/>
          <w:bCs/>
          <w:sz w:val="24"/>
          <w:szCs w:val="24"/>
        </w:rPr>
        <w:t xml:space="preserve"> 9</w:t>
      </w:r>
      <w:r w:rsidR="00C04E85" w:rsidRPr="00996790">
        <w:rPr>
          <w:rFonts w:ascii="Times New Roman" w:hAnsi="Times New Roman" w:cs="Times New Roman"/>
          <w:bCs/>
          <w:sz w:val="24"/>
          <w:szCs w:val="24"/>
          <w:vertAlign w:val="superscript"/>
        </w:rPr>
        <w:t>1</w:t>
      </w:r>
      <w:r w:rsidR="00C04E85" w:rsidRPr="00996790">
        <w:rPr>
          <w:rFonts w:ascii="Times New Roman" w:hAnsi="Times New Roman" w:cs="Times New Roman"/>
          <w:bCs/>
          <w:sz w:val="24"/>
          <w:szCs w:val="24"/>
        </w:rPr>
        <w:t>–9</w:t>
      </w:r>
      <w:r w:rsidR="00C04E85" w:rsidRPr="00996790">
        <w:rPr>
          <w:rFonts w:ascii="Times New Roman" w:hAnsi="Times New Roman" w:cs="Times New Roman"/>
          <w:bCs/>
          <w:sz w:val="24"/>
          <w:szCs w:val="24"/>
          <w:vertAlign w:val="superscript"/>
        </w:rPr>
        <w:t>3</w:t>
      </w:r>
      <w:r w:rsidR="00C04E85" w:rsidRPr="00996790">
        <w:rPr>
          <w:rFonts w:ascii="Times New Roman" w:hAnsi="Times New Roman" w:cs="Times New Roman"/>
          <w:bCs/>
          <w:sz w:val="24"/>
          <w:szCs w:val="24"/>
        </w:rPr>
        <w:t xml:space="preserve"> järgmises sõnastuses:</w:t>
      </w:r>
    </w:p>
    <w:p w14:paraId="51C00390" w14:textId="0F18F4B8" w:rsidR="00C04E85" w:rsidRPr="00996790" w:rsidRDefault="00C04E85"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bookmarkStart w:id="1" w:name="_Hlk157690975"/>
      <w:r w:rsidRPr="00996790">
        <w:rPr>
          <w:rFonts w:ascii="Times New Roman" w:hAnsi="Times New Roman" w:cs="Times New Roman"/>
          <w:bCs/>
          <w:sz w:val="24"/>
          <w:szCs w:val="24"/>
        </w:rPr>
        <w:t>9</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Euroopa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Euroopa Liidu </w:t>
      </w:r>
      <w:proofErr w:type="spellStart"/>
      <w:r w:rsidRPr="00996790">
        <w:rPr>
          <w:rFonts w:ascii="Times New Roman" w:hAnsi="Times New Roman" w:cs="Times New Roman"/>
          <w:bCs/>
          <w:sz w:val="24"/>
          <w:szCs w:val="24"/>
        </w:rPr>
        <w:t>kes</w:t>
      </w:r>
      <w:r w:rsidR="00E437B6">
        <w:rPr>
          <w:rFonts w:ascii="Times New Roman" w:hAnsi="Times New Roman" w:cs="Times New Roman"/>
          <w:bCs/>
          <w:sz w:val="24"/>
          <w:szCs w:val="24"/>
        </w:rPr>
        <w:t>t</w:t>
      </w:r>
      <w:r w:rsidRPr="00996790">
        <w:rPr>
          <w:rFonts w:ascii="Times New Roman" w:hAnsi="Times New Roman" w:cs="Times New Roman"/>
          <w:bCs/>
          <w:sz w:val="24"/>
          <w:szCs w:val="24"/>
        </w:rPr>
        <w:t>likkusaruandluse</w:t>
      </w:r>
      <w:proofErr w:type="spellEnd"/>
      <w:r w:rsidRPr="00996790">
        <w:rPr>
          <w:rFonts w:ascii="Times New Roman" w:hAnsi="Times New Roman" w:cs="Times New Roman"/>
          <w:bCs/>
          <w:sz w:val="24"/>
          <w:szCs w:val="24"/>
        </w:rPr>
        <w:t xml:space="preserve"> standardid (ESRS</w:t>
      </w:r>
      <w:r w:rsidR="00C57533">
        <w:rPr>
          <w:rFonts w:ascii="Times New Roman" w:hAnsi="Times New Roman" w:cs="Times New Roman"/>
          <w:bCs/>
          <w:sz w:val="24"/>
          <w:szCs w:val="24"/>
        </w:rPr>
        <w:t xml:space="preserve"> </w:t>
      </w:r>
      <w:r w:rsidRPr="00996790">
        <w:rPr>
          <w:rFonts w:ascii="Times New Roman" w:hAnsi="Times New Roman" w:cs="Times New Roman"/>
          <w:bCs/>
          <w:sz w:val="24"/>
          <w:szCs w:val="24"/>
        </w:rPr>
        <w:t>–</w:t>
      </w:r>
      <w:r w:rsidR="00C57533">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ingl </w:t>
      </w:r>
      <w:proofErr w:type="spellStart"/>
      <w:r w:rsidRPr="00996790">
        <w:rPr>
          <w:rFonts w:ascii="Times New Roman" w:hAnsi="Times New Roman" w:cs="Times New Roman"/>
          <w:bCs/>
          <w:i/>
          <w:iCs/>
          <w:sz w:val="24"/>
          <w:szCs w:val="24"/>
        </w:rPr>
        <w:t>European</w:t>
      </w:r>
      <w:proofErr w:type="spellEnd"/>
      <w:r w:rsidRPr="00996790">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Sustainability</w:t>
      </w:r>
      <w:proofErr w:type="spellEnd"/>
      <w:r w:rsidRPr="00996790">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Reporting</w:t>
      </w:r>
      <w:proofErr w:type="spellEnd"/>
      <w:r w:rsidRPr="00996790">
        <w:rPr>
          <w:rFonts w:ascii="Times New Roman" w:hAnsi="Times New Roman" w:cs="Times New Roman"/>
          <w:bCs/>
          <w:i/>
          <w:iCs/>
          <w:sz w:val="24"/>
          <w:szCs w:val="24"/>
        </w:rPr>
        <w:t xml:space="preserve"> Standards</w:t>
      </w:r>
      <w:r w:rsidRPr="00996790">
        <w:rPr>
          <w:rFonts w:ascii="Times New Roman" w:hAnsi="Times New Roman" w:cs="Times New Roman"/>
          <w:bCs/>
          <w:sz w:val="24"/>
          <w:szCs w:val="24"/>
        </w:rPr>
        <w:t>), mis on kehtestatud Euroopa Parlamendi ja nõukogu direktiivi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29.06.2013, lk 19</w:t>
      </w:r>
      <w:r w:rsidR="00C57533">
        <w:rPr>
          <w:rFonts w:ascii="Times New Roman" w:hAnsi="Times New Roman" w:cs="Times New Roman"/>
          <w:bCs/>
          <w:sz w:val="24"/>
          <w:szCs w:val="24"/>
        </w:rPr>
        <w:t>–76</w:t>
      </w:r>
      <w:r w:rsidRPr="00996790">
        <w:rPr>
          <w:rFonts w:ascii="Times New Roman" w:hAnsi="Times New Roman" w:cs="Times New Roman"/>
          <w:bCs/>
          <w:sz w:val="24"/>
          <w:szCs w:val="24"/>
        </w:rPr>
        <w:t>)</w:t>
      </w:r>
      <w:r w:rsidR="00AC7ABF"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artikli 29b </w:t>
      </w:r>
      <w:r w:rsidR="00C57533">
        <w:rPr>
          <w:rFonts w:ascii="Times New Roman" w:hAnsi="Times New Roman" w:cs="Times New Roman"/>
          <w:bCs/>
          <w:sz w:val="24"/>
          <w:szCs w:val="24"/>
        </w:rPr>
        <w:t xml:space="preserve">lõike 1 </w:t>
      </w:r>
      <w:r w:rsidRPr="00996790">
        <w:rPr>
          <w:rFonts w:ascii="Times New Roman" w:hAnsi="Times New Roman" w:cs="Times New Roman"/>
          <w:bCs/>
          <w:sz w:val="24"/>
          <w:szCs w:val="24"/>
        </w:rPr>
        <w:t>alusel;</w:t>
      </w:r>
    </w:p>
    <w:p w14:paraId="4E559423" w14:textId="7A747F4A" w:rsidR="00C04E85" w:rsidRPr="00996790" w:rsidRDefault="00C04E85"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9</w:t>
      </w:r>
      <w:r w:rsidRPr="00996790">
        <w:rPr>
          <w:rFonts w:ascii="Times New Roman" w:hAnsi="Times New Roman" w:cs="Times New Roman"/>
          <w:bCs/>
          <w:sz w:val="24"/>
          <w:szCs w:val="24"/>
          <w:vertAlign w:val="superscript"/>
        </w:rPr>
        <w:t>2</w:t>
      </w:r>
      <w:r w:rsidRPr="00996790">
        <w:rPr>
          <w:rFonts w:ascii="Times New Roman" w:hAnsi="Times New Roman" w:cs="Times New Roman"/>
          <w:bCs/>
          <w:sz w:val="24"/>
          <w:szCs w:val="24"/>
        </w:rPr>
        <w:t xml:space="preserve">) Euroopa </w:t>
      </w:r>
      <w:bookmarkStart w:id="2" w:name="_Hlk150851591"/>
      <w:r w:rsidR="000E13FF" w:rsidRPr="00996790">
        <w:rPr>
          <w:rFonts w:ascii="Times New Roman" w:hAnsi="Times New Roman" w:cs="Times New Roman"/>
          <w:bCs/>
          <w:sz w:val="24"/>
          <w:szCs w:val="24"/>
        </w:rPr>
        <w:t xml:space="preserve">VKE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w:t>
      </w:r>
      <w:r w:rsidR="008A6098" w:rsidRPr="00996790">
        <w:rPr>
          <w:rFonts w:ascii="Times New Roman" w:hAnsi="Times New Roman" w:cs="Times New Roman"/>
          <w:bCs/>
          <w:sz w:val="24"/>
          <w:szCs w:val="24"/>
        </w:rPr>
        <w:t xml:space="preserve"> </w:t>
      </w:r>
      <w:bookmarkEnd w:id="2"/>
      <w:r w:rsidRPr="00996790">
        <w:rPr>
          <w:rFonts w:ascii="Times New Roman" w:hAnsi="Times New Roman" w:cs="Times New Roman"/>
          <w:bCs/>
          <w:sz w:val="24"/>
          <w:szCs w:val="24"/>
        </w:rPr>
        <w:t>–</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Euroopa Liidu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standardid </w:t>
      </w:r>
      <w:r w:rsidR="00454EA4">
        <w:rPr>
          <w:rFonts w:ascii="Times New Roman" w:hAnsi="Times New Roman" w:cs="Times New Roman"/>
          <w:bCs/>
          <w:sz w:val="24"/>
          <w:szCs w:val="24"/>
        </w:rPr>
        <w:t>VKE</w:t>
      </w:r>
      <w:r w:rsidRPr="00996790">
        <w:rPr>
          <w:rFonts w:ascii="Times New Roman" w:hAnsi="Times New Roman" w:cs="Times New Roman"/>
          <w:bCs/>
          <w:sz w:val="24"/>
          <w:szCs w:val="24"/>
        </w:rPr>
        <w:t xml:space="preserve"> jaoks (ESRS </w:t>
      </w:r>
      <w:proofErr w:type="spellStart"/>
      <w:r w:rsidRPr="00996790">
        <w:rPr>
          <w:rFonts w:ascii="Times New Roman" w:hAnsi="Times New Roman" w:cs="Times New Roman"/>
          <w:bCs/>
          <w:sz w:val="24"/>
          <w:szCs w:val="24"/>
        </w:rPr>
        <w:t>for</w:t>
      </w:r>
      <w:proofErr w:type="spellEnd"/>
      <w:r w:rsidRPr="00996790">
        <w:rPr>
          <w:rFonts w:ascii="Times New Roman" w:hAnsi="Times New Roman" w:cs="Times New Roman"/>
          <w:bCs/>
          <w:sz w:val="24"/>
          <w:szCs w:val="24"/>
        </w:rPr>
        <w:t xml:space="preserve"> SME – ingl </w:t>
      </w:r>
      <w:proofErr w:type="spellStart"/>
      <w:r w:rsidRPr="00996790">
        <w:rPr>
          <w:rFonts w:ascii="Times New Roman" w:hAnsi="Times New Roman" w:cs="Times New Roman"/>
          <w:bCs/>
          <w:i/>
          <w:iCs/>
          <w:sz w:val="24"/>
          <w:szCs w:val="24"/>
        </w:rPr>
        <w:t>European</w:t>
      </w:r>
      <w:proofErr w:type="spellEnd"/>
      <w:r w:rsidRPr="00996790">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Sustainability</w:t>
      </w:r>
      <w:proofErr w:type="spellEnd"/>
      <w:r w:rsidRPr="00996790">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Reporting</w:t>
      </w:r>
      <w:proofErr w:type="spellEnd"/>
      <w:r w:rsidRPr="00996790">
        <w:rPr>
          <w:rFonts w:ascii="Times New Roman" w:hAnsi="Times New Roman" w:cs="Times New Roman"/>
          <w:bCs/>
          <w:i/>
          <w:iCs/>
          <w:sz w:val="24"/>
          <w:szCs w:val="24"/>
        </w:rPr>
        <w:t xml:space="preserve"> Standards </w:t>
      </w:r>
      <w:proofErr w:type="spellStart"/>
      <w:r w:rsidRPr="00996790">
        <w:rPr>
          <w:rFonts w:ascii="Times New Roman" w:hAnsi="Times New Roman" w:cs="Times New Roman"/>
          <w:bCs/>
          <w:i/>
          <w:iCs/>
          <w:sz w:val="24"/>
          <w:szCs w:val="24"/>
        </w:rPr>
        <w:t>for</w:t>
      </w:r>
      <w:proofErr w:type="spellEnd"/>
      <w:r w:rsidRPr="00996790">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small</w:t>
      </w:r>
      <w:proofErr w:type="spellEnd"/>
      <w:r w:rsidRPr="00996790">
        <w:rPr>
          <w:rFonts w:ascii="Times New Roman" w:hAnsi="Times New Roman" w:cs="Times New Roman"/>
          <w:bCs/>
          <w:i/>
          <w:iCs/>
          <w:sz w:val="24"/>
          <w:szCs w:val="24"/>
        </w:rPr>
        <w:t xml:space="preserve"> and </w:t>
      </w:r>
      <w:proofErr w:type="spellStart"/>
      <w:r w:rsidR="00C70446">
        <w:rPr>
          <w:rFonts w:ascii="Times New Roman" w:hAnsi="Times New Roman" w:cs="Times New Roman"/>
          <w:bCs/>
          <w:i/>
          <w:iCs/>
          <w:sz w:val="24"/>
          <w:szCs w:val="24"/>
        </w:rPr>
        <w:t>medium-sized</w:t>
      </w:r>
      <w:proofErr w:type="spellEnd"/>
      <w:r w:rsidR="00C70446">
        <w:rPr>
          <w:rFonts w:ascii="Times New Roman" w:hAnsi="Times New Roman" w:cs="Times New Roman"/>
          <w:bCs/>
          <w:i/>
          <w:iCs/>
          <w:sz w:val="24"/>
          <w:szCs w:val="24"/>
        </w:rPr>
        <w:t xml:space="preserve"> </w:t>
      </w:r>
      <w:proofErr w:type="spellStart"/>
      <w:r w:rsidRPr="00996790">
        <w:rPr>
          <w:rFonts w:ascii="Times New Roman" w:hAnsi="Times New Roman" w:cs="Times New Roman"/>
          <w:bCs/>
          <w:i/>
          <w:iCs/>
          <w:sz w:val="24"/>
          <w:szCs w:val="24"/>
        </w:rPr>
        <w:t>undertakings</w:t>
      </w:r>
      <w:proofErr w:type="spellEnd"/>
      <w:r w:rsidRPr="00996790">
        <w:rPr>
          <w:rFonts w:ascii="Times New Roman" w:hAnsi="Times New Roman" w:cs="Times New Roman"/>
          <w:bCs/>
          <w:sz w:val="24"/>
          <w:szCs w:val="24"/>
        </w:rPr>
        <w:t xml:space="preserve">), mis on kehtestatud Euroopa Parlamendi ja nõukogu direktiivi 2013/34/EL artikli 29c </w:t>
      </w:r>
      <w:r w:rsidR="00C57533">
        <w:rPr>
          <w:rFonts w:ascii="Times New Roman" w:hAnsi="Times New Roman" w:cs="Times New Roman"/>
          <w:bCs/>
          <w:sz w:val="24"/>
          <w:szCs w:val="24"/>
        </w:rPr>
        <w:t xml:space="preserve">lõike 1 </w:t>
      </w:r>
      <w:r w:rsidRPr="00996790">
        <w:rPr>
          <w:rFonts w:ascii="Times New Roman" w:hAnsi="Times New Roman" w:cs="Times New Roman"/>
          <w:bCs/>
          <w:sz w:val="24"/>
          <w:szCs w:val="24"/>
        </w:rPr>
        <w:t>alusel</w:t>
      </w:r>
      <w:r w:rsidR="00350CC3">
        <w:rPr>
          <w:rFonts w:ascii="Times New Roman" w:hAnsi="Times New Roman" w:cs="Times New Roman"/>
          <w:bCs/>
          <w:sz w:val="24"/>
          <w:szCs w:val="24"/>
        </w:rPr>
        <w:t>;</w:t>
      </w:r>
    </w:p>
    <w:p w14:paraId="6B216C60" w14:textId="3BE2B285" w:rsidR="00C04E85" w:rsidRPr="00996790" w:rsidRDefault="008A609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9</w:t>
      </w:r>
      <w:r w:rsidR="00C04E85" w:rsidRPr="00996790">
        <w:rPr>
          <w:rFonts w:ascii="Times New Roman" w:hAnsi="Times New Roman" w:cs="Times New Roman"/>
          <w:bCs/>
          <w:sz w:val="24"/>
          <w:szCs w:val="24"/>
          <w:vertAlign w:val="superscript"/>
        </w:rPr>
        <w:t>3</w:t>
      </w:r>
      <w:r w:rsidR="00C04E85" w:rsidRPr="00996790">
        <w:rPr>
          <w:rFonts w:ascii="Times New Roman" w:hAnsi="Times New Roman" w:cs="Times New Roman"/>
          <w:bCs/>
          <w:sz w:val="24"/>
          <w:szCs w:val="24"/>
        </w:rPr>
        <w:t xml:space="preserve">) üldtunnustatud </w:t>
      </w:r>
      <w:proofErr w:type="spellStart"/>
      <w:r w:rsidR="00C04E85" w:rsidRPr="00996790">
        <w:rPr>
          <w:rFonts w:ascii="Times New Roman" w:hAnsi="Times New Roman" w:cs="Times New Roman"/>
          <w:bCs/>
          <w:sz w:val="24"/>
          <w:szCs w:val="24"/>
        </w:rPr>
        <w:t>kestlikkusaruandluse</w:t>
      </w:r>
      <w:proofErr w:type="spellEnd"/>
      <w:r w:rsidR="00C04E85" w:rsidRPr="00996790">
        <w:rPr>
          <w:rFonts w:ascii="Times New Roman" w:hAnsi="Times New Roman" w:cs="Times New Roman"/>
          <w:bCs/>
          <w:sz w:val="24"/>
          <w:szCs w:val="24"/>
        </w:rPr>
        <w:t xml:space="preserve"> standardid – Rahvusvahelise </w:t>
      </w:r>
      <w:proofErr w:type="spellStart"/>
      <w:r w:rsidR="00C04E85" w:rsidRPr="00996790">
        <w:rPr>
          <w:rFonts w:ascii="Times New Roman" w:hAnsi="Times New Roman" w:cs="Times New Roman"/>
          <w:bCs/>
          <w:sz w:val="24"/>
          <w:szCs w:val="24"/>
        </w:rPr>
        <w:t>Kestlikkusstandardite</w:t>
      </w:r>
      <w:proofErr w:type="spellEnd"/>
      <w:r w:rsidR="00C04E85" w:rsidRPr="00996790">
        <w:rPr>
          <w:rFonts w:ascii="Times New Roman" w:hAnsi="Times New Roman" w:cs="Times New Roman"/>
          <w:bCs/>
          <w:sz w:val="24"/>
          <w:szCs w:val="24"/>
        </w:rPr>
        <w:t xml:space="preserve"> Nõukogu (ISSB</w:t>
      </w:r>
      <w:r w:rsidR="00350CC3">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w:t>
      </w:r>
      <w:r w:rsidR="00350CC3">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 xml:space="preserve">ingl </w:t>
      </w:r>
      <w:r w:rsidR="00C04E85" w:rsidRPr="00996790">
        <w:rPr>
          <w:rFonts w:ascii="Times New Roman" w:hAnsi="Times New Roman" w:cs="Times New Roman"/>
          <w:bCs/>
          <w:i/>
          <w:iCs/>
          <w:sz w:val="24"/>
          <w:szCs w:val="24"/>
        </w:rPr>
        <w:t xml:space="preserve">International </w:t>
      </w:r>
      <w:proofErr w:type="spellStart"/>
      <w:r w:rsidR="00C04E85" w:rsidRPr="00996790">
        <w:rPr>
          <w:rFonts w:ascii="Times New Roman" w:hAnsi="Times New Roman" w:cs="Times New Roman"/>
          <w:bCs/>
          <w:i/>
          <w:iCs/>
          <w:sz w:val="24"/>
          <w:szCs w:val="24"/>
        </w:rPr>
        <w:t>Sustainability</w:t>
      </w:r>
      <w:proofErr w:type="spellEnd"/>
      <w:r w:rsidR="00C04E85" w:rsidRPr="00996790">
        <w:rPr>
          <w:rFonts w:ascii="Times New Roman" w:hAnsi="Times New Roman" w:cs="Times New Roman"/>
          <w:bCs/>
          <w:i/>
          <w:iCs/>
          <w:sz w:val="24"/>
          <w:szCs w:val="24"/>
        </w:rPr>
        <w:t xml:space="preserve"> Standards </w:t>
      </w:r>
      <w:proofErr w:type="spellStart"/>
      <w:r w:rsidR="00C04E85" w:rsidRPr="00996790">
        <w:rPr>
          <w:rFonts w:ascii="Times New Roman" w:hAnsi="Times New Roman" w:cs="Times New Roman"/>
          <w:bCs/>
          <w:i/>
          <w:iCs/>
          <w:sz w:val="24"/>
          <w:szCs w:val="24"/>
        </w:rPr>
        <w:t>Board</w:t>
      </w:r>
      <w:proofErr w:type="spellEnd"/>
      <w:r w:rsidR="00C04E85" w:rsidRPr="00996790">
        <w:rPr>
          <w:rFonts w:ascii="Times New Roman" w:hAnsi="Times New Roman" w:cs="Times New Roman"/>
          <w:bCs/>
          <w:sz w:val="24"/>
          <w:szCs w:val="24"/>
        </w:rPr>
        <w:t xml:space="preserve">) kinnitatud rahvusvahelised </w:t>
      </w:r>
      <w:proofErr w:type="spellStart"/>
      <w:r w:rsidR="00C04E85" w:rsidRPr="00996790">
        <w:rPr>
          <w:rFonts w:ascii="Times New Roman" w:hAnsi="Times New Roman" w:cs="Times New Roman"/>
          <w:bCs/>
          <w:sz w:val="24"/>
          <w:szCs w:val="24"/>
        </w:rPr>
        <w:t>kestlikkusaruandluse</w:t>
      </w:r>
      <w:proofErr w:type="spellEnd"/>
      <w:r w:rsidR="00C04E85" w:rsidRPr="00996790">
        <w:rPr>
          <w:rFonts w:ascii="Times New Roman" w:hAnsi="Times New Roman" w:cs="Times New Roman"/>
          <w:bCs/>
          <w:sz w:val="24"/>
          <w:szCs w:val="24"/>
        </w:rPr>
        <w:t xml:space="preserve"> standardid (IFRS</w:t>
      </w:r>
      <w:r w:rsidRPr="00996790">
        <w:rPr>
          <w:rFonts w:ascii="Times New Roman" w:hAnsi="Times New Roman" w:cs="Times New Roman"/>
          <w:bCs/>
          <w:sz w:val="24"/>
          <w:szCs w:val="24"/>
        </w:rPr>
        <w:t xml:space="preserve"> S </w:t>
      </w:r>
      <w:r w:rsidR="00C04E85" w:rsidRPr="00996790">
        <w:rPr>
          <w:rFonts w:ascii="Times New Roman" w:hAnsi="Times New Roman" w:cs="Times New Roman"/>
          <w:bCs/>
          <w:sz w:val="24"/>
          <w:szCs w:val="24"/>
        </w:rPr>
        <w:t>–</w:t>
      </w:r>
      <w:r w:rsidRPr="00996790">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 xml:space="preserve">ingl </w:t>
      </w:r>
      <w:r w:rsidR="00C04E85" w:rsidRPr="00996790">
        <w:rPr>
          <w:rFonts w:ascii="Times New Roman" w:hAnsi="Times New Roman" w:cs="Times New Roman"/>
          <w:bCs/>
          <w:i/>
          <w:iCs/>
          <w:sz w:val="24"/>
          <w:szCs w:val="24"/>
        </w:rPr>
        <w:t xml:space="preserve">IFRS </w:t>
      </w:r>
      <w:proofErr w:type="spellStart"/>
      <w:r w:rsidR="00C04E85" w:rsidRPr="00996790">
        <w:rPr>
          <w:rFonts w:ascii="Times New Roman" w:hAnsi="Times New Roman" w:cs="Times New Roman"/>
          <w:bCs/>
          <w:i/>
          <w:iCs/>
          <w:sz w:val="24"/>
          <w:szCs w:val="24"/>
        </w:rPr>
        <w:t>Sustainability</w:t>
      </w:r>
      <w:proofErr w:type="spellEnd"/>
      <w:r w:rsidR="00C04E85" w:rsidRPr="00996790">
        <w:rPr>
          <w:rFonts w:ascii="Times New Roman" w:hAnsi="Times New Roman" w:cs="Times New Roman"/>
          <w:bCs/>
          <w:i/>
          <w:iCs/>
          <w:sz w:val="24"/>
          <w:szCs w:val="24"/>
        </w:rPr>
        <w:t xml:space="preserve"> </w:t>
      </w:r>
      <w:proofErr w:type="spellStart"/>
      <w:r w:rsidR="00C04E85" w:rsidRPr="00996790">
        <w:rPr>
          <w:rFonts w:ascii="Times New Roman" w:hAnsi="Times New Roman" w:cs="Times New Roman"/>
          <w:bCs/>
          <w:i/>
          <w:iCs/>
          <w:sz w:val="24"/>
          <w:szCs w:val="24"/>
        </w:rPr>
        <w:t>Disclosure</w:t>
      </w:r>
      <w:proofErr w:type="spellEnd"/>
      <w:r w:rsidR="00C04E85" w:rsidRPr="00996790">
        <w:rPr>
          <w:rFonts w:ascii="Times New Roman" w:hAnsi="Times New Roman" w:cs="Times New Roman"/>
          <w:bCs/>
          <w:i/>
          <w:iCs/>
          <w:sz w:val="24"/>
          <w:szCs w:val="24"/>
        </w:rPr>
        <w:t xml:space="preserve"> Standards</w:t>
      </w:r>
      <w:r w:rsidR="00C04E85" w:rsidRPr="00996790">
        <w:rPr>
          <w:rFonts w:ascii="Times New Roman" w:hAnsi="Times New Roman" w:cs="Times New Roman"/>
          <w:bCs/>
          <w:sz w:val="24"/>
          <w:szCs w:val="24"/>
        </w:rPr>
        <w:t>), Globaalse Aruandlusalgatuse (GRI</w:t>
      </w:r>
      <w:r w:rsidRPr="00996790">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w:t>
      </w:r>
      <w:r w:rsidRPr="00996790">
        <w:rPr>
          <w:rFonts w:ascii="Times New Roman" w:hAnsi="Times New Roman" w:cs="Times New Roman"/>
          <w:bCs/>
          <w:sz w:val="24"/>
          <w:szCs w:val="24"/>
        </w:rPr>
        <w:t xml:space="preserve"> </w:t>
      </w:r>
      <w:r w:rsidR="00C04E85" w:rsidRPr="00996790">
        <w:rPr>
          <w:rFonts w:ascii="Times New Roman" w:hAnsi="Times New Roman" w:cs="Times New Roman"/>
          <w:bCs/>
          <w:sz w:val="24"/>
          <w:szCs w:val="24"/>
        </w:rPr>
        <w:t xml:space="preserve">ingl </w:t>
      </w:r>
      <w:r w:rsidR="00C04E85" w:rsidRPr="00996790">
        <w:rPr>
          <w:rFonts w:ascii="Times New Roman" w:hAnsi="Times New Roman" w:cs="Times New Roman"/>
          <w:bCs/>
          <w:i/>
          <w:iCs/>
          <w:sz w:val="24"/>
          <w:szCs w:val="24"/>
        </w:rPr>
        <w:t xml:space="preserve">Global </w:t>
      </w:r>
      <w:proofErr w:type="spellStart"/>
      <w:r w:rsidR="00C04E85" w:rsidRPr="00996790">
        <w:rPr>
          <w:rFonts w:ascii="Times New Roman" w:hAnsi="Times New Roman" w:cs="Times New Roman"/>
          <w:bCs/>
          <w:i/>
          <w:iCs/>
          <w:sz w:val="24"/>
          <w:szCs w:val="24"/>
        </w:rPr>
        <w:t>Reporting</w:t>
      </w:r>
      <w:proofErr w:type="spellEnd"/>
      <w:r w:rsidR="00C04E85" w:rsidRPr="00996790">
        <w:rPr>
          <w:rFonts w:ascii="Times New Roman" w:hAnsi="Times New Roman" w:cs="Times New Roman"/>
          <w:bCs/>
          <w:i/>
          <w:iCs/>
          <w:sz w:val="24"/>
          <w:szCs w:val="24"/>
        </w:rPr>
        <w:t xml:space="preserve"> </w:t>
      </w:r>
      <w:proofErr w:type="spellStart"/>
      <w:r w:rsidR="00C04E85" w:rsidRPr="00996790">
        <w:rPr>
          <w:rFonts w:ascii="Times New Roman" w:hAnsi="Times New Roman" w:cs="Times New Roman"/>
          <w:bCs/>
          <w:i/>
          <w:iCs/>
          <w:sz w:val="24"/>
          <w:szCs w:val="24"/>
        </w:rPr>
        <w:t>Initiative</w:t>
      </w:r>
      <w:proofErr w:type="spellEnd"/>
      <w:r w:rsidR="00C04E85" w:rsidRPr="00996790">
        <w:rPr>
          <w:rFonts w:ascii="Times New Roman" w:hAnsi="Times New Roman" w:cs="Times New Roman"/>
          <w:bCs/>
          <w:sz w:val="24"/>
          <w:szCs w:val="24"/>
        </w:rPr>
        <w:t xml:space="preserve">) kinnitatud </w:t>
      </w:r>
      <w:proofErr w:type="spellStart"/>
      <w:r w:rsidR="00C04E85" w:rsidRPr="00996790">
        <w:rPr>
          <w:rFonts w:ascii="Times New Roman" w:hAnsi="Times New Roman" w:cs="Times New Roman"/>
          <w:bCs/>
          <w:sz w:val="24"/>
          <w:szCs w:val="24"/>
        </w:rPr>
        <w:t>kestlikkusaruandluse</w:t>
      </w:r>
      <w:proofErr w:type="spellEnd"/>
      <w:r w:rsidR="00C04E85" w:rsidRPr="00996790">
        <w:rPr>
          <w:rFonts w:ascii="Times New Roman" w:hAnsi="Times New Roman" w:cs="Times New Roman"/>
          <w:bCs/>
          <w:sz w:val="24"/>
          <w:szCs w:val="24"/>
        </w:rPr>
        <w:t xml:space="preserve"> standardid ja muud Euroopa Liidu õigusaktides tunnustatud analoogsed </w:t>
      </w:r>
      <w:proofErr w:type="spellStart"/>
      <w:r w:rsidR="00C04E85" w:rsidRPr="00996790">
        <w:rPr>
          <w:rFonts w:ascii="Times New Roman" w:hAnsi="Times New Roman" w:cs="Times New Roman"/>
          <w:bCs/>
          <w:sz w:val="24"/>
          <w:szCs w:val="24"/>
        </w:rPr>
        <w:t>kestlikkusaruandluse</w:t>
      </w:r>
      <w:proofErr w:type="spellEnd"/>
      <w:r w:rsidR="00C04E85" w:rsidRPr="00996790">
        <w:rPr>
          <w:rFonts w:ascii="Times New Roman" w:hAnsi="Times New Roman" w:cs="Times New Roman"/>
          <w:bCs/>
          <w:sz w:val="24"/>
          <w:szCs w:val="24"/>
        </w:rPr>
        <w:t xml:space="preserve"> standardid</w:t>
      </w:r>
      <w:r w:rsidRPr="00996790">
        <w:rPr>
          <w:rFonts w:ascii="Times New Roman" w:hAnsi="Times New Roman" w:cs="Times New Roman"/>
          <w:bCs/>
          <w:sz w:val="24"/>
          <w:szCs w:val="24"/>
        </w:rPr>
        <w:t>;</w:t>
      </w:r>
      <w:r w:rsidR="00C04E85" w:rsidRPr="00996790">
        <w:rPr>
          <w:rFonts w:ascii="Times New Roman" w:hAnsi="Times New Roman" w:cs="Times New Roman"/>
          <w:bCs/>
          <w:sz w:val="24"/>
          <w:szCs w:val="24"/>
        </w:rPr>
        <w:t>“;</w:t>
      </w:r>
    </w:p>
    <w:bookmarkEnd w:id="1"/>
    <w:p w14:paraId="66E86F97" w14:textId="77777777" w:rsidR="00C04E85" w:rsidRPr="00996790" w:rsidRDefault="00C04E85" w:rsidP="00860C81">
      <w:pPr>
        <w:jc w:val="both"/>
        <w:rPr>
          <w:rFonts w:ascii="Times New Roman" w:hAnsi="Times New Roman" w:cs="Times New Roman"/>
          <w:b/>
          <w:sz w:val="24"/>
          <w:szCs w:val="24"/>
        </w:rPr>
      </w:pPr>
    </w:p>
    <w:p w14:paraId="5C98EB81" w14:textId="7FFB2E2A" w:rsidR="00A00C36" w:rsidRPr="00996790" w:rsidRDefault="00B421B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A00C36" w:rsidRPr="00996790">
        <w:rPr>
          <w:rFonts w:ascii="Times New Roman" w:hAnsi="Times New Roman" w:cs="Times New Roman"/>
          <w:b/>
          <w:sz w:val="24"/>
          <w:szCs w:val="24"/>
        </w:rPr>
        <w:t xml:space="preserve">) </w:t>
      </w:r>
      <w:r w:rsidR="00A00C36" w:rsidRPr="00996790">
        <w:rPr>
          <w:rFonts w:ascii="Times New Roman" w:hAnsi="Times New Roman" w:cs="Times New Roman"/>
          <w:bCs/>
          <w:sz w:val="24"/>
          <w:szCs w:val="24"/>
        </w:rPr>
        <w:t>paragrahvi 3 punkt</w:t>
      </w:r>
      <w:r w:rsidR="00350CC3">
        <w:rPr>
          <w:rFonts w:ascii="Times New Roman" w:hAnsi="Times New Roman" w:cs="Times New Roman"/>
          <w:bCs/>
          <w:sz w:val="24"/>
          <w:szCs w:val="24"/>
        </w:rPr>
        <w:t>id</w:t>
      </w:r>
      <w:r w:rsidR="00A00C36" w:rsidRPr="00996790">
        <w:rPr>
          <w:rFonts w:ascii="Times New Roman" w:hAnsi="Times New Roman" w:cs="Times New Roman"/>
          <w:bCs/>
          <w:sz w:val="24"/>
          <w:szCs w:val="24"/>
        </w:rPr>
        <w:t xml:space="preserve"> 14–</w:t>
      </w:r>
      <w:r w:rsidR="00624434" w:rsidRPr="00996790">
        <w:rPr>
          <w:rFonts w:ascii="Times New Roman" w:hAnsi="Times New Roman" w:cs="Times New Roman"/>
          <w:bCs/>
          <w:sz w:val="24"/>
          <w:szCs w:val="24"/>
        </w:rPr>
        <w:t>17</w:t>
      </w:r>
      <w:r w:rsidR="00A00C36" w:rsidRPr="00996790">
        <w:rPr>
          <w:rFonts w:ascii="Times New Roman" w:hAnsi="Times New Roman" w:cs="Times New Roman"/>
          <w:bCs/>
          <w:sz w:val="24"/>
          <w:szCs w:val="24"/>
        </w:rPr>
        <w:t xml:space="preserve"> muudetakse ja sõnastatakse järgmiselt:</w:t>
      </w:r>
    </w:p>
    <w:p w14:paraId="718FAA8C" w14:textId="5E7F7B6B" w:rsidR="00A00C36" w:rsidRPr="00996790" w:rsidRDefault="00A00C36" w:rsidP="00860C81">
      <w:pPr>
        <w:jc w:val="both"/>
        <w:rPr>
          <w:rFonts w:ascii="Times New Roman" w:hAnsi="Times New Roman" w:cs="Times New Roman"/>
          <w:bCs/>
          <w:sz w:val="24"/>
          <w:szCs w:val="24"/>
        </w:rPr>
      </w:pPr>
      <w:bookmarkStart w:id="3" w:name="_Hlk149207208"/>
      <w:r w:rsidRPr="00996790">
        <w:rPr>
          <w:rFonts w:ascii="Times New Roman" w:hAnsi="Times New Roman" w:cs="Times New Roman"/>
          <w:bCs/>
          <w:sz w:val="24"/>
          <w:szCs w:val="24"/>
        </w:rPr>
        <w:t>„14) mikroettevõtja</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w:t>
      </w:r>
      <w:bookmarkStart w:id="4" w:name="_Hlk149035991"/>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raamatupidamiskohustuslane, kes aruandeaasta bilansipäeval ei ületa </w:t>
      </w:r>
      <w:r w:rsidR="00C12513" w:rsidRPr="00996790">
        <w:rPr>
          <w:rFonts w:ascii="Times New Roman" w:hAnsi="Times New Roman" w:cs="Times New Roman"/>
          <w:bCs/>
          <w:sz w:val="24"/>
          <w:szCs w:val="24"/>
        </w:rPr>
        <w:t xml:space="preserve">kahte piirmäära </w:t>
      </w:r>
      <w:r w:rsidRPr="00996790">
        <w:rPr>
          <w:rFonts w:ascii="Times New Roman" w:hAnsi="Times New Roman" w:cs="Times New Roman"/>
          <w:bCs/>
          <w:sz w:val="24"/>
          <w:szCs w:val="24"/>
        </w:rPr>
        <w:t xml:space="preserve">kolme järgmise </w:t>
      </w:r>
      <w:r w:rsidR="00350CC3">
        <w:rPr>
          <w:rFonts w:ascii="Times New Roman" w:hAnsi="Times New Roman" w:cs="Times New Roman"/>
          <w:bCs/>
          <w:sz w:val="24"/>
          <w:szCs w:val="24"/>
        </w:rPr>
        <w:t>näitaja</w:t>
      </w:r>
      <w:r w:rsidR="000B6EAE">
        <w:rPr>
          <w:rFonts w:ascii="Times New Roman" w:hAnsi="Times New Roman" w:cs="Times New Roman"/>
          <w:bCs/>
          <w:sz w:val="24"/>
          <w:szCs w:val="24"/>
        </w:rPr>
        <w:t xml:space="preserve"> </w:t>
      </w:r>
      <w:r w:rsidR="00C12513" w:rsidRPr="00996790">
        <w:rPr>
          <w:rFonts w:ascii="Times New Roman" w:hAnsi="Times New Roman" w:cs="Times New Roman"/>
          <w:bCs/>
          <w:sz w:val="24"/>
          <w:szCs w:val="24"/>
        </w:rPr>
        <w:t>hulgast</w:t>
      </w:r>
      <w:r w:rsidRPr="00996790">
        <w:rPr>
          <w:rFonts w:ascii="Times New Roman" w:hAnsi="Times New Roman" w:cs="Times New Roman"/>
          <w:bCs/>
          <w:sz w:val="24"/>
          <w:szCs w:val="24"/>
        </w:rPr>
        <w:t xml:space="preserve">: varad kokku </w:t>
      </w:r>
      <w:r w:rsidR="00F97600">
        <w:rPr>
          <w:rFonts w:ascii="Times New Roman" w:hAnsi="Times New Roman" w:cs="Times New Roman"/>
          <w:bCs/>
          <w:sz w:val="24"/>
          <w:szCs w:val="24"/>
        </w:rPr>
        <w:t>4</w:t>
      </w:r>
      <w:r w:rsidRPr="00996790">
        <w:rPr>
          <w:rFonts w:ascii="Times New Roman" w:hAnsi="Times New Roman" w:cs="Times New Roman"/>
          <w:bCs/>
          <w:sz w:val="24"/>
          <w:szCs w:val="24"/>
        </w:rPr>
        <w:t xml:space="preserve">50 000 eurot, aruandeaasta tulu </w:t>
      </w:r>
      <w:r w:rsidR="00F97600">
        <w:rPr>
          <w:rFonts w:ascii="Times New Roman" w:hAnsi="Times New Roman" w:cs="Times New Roman"/>
          <w:bCs/>
          <w:sz w:val="24"/>
          <w:szCs w:val="24"/>
        </w:rPr>
        <w:t>9</w:t>
      </w:r>
      <w:r w:rsidRPr="00996790">
        <w:rPr>
          <w:rFonts w:ascii="Times New Roman" w:hAnsi="Times New Roman" w:cs="Times New Roman"/>
          <w:bCs/>
          <w:sz w:val="24"/>
          <w:szCs w:val="24"/>
        </w:rPr>
        <w:t>00 000 eurot ja keskmine töötajate arv aruandeaasta jooksul 10 inimest;</w:t>
      </w:r>
    </w:p>
    <w:p w14:paraId="2F8EB246" w14:textId="2CB46676"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15) väikeettevõtja</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raamatupidamiskohustuslane, kes ei ole mikroettevõtja ja kes aruandeaasta bilansipäeval ei ületa </w:t>
      </w:r>
      <w:r w:rsidR="00AF720D" w:rsidRPr="00996790">
        <w:rPr>
          <w:rFonts w:ascii="Times New Roman" w:hAnsi="Times New Roman" w:cs="Times New Roman"/>
          <w:bCs/>
          <w:sz w:val="24"/>
          <w:szCs w:val="24"/>
        </w:rPr>
        <w:t xml:space="preserve">kahte piirmäära </w:t>
      </w:r>
      <w:r w:rsidRPr="00996790">
        <w:rPr>
          <w:rFonts w:ascii="Times New Roman" w:hAnsi="Times New Roman" w:cs="Times New Roman"/>
          <w:bCs/>
          <w:sz w:val="24"/>
          <w:szCs w:val="24"/>
        </w:rPr>
        <w:t xml:space="preserve">kolme järgmise </w:t>
      </w:r>
      <w:r w:rsidR="00350CC3">
        <w:rPr>
          <w:rFonts w:ascii="Times New Roman" w:hAnsi="Times New Roman" w:cs="Times New Roman"/>
          <w:bCs/>
          <w:sz w:val="24"/>
          <w:szCs w:val="24"/>
        </w:rPr>
        <w:t>näitaja</w:t>
      </w:r>
      <w:r w:rsidRPr="00996790">
        <w:rPr>
          <w:rFonts w:ascii="Times New Roman" w:hAnsi="Times New Roman" w:cs="Times New Roman"/>
          <w:bCs/>
          <w:sz w:val="24"/>
          <w:szCs w:val="24"/>
        </w:rPr>
        <w:t xml:space="preserve"> </w:t>
      </w:r>
      <w:r w:rsidR="00AF720D" w:rsidRPr="00996790">
        <w:rPr>
          <w:rFonts w:ascii="Times New Roman" w:hAnsi="Times New Roman" w:cs="Times New Roman"/>
          <w:bCs/>
          <w:sz w:val="24"/>
          <w:szCs w:val="24"/>
        </w:rPr>
        <w:t>hulgast:</w:t>
      </w:r>
      <w:r w:rsidRPr="00996790">
        <w:rPr>
          <w:rFonts w:ascii="Times New Roman" w:hAnsi="Times New Roman" w:cs="Times New Roman"/>
          <w:bCs/>
          <w:sz w:val="24"/>
          <w:szCs w:val="24"/>
        </w:rPr>
        <w:t xml:space="preserve"> varad kokku </w:t>
      </w:r>
      <w:r w:rsidR="00F97600">
        <w:rPr>
          <w:rFonts w:ascii="Times New Roman" w:hAnsi="Times New Roman" w:cs="Times New Roman"/>
          <w:bCs/>
          <w:sz w:val="24"/>
          <w:szCs w:val="24"/>
        </w:rPr>
        <w:t>7 5</w:t>
      </w:r>
      <w:r w:rsidRPr="00996790">
        <w:rPr>
          <w:rFonts w:ascii="Times New Roman" w:hAnsi="Times New Roman" w:cs="Times New Roman"/>
          <w:bCs/>
          <w:sz w:val="24"/>
          <w:szCs w:val="24"/>
        </w:rPr>
        <w:t>00 000 eurot, aruandeaasta tulu 1</w:t>
      </w:r>
      <w:r w:rsidR="00F97600">
        <w:rPr>
          <w:rFonts w:ascii="Times New Roman" w:hAnsi="Times New Roman" w:cs="Times New Roman"/>
          <w:bCs/>
          <w:sz w:val="24"/>
          <w:szCs w:val="24"/>
        </w:rPr>
        <w:t>5</w:t>
      </w:r>
      <w:r w:rsidRPr="00996790">
        <w:rPr>
          <w:rFonts w:ascii="Times New Roman" w:hAnsi="Times New Roman" w:cs="Times New Roman"/>
          <w:bCs/>
          <w:sz w:val="24"/>
          <w:szCs w:val="24"/>
        </w:rPr>
        <w:t xml:space="preserve"> 000 000 eurot</w:t>
      </w:r>
      <w:r w:rsidR="00161A20">
        <w:rPr>
          <w:rFonts w:ascii="Times New Roman" w:hAnsi="Times New Roman" w:cs="Times New Roman"/>
          <w:bCs/>
          <w:sz w:val="24"/>
          <w:szCs w:val="24"/>
        </w:rPr>
        <w:t xml:space="preserve"> ja</w:t>
      </w:r>
      <w:r w:rsidRPr="00996790">
        <w:rPr>
          <w:rFonts w:ascii="Times New Roman" w:hAnsi="Times New Roman" w:cs="Times New Roman"/>
          <w:bCs/>
          <w:sz w:val="24"/>
          <w:szCs w:val="24"/>
        </w:rPr>
        <w:t xml:space="preserve"> keskmine töötajate arv aruandeaasta jooksul 50</w:t>
      </w:r>
      <w:r w:rsidR="00A65D8E"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inimest;</w:t>
      </w:r>
    </w:p>
    <w:p w14:paraId="1059F32F" w14:textId="5AE3C24F"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16) keskmise suurusega ettevõtja</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raamatupidamiskohustuslane, kes ei ole mikroettevõtja ega väikeettevõtja ja kes aruandeaasta bilansipäeval ei ületa </w:t>
      </w:r>
      <w:r w:rsidR="00AB4DD5">
        <w:rPr>
          <w:rFonts w:ascii="Times New Roman" w:hAnsi="Times New Roman" w:cs="Times New Roman"/>
          <w:bCs/>
          <w:sz w:val="24"/>
          <w:szCs w:val="24"/>
        </w:rPr>
        <w:t xml:space="preserve">kahte piirmäära </w:t>
      </w:r>
      <w:r w:rsidRPr="00996790">
        <w:rPr>
          <w:rFonts w:ascii="Times New Roman" w:hAnsi="Times New Roman" w:cs="Times New Roman"/>
          <w:bCs/>
          <w:sz w:val="24"/>
          <w:szCs w:val="24"/>
        </w:rPr>
        <w:t xml:space="preserve">kolme järgmise </w:t>
      </w:r>
      <w:r w:rsidR="00350CC3">
        <w:rPr>
          <w:rFonts w:ascii="Times New Roman" w:hAnsi="Times New Roman" w:cs="Times New Roman"/>
          <w:bCs/>
          <w:sz w:val="24"/>
          <w:szCs w:val="24"/>
        </w:rPr>
        <w:t>näitaja</w:t>
      </w:r>
      <w:r w:rsidRPr="00996790">
        <w:rPr>
          <w:rFonts w:ascii="Times New Roman" w:hAnsi="Times New Roman" w:cs="Times New Roman"/>
          <w:bCs/>
          <w:sz w:val="24"/>
          <w:szCs w:val="24"/>
        </w:rPr>
        <w:t xml:space="preserve"> </w:t>
      </w:r>
      <w:r w:rsidR="00AB4DD5">
        <w:rPr>
          <w:rFonts w:ascii="Times New Roman" w:hAnsi="Times New Roman" w:cs="Times New Roman"/>
          <w:bCs/>
          <w:sz w:val="24"/>
          <w:szCs w:val="24"/>
        </w:rPr>
        <w:t>hulgast</w:t>
      </w:r>
      <w:r w:rsidRPr="00996790">
        <w:rPr>
          <w:rFonts w:ascii="Times New Roman" w:hAnsi="Times New Roman" w:cs="Times New Roman"/>
          <w:bCs/>
          <w:sz w:val="24"/>
          <w:szCs w:val="24"/>
        </w:rPr>
        <w:t>: varad kokku 2</w:t>
      </w:r>
      <w:r w:rsidR="00F97600">
        <w:rPr>
          <w:rFonts w:ascii="Times New Roman" w:hAnsi="Times New Roman" w:cs="Times New Roman"/>
          <w:bCs/>
          <w:sz w:val="24"/>
          <w:szCs w:val="24"/>
        </w:rPr>
        <w:t>5</w:t>
      </w:r>
      <w:r w:rsidRPr="00996790">
        <w:rPr>
          <w:rFonts w:ascii="Times New Roman" w:hAnsi="Times New Roman" w:cs="Times New Roman"/>
          <w:bCs/>
          <w:sz w:val="24"/>
          <w:szCs w:val="24"/>
        </w:rPr>
        <w:t xml:space="preserve"> 000 000 eurot, tulu </w:t>
      </w:r>
      <w:r w:rsidR="00F97600">
        <w:rPr>
          <w:rFonts w:ascii="Times New Roman" w:hAnsi="Times New Roman" w:cs="Times New Roman"/>
          <w:bCs/>
          <w:sz w:val="24"/>
          <w:szCs w:val="24"/>
        </w:rPr>
        <w:t>5</w:t>
      </w:r>
      <w:r w:rsidRPr="00996790">
        <w:rPr>
          <w:rFonts w:ascii="Times New Roman" w:hAnsi="Times New Roman" w:cs="Times New Roman"/>
          <w:bCs/>
          <w:sz w:val="24"/>
          <w:szCs w:val="24"/>
        </w:rPr>
        <w:t>0 000 000 eurot</w:t>
      </w:r>
      <w:r w:rsidR="00161A20">
        <w:rPr>
          <w:rFonts w:ascii="Times New Roman" w:hAnsi="Times New Roman" w:cs="Times New Roman"/>
          <w:bCs/>
          <w:sz w:val="24"/>
          <w:szCs w:val="24"/>
        </w:rPr>
        <w:t xml:space="preserve"> ja</w:t>
      </w:r>
      <w:r w:rsidRPr="00996790">
        <w:rPr>
          <w:rFonts w:ascii="Times New Roman" w:hAnsi="Times New Roman" w:cs="Times New Roman"/>
          <w:bCs/>
          <w:sz w:val="24"/>
          <w:szCs w:val="24"/>
        </w:rPr>
        <w:t xml:space="preserve"> keskmine töötajate arv aruandeaasta jooksul 250 inimest;</w:t>
      </w:r>
    </w:p>
    <w:p w14:paraId="775A0DE2" w14:textId="1DB98AB7" w:rsidR="00960450"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17) </w:t>
      </w:r>
      <w:commentRangeStart w:id="5"/>
      <w:r w:rsidRPr="00996790">
        <w:rPr>
          <w:rFonts w:ascii="Times New Roman" w:hAnsi="Times New Roman" w:cs="Times New Roman"/>
          <w:bCs/>
          <w:sz w:val="24"/>
          <w:szCs w:val="24"/>
        </w:rPr>
        <w:t>suurettevõtja</w:t>
      </w:r>
      <w:commentRangeEnd w:id="5"/>
      <w:r w:rsidR="00864F17">
        <w:rPr>
          <w:rStyle w:val="Kommentaariviide"/>
        </w:rPr>
        <w:commentReference w:id="5"/>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w:t>
      </w:r>
      <w:r w:rsidR="008A609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raamatupidamiskohustuslane, kes ei ole mikroettevõtja, väikeettevõtja ega keskmise suurusega ettevõtja.“</w:t>
      </w:r>
      <w:bookmarkEnd w:id="4"/>
      <w:r w:rsidRPr="00996790">
        <w:rPr>
          <w:rFonts w:ascii="Times New Roman" w:hAnsi="Times New Roman" w:cs="Times New Roman"/>
          <w:bCs/>
          <w:sz w:val="24"/>
          <w:szCs w:val="24"/>
        </w:rPr>
        <w:t>;</w:t>
      </w:r>
      <w:bookmarkEnd w:id="3"/>
    </w:p>
    <w:p w14:paraId="07B39587" w14:textId="77777777" w:rsidR="00A00C36" w:rsidRPr="00996790" w:rsidRDefault="00A00C36" w:rsidP="00860C81">
      <w:pPr>
        <w:jc w:val="both"/>
        <w:rPr>
          <w:rFonts w:ascii="Times New Roman" w:hAnsi="Times New Roman" w:cs="Times New Roman"/>
          <w:bCs/>
          <w:sz w:val="24"/>
          <w:szCs w:val="24"/>
        </w:rPr>
      </w:pPr>
    </w:p>
    <w:p w14:paraId="0F7C06D5" w14:textId="57252B16" w:rsidR="00A00C36" w:rsidRPr="00996790" w:rsidRDefault="00B421B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4</w:t>
      </w:r>
      <w:r w:rsidR="00A00C36" w:rsidRPr="00996790">
        <w:rPr>
          <w:rFonts w:ascii="Times New Roman" w:hAnsi="Times New Roman" w:cs="Times New Roman"/>
          <w:b/>
          <w:sz w:val="24"/>
          <w:szCs w:val="24"/>
        </w:rPr>
        <w:t>)</w:t>
      </w:r>
      <w:r w:rsidR="00A00C36" w:rsidRPr="00996790">
        <w:rPr>
          <w:rFonts w:ascii="Times New Roman" w:hAnsi="Times New Roman" w:cs="Times New Roman"/>
          <w:bCs/>
          <w:sz w:val="24"/>
          <w:szCs w:val="24"/>
        </w:rPr>
        <w:t xml:space="preserve"> paragrahvi 13 lõikes 2 asendatakse </w:t>
      </w:r>
      <w:commentRangeStart w:id="6"/>
      <w:r w:rsidR="00350CC3">
        <w:rPr>
          <w:rFonts w:ascii="Times New Roman" w:hAnsi="Times New Roman" w:cs="Times New Roman"/>
          <w:bCs/>
          <w:sz w:val="24"/>
          <w:szCs w:val="24"/>
        </w:rPr>
        <w:t>sõnad</w:t>
      </w:r>
      <w:r w:rsidR="00A00C36" w:rsidRPr="00996790">
        <w:rPr>
          <w:rFonts w:ascii="Times New Roman" w:hAnsi="Times New Roman" w:cs="Times New Roman"/>
          <w:bCs/>
          <w:sz w:val="24"/>
          <w:szCs w:val="24"/>
        </w:rPr>
        <w:t xml:space="preserve"> </w:t>
      </w:r>
      <w:commentRangeEnd w:id="6"/>
      <w:r w:rsidR="00A61EDB">
        <w:rPr>
          <w:rStyle w:val="Kommentaariviide"/>
        </w:rPr>
        <w:commentReference w:id="6"/>
      </w:r>
      <w:r w:rsidR="00A00C36" w:rsidRPr="00996790">
        <w:rPr>
          <w:rFonts w:ascii="Times New Roman" w:hAnsi="Times New Roman" w:cs="Times New Roman"/>
          <w:bCs/>
          <w:sz w:val="24"/>
          <w:szCs w:val="24"/>
        </w:rPr>
        <w:t>„majandusaasta alguskuupäev</w:t>
      </w:r>
      <w:r w:rsidR="00350CC3">
        <w:rPr>
          <w:rFonts w:ascii="Times New Roman" w:hAnsi="Times New Roman" w:cs="Times New Roman"/>
          <w:bCs/>
          <w:sz w:val="24"/>
          <w:szCs w:val="24"/>
        </w:rPr>
        <w:t>a</w:t>
      </w:r>
      <w:r w:rsidR="00A00C36" w:rsidRPr="00996790">
        <w:rPr>
          <w:rFonts w:ascii="Times New Roman" w:hAnsi="Times New Roman" w:cs="Times New Roman"/>
          <w:bCs/>
          <w:sz w:val="24"/>
          <w:szCs w:val="24"/>
        </w:rPr>
        <w:t>“ sõnaga „bilansipäev</w:t>
      </w:r>
      <w:r w:rsidR="00350CC3">
        <w:rPr>
          <w:rFonts w:ascii="Times New Roman" w:hAnsi="Times New Roman" w:cs="Times New Roman"/>
          <w:bCs/>
          <w:sz w:val="24"/>
          <w:szCs w:val="24"/>
        </w:rPr>
        <w:t>a</w:t>
      </w:r>
      <w:r w:rsidR="00A00C36" w:rsidRPr="00996790">
        <w:rPr>
          <w:rFonts w:ascii="Times New Roman" w:hAnsi="Times New Roman" w:cs="Times New Roman"/>
          <w:bCs/>
          <w:sz w:val="24"/>
          <w:szCs w:val="24"/>
        </w:rPr>
        <w:t>“;</w:t>
      </w:r>
    </w:p>
    <w:p w14:paraId="603716D4" w14:textId="77777777" w:rsidR="0058119B" w:rsidRPr="00996790" w:rsidRDefault="0058119B" w:rsidP="00860C81">
      <w:pPr>
        <w:jc w:val="both"/>
        <w:rPr>
          <w:rFonts w:ascii="Times New Roman" w:hAnsi="Times New Roman" w:cs="Times New Roman"/>
          <w:bCs/>
          <w:sz w:val="24"/>
          <w:szCs w:val="24"/>
        </w:rPr>
      </w:pPr>
    </w:p>
    <w:p w14:paraId="1CA6AF03" w14:textId="4C456A99" w:rsidR="007F1F87" w:rsidRPr="007F1F87" w:rsidRDefault="00B421B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5</w:t>
      </w:r>
      <w:r w:rsidR="0058119B" w:rsidRPr="00996790">
        <w:rPr>
          <w:rFonts w:ascii="Times New Roman" w:hAnsi="Times New Roman" w:cs="Times New Roman"/>
          <w:b/>
          <w:sz w:val="24"/>
          <w:szCs w:val="24"/>
        </w:rPr>
        <w:t>)</w:t>
      </w:r>
      <w:r w:rsidR="007F1F87">
        <w:rPr>
          <w:rFonts w:ascii="Times New Roman" w:hAnsi="Times New Roman" w:cs="Times New Roman"/>
          <w:b/>
          <w:sz w:val="24"/>
          <w:szCs w:val="24"/>
        </w:rPr>
        <w:t xml:space="preserve"> </w:t>
      </w:r>
      <w:r w:rsidR="007F1F87" w:rsidRPr="007F1F87">
        <w:rPr>
          <w:rFonts w:ascii="Times New Roman" w:hAnsi="Times New Roman" w:cs="Times New Roman"/>
          <w:bCs/>
          <w:sz w:val="24"/>
          <w:szCs w:val="24"/>
        </w:rPr>
        <w:t>paragrahvi 14</w:t>
      </w:r>
      <w:r w:rsidR="007F1F87" w:rsidRPr="007F1F87">
        <w:rPr>
          <w:rFonts w:ascii="Times New Roman" w:hAnsi="Times New Roman" w:cs="Times New Roman"/>
          <w:bCs/>
          <w:sz w:val="24"/>
          <w:szCs w:val="24"/>
          <w:vertAlign w:val="superscript"/>
        </w:rPr>
        <w:t>1</w:t>
      </w:r>
      <w:r w:rsidR="007F1F87" w:rsidRPr="007F1F87">
        <w:rPr>
          <w:rFonts w:ascii="Times New Roman" w:hAnsi="Times New Roman" w:cs="Times New Roman"/>
          <w:bCs/>
          <w:sz w:val="24"/>
          <w:szCs w:val="24"/>
        </w:rPr>
        <w:t xml:space="preserve"> lõikes</w:t>
      </w:r>
      <w:r w:rsidR="00325A77">
        <w:rPr>
          <w:rFonts w:ascii="Times New Roman" w:hAnsi="Times New Roman" w:cs="Times New Roman"/>
          <w:bCs/>
          <w:sz w:val="24"/>
          <w:szCs w:val="24"/>
        </w:rPr>
        <w:t>t 3</w:t>
      </w:r>
      <w:r w:rsidR="007F1F87" w:rsidRPr="007F1F87">
        <w:rPr>
          <w:rFonts w:ascii="Times New Roman" w:hAnsi="Times New Roman" w:cs="Times New Roman"/>
          <w:bCs/>
          <w:sz w:val="24"/>
          <w:szCs w:val="24"/>
        </w:rPr>
        <w:t xml:space="preserve"> jäetakse välja tekstiosa „ning käesoleva paragrahvi lõike 2 alusel kehtestatud aruandevormidest“;</w:t>
      </w:r>
    </w:p>
    <w:p w14:paraId="7C36476A" w14:textId="77777777" w:rsidR="007F1F87" w:rsidRPr="007F1F87" w:rsidRDefault="007F1F87" w:rsidP="00860C81">
      <w:pPr>
        <w:jc w:val="both"/>
        <w:rPr>
          <w:rFonts w:ascii="Times New Roman" w:hAnsi="Times New Roman" w:cs="Times New Roman"/>
          <w:b/>
          <w:sz w:val="24"/>
          <w:szCs w:val="24"/>
        </w:rPr>
      </w:pPr>
    </w:p>
    <w:p w14:paraId="7C84A911" w14:textId="678AC520" w:rsidR="00D07478" w:rsidRDefault="007F1F87" w:rsidP="00860C81">
      <w:pPr>
        <w:jc w:val="both"/>
        <w:rPr>
          <w:rFonts w:ascii="Times New Roman" w:hAnsi="Times New Roman" w:cs="Times New Roman"/>
          <w:bCs/>
          <w:sz w:val="24"/>
          <w:szCs w:val="24"/>
        </w:rPr>
      </w:pPr>
      <w:r>
        <w:rPr>
          <w:rFonts w:ascii="Times New Roman" w:hAnsi="Times New Roman" w:cs="Times New Roman"/>
          <w:b/>
          <w:sz w:val="24"/>
          <w:szCs w:val="24"/>
        </w:rPr>
        <w:t>6)</w:t>
      </w:r>
      <w:r w:rsidR="0058119B" w:rsidRPr="00996790">
        <w:rPr>
          <w:rFonts w:ascii="Times New Roman" w:hAnsi="Times New Roman" w:cs="Times New Roman"/>
          <w:bCs/>
          <w:sz w:val="24"/>
          <w:szCs w:val="24"/>
        </w:rPr>
        <w:t xml:space="preserve"> </w:t>
      </w:r>
      <w:r w:rsidR="00D07478" w:rsidRPr="00996790">
        <w:rPr>
          <w:rFonts w:ascii="Times New Roman" w:hAnsi="Times New Roman" w:cs="Times New Roman"/>
          <w:bCs/>
          <w:sz w:val="24"/>
          <w:szCs w:val="24"/>
        </w:rPr>
        <w:t xml:space="preserve">paragrahvi </w:t>
      </w:r>
      <w:r w:rsidR="00D07478">
        <w:rPr>
          <w:rFonts w:ascii="Times New Roman" w:hAnsi="Times New Roman" w:cs="Times New Roman"/>
          <w:bCs/>
          <w:sz w:val="24"/>
          <w:szCs w:val="24"/>
        </w:rPr>
        <w:t xml:space="preserve">18 </w:t>
      </w:r>
      <w:r w:rsidR="00193FC3">
        <w:rPr>
          <w:rFonts w:ascii="Times New Roman" w:hAnsi="Times New Roman" w:cs="Times New Roman"/>
          <w:bCs/>
          <w:sz w:val="24"/>
          <w:szCs w:val="24"/>
        </w:rPr>
        <w:t xml:space="preserve">lõige </w:t>
      </w:r>
      <w:r w:rsidR="00D07478">
        <w:rPr>
          <w:rFonts w:ascii="Times New Roman" w:hAnsi="Times New Roman" w:cs="Times New Roman"/>
          <w:bCs/>
          <w:sz w:val="24"/>
          <w:szCs w:val="24"/>
        </w:rPr>
        <w:t>3</w:t>
      </w:r>
      <w:r w:rsidR="00D07478" w:rsidRPr="00AF7583">
        <w:rPr>
          <w:rFonts w:ascii="Times New Roman" w:hAnsi="Times New Roman" w:cs="Times New Roman"/>
          <w:bCs/>
          <w:sz w:val="24"/>
          <w:szCs w:val="24"/>
          <w:vertAlign w:val="superscript"/>
        </w:rPr>
        <w:t>1</w:t>
      </w:r>
      <w:r w:rsidR="00D07478" w:rsidRPr="00996790">
        <w:rPr>
          <w:rFonts w:ascii="Times New Roman" w:hAnsi="Times New Roman" w:cs="Times New Roman"/>
          <w:bCs/>
          <w:sz w:val="24"/>
          <w:szCs w:val="24"/>
        </w:rPr>
        <w:t xml:space="preserve"> </w:t>
      </w:r>
      <w:r w:rsidR="00264A0C">
        <w:rPr>
          <w:rFonts w:ascii="Times New Roman" w:hAnsi="Times New Roman" w:cs="Times New Roman"/>
          <w:bCs/>
          <w:sz w:val="24"/>
          <w:szCs w:val="24"/>
        </w:rPr>
        <w:t>tunnistatakse kehtetuks;</w:t>
      </w:r>
    </w:p>
    <w:p w14:paraId="06FCC35C" w14:textId="77777777" w:rsidR="00D07478" w:rsidRDefault="00D07478" w:rsidP="00860C81">
      <w:pPr>
        <w:jc w:val="both"/>
        <w:rPr>
          <w:rFonts w:ascii="Times New Roman" w:hAnsi="Times New Roman" w:cs="Times New Roman"/>
          <w:bCs/>
          <w:sz w:val="24"/>
          <w:szCs w:val="24"/>
        </w:rPr>
      </w:pPr>
    </w:p>
    <w:p w14:paraId="4356E370" w14:textId="0AF4F5D7" w:rsidR="00264A0C" w:rsidRDefault="007F1F87" w:rsidP="00860C81">
      <w:pPr>
        <w:jc w:val="both"/>
        <w:rPr>
          <w:rFonts w:ascii="Times New Roman" w:hAnsi="Times New Roman" w:cs="Times New Roman"/>
          <w:bCs/>
          <w:sz w:val="24"/>
          <w:szCs w:val="24"/>
        </w:rPr>
      </w:pPr>
      <w:r w:rsidRPr="007F1F87">
        <w:rPr>
          <w:rFonts w:ascii="Times New Roman" w:hAnsi="Times New Roman" w:cs="Times New Roman"/>
          <w:b/>
          <w:sz w:val="24"/>
          <w:szCs w:val="24"/>
        </w:rPr>
        <w:t>7</w:t>
      </w:r>
      <w:r w:rsidR="00E44403" w:rsidRPr="00AF7583">
        <w:rPr>
          <w:rFonts w:ascii="Times New Roman" w:hAnsi="Times New Roman" w:cs="Times New Roman"/>
          <w:b/>
          <w:sz w:val="24"/>
          <w:szCs w:val="24"/>
        </w:rPr>
        <w:t>)</w:t>
      </w:r>
      <w:r w:rsidR="00E44403">
        <w:rPr>
          <w:rFonts w:ascii="Times New Roman" w:hAnsi="Times New Roman" w:cs="Times New Roman"/>
          <w:bCs/>
          <w:sz w:val="24"/>
          <w:szCs w:val="24"/>
        </w:rPr>
        <w:t xml:space="preserve"> </w:t>
      </w:r>
      <w:r w:rsidR="001742FD" w:rsidRPr="00996790">
        <w:rPr>
          <w:rFonts w:ascii="Times New Roman" w:hAnsi="Times New Roman" w:cs="Times New Roman"/>
          <w:bCs/>
          <w:sz w:val="24"/>
          <w:szCs w:val="24"/>
        </w:rPr>
        <w:t xml:space="preserve">paragrahvi 21 lõikes 4 asendatakse tekstiosa „§ 24 lõikes 5“ tekstiosaga „§ 24 lõikes </w:t>
      </w:r>
      <w:r w:rsidR="00F66CE1" w:rsidRPr="00996790">
        <w:rPr>
          <w:rFonts w:ascii="Times New Roman" w:hAnsi="Times New Roman" w:cs="Times New Roman"/>
          <w:bCs/>
          <w:sz w:val="24"/>
          <w:szCs w:val="24"/>
        </w:rPr>
        <w:t>10“;</w:t>
      </w:r>
    </w:p>
    <w:p w14:paraId="50CE5CD3" w14:textId="77777777" w:rsidR="00264A0C" w:rsidRDefault="00264A0C" w:rsidP="00860C81">
      <w:pPr>
        <w:jc w:val="both"/>
        <w:rPr>
          <w:rFonts w:ascii="Times New Roman" w:hAnsi="Times New Roman" w:cs="Times New Roman"/>
          <w:bCs/>
          <w:sz w:val="24"/>
          <w:szCs w:val="24"/>
        </w:rPr>
      </w:pPr>
    </w:p>
    <w:p w14:paraId="467DD0A5" w14:textId="728801EF" w:rsidR="00264A0C" w:rsidRPr="00996790" w:rsidRDefault="007F1F87" w:rsidP="00860C81">
      <w:pPr>
        <w:jc w:val="both"/>
        <w:rPr>
          <w:rFonts w:ascii="Times New Roman" w:hAnsi="Times New Roman" w:cs="Times New Roman"/>
          <w:bCs/>
          <w:sz w:val="24"/>
          <w:szCs w:val="24"/>
        </w:rPr>
      </w:pPr>
      <w:r>
        <w:rPr>
          <w:rFonts w:ascii="Times New Roman" w:hAnsi="Times New Roman" w:cs="Times New Roman"/>
          <w:b/>
          <w:sz w:val="24"/>
          <w:szCs w:val="24"/>
        </w:rPr>
        <w:t>8</w:t>
      </w:r>
      <w:r w:rsidR="00264A0C" w:rsidRPr="00264A0C">
        <w:rPr>
          <w:rFonts w:ascii="Times New Roman" w:hAnsi="Times New Roman" w:cs="Times New Roman"/>
          <w:b/>
          <w:sz w:val="24"/>
          <w:szCs w:val="24"/>
        </w:rPr>
        <w:t>)</w:t>
      </w:r>
      <w:r w:rsidR="00264A0C">
        <w:rPr>
          <w:rFonts w:ascii="Times New Roman" w:hAnsi="Times New Roman" w:cs="Times New Roman"/>
          <w:bCs/>
          <w:sz w:val="24"/>
          <w:szCs w:val="24"/>
        </w:rPr>
        <w:t xml:space="preserve"> </w:t>
      </w:r>
      <w:r w:rsidR="00264A0C" w:rsidRPr="00264A0C">
        <w:rPr>
          <w:rFonts w:ascii="Times New Roman" w:hAnsi="Times New Roman" w:cs="Times New Roman"/>
          <w:bCs/>
          <w:sz w:val="24"/>
          <w:szCs w:val="24"/>
        </w:rPr>
        <w:t>paragrahvi 21 lõige 8 tunnistatakse kehtetuks;</w:t>
      </w:r>
    </w:p>
    <w:p w14:paraId="523072D8" w14:textId="77777777" w:rsidR="001742FD" w:rsidRPr="00996790" w:rsidRDefault="001742FD" w:rsidP="00860C81">
      <w:pPr>
        <w:jc w:val="both"/>
        <w:rPr>
          <w:rFonts w:ascii="Times New Roman" w:hAnsi="Times New Roman" w:cs="Times New Roman"/>
          <w:bCs/>
          <w:sz w:val="24"/>
          <w:szCs w:val="24"/>
        </w:rPr>
      </w:pPr>
    </w:p>
    <w:p w14:paraId="63924E0B" w14:textId="66BF1CF1" w:rsidR="003842D1" w:rsidRPr="00996790" w:rsidRDefault="007F1F87" w:rsidP="00860C81">
      <w:pPr>
        <w:jc w:val="both"/>
        <w:rPr>
          <w:rFonts w:ascii="Times New Roman" w:hAnsi="Times New Roman" w:cs="Times New Roman"/>
          <w:bCs/>
          <w:sz w:val="24"/>
          <w:szCs w:val="24"/>
        </w:rPr>
      </w:pPr>
      <w:r>
        <w:rPr>
          <w:rFonts w:ascii="Times New Roman" w:hAnsi="Times New Roman" w:cs="Times New Roman"/>
          <w:b/>
          <w:sz w:val="24"/>
          <w:szCs w:val="24"/>
        </w:rPr>
        <w:t>9</w:t>
      </w:r>
      <w:r w:rsidR="001742FD" w:rsidRPr="00996790">
        <w:rPr>
          <w:rFonts w:ascii="Times New Roman" w:hAnsi="Times New Roman" w:cs="Times New Roman"/>
          <w:b/>
          <w:sz w:val="24"/>
          <w:szCs w:val="24"/>
        </w:rPr>
        <w:t>)</w:t>
      </w:r>
      <w:r w:rsidR="001742FD" w:rsidRPr="00996790">
        <w:rPr>
          <w:rFonts w:ascii="Times New Roman" w:hAnsi="Times New Roman" w:cs="Times New Roman"/>
          <w:bCs/>
          <w:sz w:val="24"/>
          <w:szCs w:val="24"/>
        </w:rPr>
        <w:t xml:space="preserve"> </w:t>
      </w:r>
      <w:r w:rsidR="00A00C36" w:rsidRPr="00996790">
        <w:rPr>
          <w:rFonts w:ascii="Times New Roman" w:hAnsi="Times New Roman" w:cs="Times New Roman"/>
          <w:bCs/>
          <w:sz w:val="24"/>
          <w:szCs w:val="24"/>
        </w:rPr>
        <w:t xml:space="preserve">paragrahvi 24 </w:t>
      </w:r>
      <w:r w:rsidR="00350CC3">
        <w:rPr>
          <w:rFonts w:ascii="Times New Roman" w:hAnsi="Times New Roman" w:cs="Times New Roman"/>
          <w:bCs/>
          <w:sz w:val="24"/>
          <w:szCs w:val="24"/>
        </w:rPr>
        <w:t xml:space="preserve">tekst </w:t>
      </w:r>
      <w:r w:rsidR="00A00C36" w:rsidRPr="00996790">
        <w:rPr>
          <w:rFonts w:ascii="Times New Roman" w:hAnsi="Times New Roman" w:cs="Times New Roman"/>
          <w:bCs/>
          <w:sz w:val="24"/>
          <w:szCs w:val="24"/>
        </w:rPr>
        <w:t>muudetakse ja sõnastatakse järgmiselt:</w:t>
      </w:r>
    </w:p>
    <w:p w14:paraId="744D233C" w14:textId="4B518414" w:rsidR="00A00C36" w:rsidRPr="00996790" w:rsidRDefault="003842D1" w:rsidP="00860C81">
      <w:pPr>
        <w:jc w:val="both"/>
        <w:rPr>
          <w:rFonts w:ascii="Times New Roman" w:hAnsi="Times New Roman" w:cs="Times New Roman"/>
          <w:bCs/>
          <w:sz w:val="24"/>
          <w:szCs w:val="24"/>
        </w:rPr>
      </w:pPr>
      <w:r>
        <w:rPr>
          <w:rFonts w:ascii="Times New Roman" w:hAnsi="Times New Roman" w:cs="Times New Roman"/>
          <w:bCs/>
          <w:sz w:val="24"/>
          <w:szCs w:val="24"/>
        </w:rPr>
        <w:t>„</w:t>
      </w:r>
      <w:r w:rsidR="00A00C36" w:rsidRPr="00996790">
        <w:rPr>
          <w:rFonts w:ascii="Times New Roman" w:hAnsi="Times New Roman" w:cs="Times New Roman"/>
          <w:bCs/>
          <w:sz w:val="24"/>
          <w:szCs w:val="24"/>
        </w:rPr>
        <w:t xml:space="preserve">(1) Tegevusaruandes antakse ülevaade raamatupidamiskohustuslase tegevusest ja asjaoludest, millel on määrav tähtsus raamatupidamiskohustuslase finantsseisundi ja majandustegevuse hindamisel, olulistest sündmustest majandusaastal ning eeldatavatest arengusuundadest. </w:t>
      </w:r>
    </w:p>
    <w:p w14:paraId="4E4D9E85" w14:textId="77777777" w:rsidR="00A00C36" w:rsidRPr="00996790" w:rsidRDefault="00A00C36" w:rsidP="00860C81">
      <w:pPr>
        <w:jc w:val="both"/>
        <w:rPr>
          <w:rFonts w:ascii="Times New Roman" w:hAnsi="Times New Roman" w:cs="Times New Roman"/>
          <w:bCs/>
          <w:sz w:val="24"/>
          <w:szCs w:val="24"/>
        </w:rPr>
      </w:pPr>
    </w:p>
    <w:p w14:paraId="12C7398C" w14:textId="0B761449"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w:t>
      </w:r>
      <w:bookmarkStart w:id="7" w:name="_Hlk149133052"/>
      <w:bookmarkStart w:id="8" w:name="_Hlk149035291"/>
      <w:r w:rsidR="00751494" w:rsidRPr="00996790">
        <w:rPr>
          <w:rFonts w:ascii="Times New Roman" w:hAnsi="Times New Roman" w:cs="Times New Roman"/>
          <w:bCs/>
          <w:sz w:val="24"/>
          <w:szCs w:val="24"/>
        </w:rPr>
        <w:t>S</w:t>
      </w:r>
      <w:r w:rsidRPr="00996790">
        <w:rPr>
          <w:rFonts w:ascii="Times New Roman" w:hAnsi="Times New Roman" w:cs="Times New Roman"/>
          <w:bCs/>
          <w:sz w:val="24"/>
          <w:szCs w:val="24"/>
        </w:rPr>
        <w:t>uurettevõtj</w:t>
      </w:r>
      <w:r w:rsidR="007D501E" w:rsidRPr="00996790">
        <w:rPr>
          <w:rFonts w:ascii="Times New Roman" w:hAnsi="Times New Roman" w:cs="Times New Roman"/>
          <w:bCs/>
          <w:sz w:val="24"/>
          <w:szCs w:val="24"/>
        </w:rPr>
        <w:t>a</w:t>
      </w:r>
      <w:r w:rsidR="00E437B6">
        <w:rPr>
          <w:rFonts w:ascii="Times New Roman" w:hAnsi="Times New Roman" w:cs="Times New Roman"/>
          <w:bCs/>
          <w:sz w:val="24"/>
          <w:szCs w:val="24"/>
        </w:rPr>
        <w:t xml:space="preserve"> ja</w:t>
      </w:r>
      <w:r w:rsidR="007D501E" w:rsidRPr="00996790">
        <w:rPr>
          <w:rFonts w:ascii="Times New Roman" w:hAnsi="Times New Roman" w:cs="Times New Roman"/>
          <w:bCs/>
          <w:sz w:val="24"/>
          <w:szCs w:val="24"/>
        </w:rPr>
        <w:t xml:space="preserve"> </w:t>
      </w:r>
      <w:r w:rsidR="00454EA4">
        <w:rPr>
          <w:rFonts w:ascii="Times New Roman" w:hAnsi="Times New Roman" w:cs="Times New Roman"/>
          <w:bCs/>
          <w:sz w:val="24"/>
          <w:szCs w:val="24"/>
        </w:rPr>
        <w:t>VKE</w:t>
      </w:r>
      <w:r w:rsidRPr="00996790">
        <w:rPr>
          <w:rFonts w:ascii="Times New Roman" w:hAnsi="Times New Roman" w:cs="Times New Roman"/>
          <w:bCs/>
          <w:sz w:val="24"/>
          <w:szCs w:val="24"/>
        </w:rPr>
        <w:t xml:space="preserve">, kes on audiitortegevuse seaduse § 13 </w:t>
      </w:r>
      <w:r w:rsidR="00193FC3">
        <w:rPr>
          <w:rFonts w:ascii="Times New Roman" w:hAnsi="Times New Roman" w:cs="Times New Roman"/>
          <w:bCs/>
          <w:sz w:val="24"/>
          <w:szCs w:val="24"/>
        </w:rPr>
        <w:t xml:space="preserve">lõike 1 punktis 1 </w:t>
      </w:r>
      <w:r w:rsidRPr="00996790">
        <w:rPr>
          <w:rFonts w:ascii="Times New Roman" w:hAnsi="Times New Roman" w:cs="Times New Roman"/>
          <w:bCs/>
          <w:sz w:val="24"/>
          <w:szCs w:val="24"/>
        </w:rPr>
        <w:t>nimetatud avaliku huvi üksus</w:t>
      </w:r>
      <w:bookmarkEnd w:id="7"/>
      <w:r w:rsidRPr="00996790">
        <w:rPr>
          <w:rFonts w:ascii="Times New Roman" w:hAnsi="Times New Roman" w:cs="Times New Roman"/>
          <w:bCs/>
          <w:sz w:val="24"/>
          <w:szCs w:val="24"/>
        </w:rPr>
        <w:t xml:space="preserve">, </w:t>
      </w:r>
      <w:r w:rsidR="007D501E" w:rsidRPr="00996790">
        <w:rPr>
          <w:rFonts w:ascii="Times New Roman" w:hAnsi="Times New Roman" w:cs="Times New Roman"/>
          <w:bCs/>
          <w:color w:val="000000" w:themeColor="text1"/>
          <w:sz w:val="24"/>
          <w:szCs w:val="24"/>
        </w:rPr>
        <w:t>on kohustatud esitama</w:t>
      </w:r>
      <w:r w:rsidRPr="00996790">
        <w:rPr>
          <w:rFonts w:ascii="Times New Roman" w:hAnsi="Times New Roman" w:cs="Times New Roman"/>
          <w:bCs/>
          <w:color w:val="000000" w:themeColor="text1"/>
          <w:sz w:val="24"/>
          <w:szCs w:val="24"/>
        </w:rPr>
        <w:t xml:space="preserve"> </w:t>
      </w:r>
      <w:r w:rsidRPr="00996790">
        <w:rPr>
          <w:rFonts w:ascii="Times New Roman" w:hAnsi="Times New Roman" w:cs="Times New Roman"/>
          <w:bCs/>
          <w:sz w:val="24"/>
          <w:szCs w:val="24"/>
        </w:rPr>
        <w:t xml:space="preserve">tegevusaruande eraldiseisva alajaotisena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mis annab ülevaate raamatupidamiskohustuslase tegevuse mõjudest keskkonna-, sotsiaal</w:t>
      </w:r>
      <w:r w:rsidR="00751494" w:rsidRPr="00996790">
        <w:rPr>
          <w:rFonts w:ascii="Times New Roman" w:hAnsi="Times New Roman" w:cs="Times New Roman"/>
          <w:bCs/>
          <w:sz w:val="24"/>
          <w:szCs w:val="24"/>
        </w:rPr>
        <w:t>- ja</w:t>
      </w:r>
      <w:r w:rsidRPr="00996790">
        <w:rPr>
          <w:rFonts w:ascii="Times New Roman" w:hAnsi="Times New Roman" w:cs="Times New Roman"/>
          <w:bCs/>
          <w:sz w:val="24"/>
          <w:szCs w:val="24"/>
        </w:rPr>
        <w:t xml:space="preserve"> ühingujuhtimise valdkondades. </w:t>
      </w:r>
      <w:bookmarkEnd w:id="8"/>
      <w:proofErr w:type="spellStart"/>
      <w:r w:rsidR="00751494" w:rsidRPr="00996790">
        <w:rPr>
          <w:rFonts w:ascii="Times New Roman" w:hAnsi="Times New Roman" w:cs="Times New Roman"/>
          <w:sz w:val="24"/>
          <w:szCs w:val="24"/>
        </w:rPr>
        <w:t>K</w:t>
      </w:r>
      <w:r w:rsidR="007D501E" w:rsidRPr="00996790">
        <w:rPr>
          <w:rFonts w:ascii="Times New Roman" w:hAnsi="Times New Roman" w:cs="Times New Roman"/>
          <w:sz w:val="24"/>
          <w:szCs w:val="24"/>
        </w:rPr>
        <w:t>estlikkusaruande</w:t>
      </w:r>
      <w:proofErr w:type="spellEnd"/>
      <w:r w:rsidR="007D501E" w:rsidRPr="00996790">
        <w:rPr>
          <w:rFonts w:ascii="Times New Roman" w:hAnsi="Times New Roman" w:cs="Times New Roman"/>
          <w:sz w:val="24"/>
          <w:szCs w:val="24"/>
        </w:rPr>
        <w:t xml:space="preserve"> esitamise k</w:t>
      </w:r>
      <w:r w:rsidR="00751494" w:rsidRPr="00996790">
        <w:rPr>
          <w:rFonts w:ascii="Times New Roman" w:hAnsi="Times New Roman" w:cs="Times New Roman"/>
          <w:sz w:val="24"/>
          <w:szCs w:val="24"/>
        </w:rPr>
        <w:t>ohustust kohaldatakse äriühingust raamatupidamiskohustuslasele.</w:t>
      </w:r>
    </w:p>
    <w:p w14:paraId="7FF7728B" w14:textId="77777777" w:rsidR="00A00C36" w:rsidRPr="00996790" w:rsidRDefault="00A00C36" w:rsidP="00860C81">
      <w:pPr>
        <w:jc w:val="both"/>
        <w:rPr>
          <w:rFonts w:ascii="Times New Roman" w:hAnsi="Times New Roman" w:cs="Times New Roman"/>
          <w:bCs/>
          <w:sz w:val="24"/>
          <w:szCs w:val="24"/>
        </w:rPr>
      </w:pPr>
    </w:p>
    <w:p w14:paraId="27D67554" w14:textId="66F0EBC2" w:rsidR="00440077" w:rsidRPr="00996790" w:rsidRDefault="00A00C36" w:rsidP="00860C81">
      <w:pPr>
        <w:jc w:val="both"/>
        <w:rPr>
          <w:rFonts w:ascii="Times New Roman" w:hAnsi="Times New Roman" w:cs="Times New Roman"/>
          <w:bCs/>
          <w:color w:val="000000" w:themeColor="text1"/>
          <w:sz w:val="24"/>
          <w:szCs w:val="24"/>
        </w:rPr>
      </w:pPr>
      <w:r w:rsidRPr="00996790">
        <w:rPr>
          <w:rFonts w:ascii="Times New Roman" w:hAnsi="Times New Roman" w:cs="Times New Roman"/>
          <w:bCs/>
          <w:sz w:val="24"/>
          <w:szCs w:val="24"/>
        </w:rPr>
        <w:t xml:space="preserve">(3) </w:t>
      </w:r>
      <w:r w:rsidRPr="00996790">
        <w:rPr>
          <w:rFonts w:ascii="Times New Roman" w:hAnsi="Times New Roman" w:cs="Times New Roman"/>
          <w:bCs/>
          <w:color w:val="000000" w:themeColor="text1"/>
          <w:sz w:val="24"/>
          <w:szCs w:val="24"/>
        </w:rPr>
        <w:t>Suurettevõtja</w:t>
      </w:r>
      <w:r w:rsidR="0096051A">
        <w:rPr>
          <w:rFonts w:ascii="Times New Roman" w:hAnsi="Times New Roman" w:cs="Times New Roman"/>
          <w:bCs/>
          <w:color w:val="000000" w:themeColor="text1"/>
          <w:sz w:val="24"/>
          <w:szCs w:val="24"/>
        </w:rPr>
        <w:t xml:space="preserve"> lähtub</w:t>
      </w:r>
      <w:r w:rsidR="00191B5A" w:rsidRPr="00996790">
        <w:rPr>
          <w:rFonts w:ascii="Times New Roman" w:hAnsi="Times New Roman" w:cs="Times New Roman"/>
          <w:bCs/>
          <w:color w:val="000000" w:themeColor="text1"/>
          <w:sz w:val="24"/>
          <w:szCs w:val="24"/>
        </w:rPr>
        <w:t xml:space="preserve"> </w:t>
      </w:r>
      <w:r w:rsidRPr="00996790">
        <w:rPr>
          <w:rFonts w:ascii="Times New Roman" w:hAnsi="Times New Roman" w:cs="Times New Roman"/>
          <w:bCs/>
          <w:color w:val="000000" w:themeColor="text1"/>
          <w:sz w:val="24"/>
          <w:szCs w:val="24"/>
        </w:rPr>
        <w:t xml:space="preserve">käesoleva paragrahvi lõikes 2 </w:t>
      </w:r>
      <w:r w:rsidR="00087F4E" w:rsidRPr="00996790">
        <w:rPr>
          <w:rFonts w:ascii="Times New Roman" w:hAnsi="Times New Roman" w:cs="Times New Roman"/>
          <w:bCs/>
          <w:color w:val="000000" w:themeColor="text1"/>
          <w:sz w:val="24"/>
          <w:szCs w:val="24"/>
        </w:rPr>
        <w:t>nimetatud</w:t>
      </w:r>
      <w:r w:rsidRPr="00996790">
        <w:rPr>
          <w:rFonts w:ascii="Times New Roman" w:hAnsi="Times New Roman" w:cs="Times New Roman"/>
          <w:bCs/>
          <w:color w:val="000000" w:themeColor="text1"/>
          <w:sz w:val="24"/>
          <w:szCs w:val="24"/>
        </w:rPr>
        <w:t xml:space="preserve"> </w:t>
      </w:r>
      <w:proofErr w:type="spellStart"/>
      <w:r w:rsidRPr="00996790">
        <w:rPr>
          <w:rFonts w:ascii="Times New Roman" w:hAnsi="Times New Roman" w:cs="Times New Roman"/>
          <w:bCs/>
          <w:color w:val="000000" w:themeColor="text1"/>
          <w:sz w:val="24"/>
          <w:szCs w:val="24"/>
        </w:rPr>
        <w:t>kestlikkusaruande</w:t>
      </w:r>
      <w:proofErr w:type="spellEnd"/>
      <w:r w:rsidRPr="00996790">
        <w:rPr>
          <w:rFonts w:ascii="Times New Roman" w:hAnsi="Times New Roman" w:cs="Times New Roman"/>
          <w:bCs/>
          <w:color w:val="000000" w:themeColor="text1"/>
          <w:sz w:val="24"/>
          <w:szCs w:val="24"/>
        </w:rPr>
        <w:t xml:space="preserve"> </w:t>
      </w:r>
      <w:r w:rsidR="00191B5A" w:rsidRPr="00996790">
        <w:rPr>
          <w:rFonts w:ascii="Times New Roman" w:hAnsi="Times New Roman" w:cs="Times New Roman"/>
          <w:bCs/>
          <w:color w:val="000000" w:themeColor="text1"/>
          <w:sz w:val="24"/>
          <w:szCs w:val="24"/>
        </w:rPr>
        <w:t xml:space="preserve">koostamisel </w:t>
      </w:r>
      <w:r w:rsidRPr="00996790">
        <w:rPr>
          <w:rFonts w:ascii="Times New Roman" w:hAnsi="Times New Roman" w:cs="Times New Roman"/>
          <w:bCs/>
          <w:color w:val="000000" w:themeColor="text1"/>
          <w:sz w:val="24"/>
          <w:szCs w:val="24"/>
        </w:rPr>
        <w:t xml:space="preserve">Euroopa </w:t>
      </w:r>
      <w:proofErr w:type="spellStart"/>
      <w:r w:rsidRPr="00996790">
        <w:rPr>
          <w:rFonts w:ascii="Times New Roman" w:hAnsi="Times New Roman" w:cs="Times New Roman"/>
          <w:bCs/>
          <w:color w:val="000000" w:themeColor="text1"/>
          <w:sz w:val="24"/>
          <w:szCs w:val="24"/>
        </w:rPr>
        <w:t>kestlikkusaruandluse</w:t>
      </w:r>
      <w:proofErr w:type="spellEnd"/>
      <w:r w:rsidRPr="00996790">
        <w:rPr>
          <w:rFonts w:ascii="Times New Roman" w:hAnsi="Times New Roman" w:cs="Times New Roman"/>
          <w:bCs/>
          <w:color w:val="000000" w:themeColor="text1"/>
          <w:sz w:val="24"/>
          <w:szCs w:val="24"/>
        </w:rPr>
        <w:t xml:space="preserve"> standardi</w:t>
      </w:r>
      <w:r w:rsidR="00191B5A" w:rsidRPr="00996790">
        <w:rPr>
          <w:rFonts w:ascii="Times New Roman" w:hAnsi="Times New Roman" w:cs="Times New Roman"/>
          <w:bCs/>
          <w:color w:val="000000" w:themeColor="text1"/>
          <w:sz w:val="24"/>
          <w:szCs w:val="24"/>
        </w:rPr>
        <w:t>st</w:t>
      </w:r>
      <w:r w:rsidRPr="00996790">
        <w:rPr>
          <w:rFonts w:ascii="Times New Roman" w:hAnsi="Times New Roman" w:cs="Times New Roman"/>
          <w:bCs/>
          <w:color w:val="000000" w:themeColor="text1"/>
          <w:sz w:val="24"/>
          <w:szCs w:val="24"/>
        </w:rPr>
        <w:t xml:space="preserve">. </w:t>
      </w:r>
      <w:r w:rsidR="00454EA4">
        <w:rPr>
          <w:rFonts w:ascii="Times New Roman" w:hAnsi="Times New Roman" w:cs="Times New Roman"/>
          <w:bCs/>
          <w:color w:val="000000" w:themeColor="text1"/>
          <w:sz w:val="24"/>
          <w:szCs w:val="24"/>
        </w:rPr>
        <w:t>VKE</w:t>
      </w:r>
      <w:r w:rsidRPr="00996790">
        <w:rPr>
          <w:rFonts w:ascii="Times New Roman" w:hAnsi="Times New Roman" w:cs="Times New Roman"/>
          <w:bCs/>
          <w:color w:val="000000" w:themeColor="text1"/>
          <w:sz w:val="24"/>
          <w:szCs w:val="24"/>
        </w:rPr>
        <w:t xml:space="preserve"> </w:t>
      </w:r>
      <w:r w:rsidR="0096051A">
        <w:rPr>
          <w:rFonts w:ascii="Times New Roman" w:hAnsi="Times New Roman" w:cs="Times New Roman"/>
          <w:bCs/>
          <w:color w:val="000000" w:themeColor="text1"/>
          <w:sz w:val="24"/>
          <w:szCs w:val="24"/>
        </w:rPr>
        <w:t>lähtu</w:t>
      </w:r>
      <w:r w:rsidR="00454EA4">
        <w:rPr>
          <w:rFonts w:ascii="Times New Roman" w:hAnsi="Times New Roman" w:cs="Times New Roman"/>
          <w:bCs/>
          <w:color w:val="000000" w:themeColor="text1"/>
          <w:sz w:val="24"/>
          <w:szCs w:val="24"/>
        </w:rPr>
        <w:t>b</w:t>
      </w:r>
      <w:r w:rsidR="0096051A">
        <w:rPr>
          <w:rFonts w:ascii="Times New Roman" w:hAnsi="Times New Roman" w:cs="Times New Roman"/>
          <w:bCs/>
          <w:color w:val="000000" w:themeColor="text1"/>
          <w:sz w:val="24"/>
          <w:szCs w:val="24"/>
        </w:rPr>
        <w:t xml:space="preserve"> </w:t>
      </w:r>
      <w:r w:rsidRPr="00996790">
        <w:rPr>
          <w:rFonts w:ascii="Times New Roman" w:hAnsi="Times New Roman" w:cs="Times New Roman"/>
          <w:bCs/>
          <w:color w:val="000000" w:themeColor="text1"/>
          <w:sz w:val="24"/>
          <w:szCs w:val="24"/>
        </w:rPr>
        <w:t xml:space="preserve">käesoleva paragrahvi lõikes 2 </w:t>
      </w:r>
      <w:r w:rsidR="00087F4E" w:rsidRPr="00996790">
        <w:rPr>
          <w:rFonts w:ascii="Times New Roman" w:hAnsi="Times New Roman" w:cs="Times New Roman"/>
          <w:bCs/>
          <w:color w:val="000000" w:themeColor="text1"/>
          <w:sz w:val="24"/>
          <w:szCs w:val="24"/>
        </w:rPr>
        <w:t>nimetatud</w:t>
      </w:r>
      <w:r w:rsidRPr="00996790">
        <w:rPr>
          <w:rFonts w:ascii="Times New Roman" w:hAnsi="Times New Roman" w:cs="Times New Roman"/>
          <w:bCs/>
          <w:color w:val="000000" w:themeColor="text1"/>
          <w:sz w:val="24"/>
          <w:szCs w:val="24"/>
        </w:rPr>
        <w:t xml:space="preserve"> </w:t>
      </w:r>
      <w:proofErr w:type="spellStart"/>
      <w:r w:rsidRPr="00996790">
        <w:rPr>
          <w:rFonts w:ascii="Times New Roman" w:hAnsi="Times New Roman" w:cs="Times New Roman"/>
          <w:bCs/>
          <w:color w:val="000000" w:themeColor="text1"/>
          <w:sz w:val="24"/>
          <w:szCs w:val="24"/>
        </w:rPr>
        <w:t>kestlikkusaruande</w:t>
      </w:r>
      <w:proofErr w:type="spellEnd"/>
      <w:r w:rsidRPr="00996790">
        <w:rPr>
          <w:rFonts w:ascii="Times New Roman" w:hAnsi="Times New Roman" w:cs="Times New Roman"/>
          <w:bCs/>
          <w:color w:val="000000" w:themeColor="text1"/>
          <w:sz w:val="24"/>
          <w:szCs w:val="24"/>
        </w:rPr>
        <w:t xml:space="preserve"> </w:t>
      </w:r>
      <w:r w:rsidR="00191B5A" w:rsidRPr="00996790">
        <w:rPr>
          <w:rFonts w:ascii="Times New Roman" w:hAnsi="Times New Roman" w:cs="Times New Roman"/>
          <w:bCs/>
          <w:color w:val="000000" w:themeColor="text1"/>
          <w:sz w:val="24"/>
          <w:szCs w:val="24"/>
        </w:rPr>
        <w:t xml:space="preserve">koostamisel </w:t>
      </w:r>
      <w:r w:rsidRPr="00996790">
        <w:rPr>
          <w:rFonts w:ascii="Times New Roman" w:hAnsi="Times New Roman" w:cs="Times New Roman"/>
          <w:bCs/>
          <w:color w:val="000000" w:themeColor="text1"/>
          <w:sz w:val="24"/>
          <w:szCs w:val="24"/>
        </w:rPr>
        <w:t xml:space="preserve">Euroopa </w:t>
      </w:r>
      <w:r w:rsidR="00365659" w:rsidRPr="00996790">
        <w:rPr>
          <w:rFonts w:ascii="Times New Roman" w:hAnsi="Times New Roman" w:cs="Times New Roman"/>
          <w:bCs/>
          <w:color w:val="000000" w:themeColor="text1"/>
          <w:sz w:val="24"/>
          <w:szCs w:val="24"/>
        </w:rPr>
        <w:t>VKE</w:t>
      </w:r>
      <w:r w:rsidR="00DE303F" w:rsidRPr="00996790">
        <w:rPr>
          <w:rFonts w:ascii="Times New Roman" w:hAnsi="Times New Roman" w:cs="Times New Roman"/>
          <w:bCs/>
          <w:color w:val="000000" w:themeColor="text1"/>
          <w:sz w:val="24"/>
          <w:szCs w:val="24"/>
        </w:rPr>
        <w:t xml:space="preserve"> </w:t>
      </w:r>
      <w:proofErr w:type="spellStart"/>
      <w:r w:rsidRPr="00996790">
        <w:rPr>
          <w:rFonts w:ascii="Times New Roman" w:hAnsi="Times New Roman" w:cs="Times New Roman"/>
          <w:bCs/>
          <w:color w:val="000000" w:themeColor="text1"/>
          <w:sz w:val="24"/>
          <w:szCs w:val="24"/>
        </w:rPr>
        <w:t>kestlikkusaruandluse</w:t>
      </w:r>
      <w:proofErr w:type="spellEnd"/>
      <w:r w:rsidRPr="00996790">
        <w:rPr>
          <w:rFonts w:ascii="Times New Roman" w:hAnsi="Times New Roman" w:cs="Times New Roman"/>
          <w:bCs/>
          <w:color w:val="000000" w:themeColor="text1"/>
          <w:sz w:val="24"/>
          <w:szCs w:val="24"/>
        </w:rPr>
        <w:t xml:space="preserve"> standardi</w:t>
      </w:r>
      <w:r w:rsidR="00191B5A" w:rsidRPr="00996790">
        <w:rPr>
          <w:rFonts w:ascii="Times New Roman" w:hAnsi="Times New Roman" w:cs="Times New Roman"/>
          <w:bCs/>
          <w:color w:val="000000" w:themeColor="text1"/>
          <w:sz w:val="24"/>
          <w:szCs w:val="24"/>
        </w:rPr>
        <w:t>st</w:t>
      </w:r>
      <w:r w:rsidRPr="00996790">
        <w:rPr>
          <w:rFonts w:ascii="Times New Roman" w:hAnsi="Times New Roman" w:cs="Times New Roman"/>
          <w:bCs/>
          <w:color w:val="000000" w:themeColor="text1"/>
          <w:sz w:val="24"/>
          <w:szCs w:val="24"/>
        </w:rPr>
        <w:t xml:space="preserve">. </w:t>
      </w:r>
    </w:p>
    <w:p w14:paraId="08A50955" w14:textId="77777777" w:rsidR="00382B01" w:rsidRPr="00996790" w:rsidRDefault="00382B01" w:rsidP="00860C81">
      <w:pPr>
        <w:jc w:val="both"/>
        <w:rPr>
          <w:rFonts w:ascii="Times New Roman" w:hAnsi="Times New Roman" w:cs="Times New Roman"/>
          <w:bCs/>
          <w:sz w:val="24"/>
          <w:szCs w:val="24"/>
        </w:rPr>
      </w:pPr>
    </w:p>
    <w:p w14:paraId="2105D550" w14:textId="17A40455"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(4) </w:t>
      </w:r>
      <w:bookmarkStart w:id="9" w:name="_Hlk149037241"/>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koostamise kohustusest on vabastatud </w:t>
      </w:r>
      <w:r w:rsidR="00454EA4">
        <w:rPr>
          <w:rFonts w:ascii="Times New Roman" w:hAnsi="Times New Roman" w:cs="Times New Roman"/>
          <w:bCs/>
          <w:sz w:val="24"/>
          <w:szCs w:val="24"/>
        </w:rPr>
        <w:t>VKE</w:t>
      </w:r>
      <w:r w:rsidRPr="00996790">
        <w:rPr>
          <w:rFonts w:ascii="Times New Roman" w:hAnsi="Times New Roman" w:cs="Times New Roman"/>
          <w:bCs/>
          <w:sz w:val="24"/>
          <w:szCs w:val="24"/>
        </w:rPr>
        <w:t>, kes kuulu</w:t>
      </w:r>
      <w:r w:rsidR="00454EA4">
        <w:rPr>
          <w:rFonts w:ascii="Times New Roman" w:hAnsi="Times New Roman" w:cs="Times New Roman"/>
          <w:bCs/>
          <w:sz w:val="24"/>
          <w:szCs w:val="24"/>
        </w:rPr>
        <w:t>b</w:t>
      </w:r>
      <w:r w:rsidRPr="00996790">
        <w:rPr>
          <w:rFonts w:ascii="Times New Roman" w:hAnsi="Times New Roman" w:cs="Times New Roman"/>
          <w:bCs/>
          <w:sz w:val="24"/>
          <w:szCs w:val="24"/>
        </w:rPr>
        <w:t xml:space="preserve"> konsolideerimisgruppi, mille konsolideeriv üksus on kohustatud koostama ja avalikustama konsolideerimisgrupi auditeeritud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vastavalt Euroopa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standardile, Euroopa </w:t>
      </w:r>
      <w:r w:rsidR="00365659" w:rsidRPr="00996790">
        <w:rPr>
          <w:rFonts w:ascii="Times New Roman" w:hAnsi="Times New Roman" w:cs="Times New Roman"/>
          <w:bCs/>
          <w:sz w:val="24"/>
          <w:szCs w:val="24"/>
        </w:rPr>
        <w:t>VKE</w:t>
      </w:r>
      <w:r w:rsidR="00687559"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standardile võ</w:t>
      </w:r>
      <w:r w:rsidR="004F54DF" w:rsidRPr="00996790">
        <w:rPr>
          <w:rFonts w:ascii="Times New Roman" w:hAnsi="Times New Roman" w:cs="Times New Roman"/>
          <w:bCs/>
          <w:sz w:val="24"/>
          <w:szCs w:val="24"/>
        </w:rPr>
        <w:t>i</w:t>
      </w:r>
      <w:r w:rsidRPr="00996790">
        <w:rPr>
          <w:rFonts w:ascii="Times New Roman" w:hAnsi="Times New Roman" w:cs="Times New Roman"/>
          <w:bCs/>
          <w:sz w:val="24"/>
          <w:szCs w:val="24"/>
        </w:rPr>
        <w:t xml:space="preserve"> üldtunnustatud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standarditele. </w:t>
      </w:r>
    </w:p>
    <w:bookmarkEnd w:id="9"/>
    <w:p w14:paraId="77D533B4" w14:textId="77777777" w:rsidR="00A00C36" w:rsidRPr="00996790" w:rsidRDefault="00A00C36" w:rsidP="00860C81">
      <w:pPr>
        <w:jc w:val="both"/>
        <w:rPr>
          <w:rFonts w:ascii="Times New Roman" w:hAnsi="Times New Roman" w:cs="Times New Roman"/>
          <w:bCs/>
          <w:sz w:val="24"/>
          <w:szCs w:val="24"/>
        </w:rPr>
      </w:pPr>
    </w:p>
    <w:p w14:paraId="492D71D5" w14:textId="4E051A3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(5) Käesoleva paragrahvi lõike</w:t>
      </w:r>
      <w:r w:rsidR="00256CDE" w:rsidRPr="00996790">
        <w:rPr>
          <w:rFonts w:ascii="Times New Roman" w:hAnsi="Times New Roman" w:cs="Times New Roman"/>
          <w:bCs/>
          <w:sz w:val="24"/>
          <w:szCs w:val="24"/>
        </w:rPr>
        <w:t>s</w:t>
      </w:r>
      <w:r w:rsidRPr="00996790">
        <w:rPr>
          <w:rFonts w:ascii="Times New Roman" w:hAnsi="Times New Roman" w:cs="Times New Roman"/>
          <w:bCs/>
          <w:sz w:val="24"/>
          <w:szCs w:val="24"/>
        </w:rPr>
        <w:t xml:space="preserve"> 4 </w:t>
      </w:r>
      <w:r w:rsidR="00350CC3">
        <w:rPr>
          <w:rFonts w:ascii="Times New Roman" w:hAnsi="Times New Roman" w:cs="Times New Roman"/>
          <w:bCs/>
          <w:sz w:val="24"/>
          <w:szCs w:val="24"/>
        </w:rPr>
        <w:t>nimetatud</w:t>
      </w:r>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koostamisest vabastatud raamatupidamiskohustuslane </w:t>
      </w:r>
      <w:r w:rsidR="0096051A">
        <w:rPr>
          <w:rFonts w:ascii="Times New Roman" w:hAnsi="Times New Roman" w:cs="Times New Roman"/>
          <w:bCs/>
          <w:sz w:val="24"/>
          <w:szCs w:val="24"/>
        </w:rPr>
        <w:t>avaldab</w:t>
      </w:r>
      <w:r w:rsidR="00CF008D"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oma tegevusaruandes:</w:t>
      </w:r>
    </w:p>
    <w:p w14:paraId="6FBCFF7F" w14:textId="4108E66D"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 </w:t>
      </w:r>
      <w:r w:rsidR="004F54DF" w:rsidRPr="00996790">
        <w:rPr>
          <w:rFonts w:ascii="Times New Roman" w:hAnsi="Times New Roman" w:cs="Times New Roman"/>
          <w:bCs/>
          <w:sz w:val="24"/>
          <w:szCs w:val="24"/>
        </w:rPr>
        <w:t xml:space="preserve">teabe </w:t>
      </w:r>
      <w:proofErr w:type="spellStart"/>
      <w:r w:rsidR="004F54DF" w:rsidRPr="00996790">
        <w:rPr>
          <w:rFonts w:ascii="Times New Roman" w:hAnsi="Times New Roman" w:cs="Times New Roman"/>
          <w:bCs/>
          <w:sz w:val="24"/>
          <w:szCs w:val="24"/>
        </w:rPr>
        <w:t>kestlikkusaruande</w:t>
      </w:r>
      <w:proofErr w:type="spellEnd"/>
      <w:r w:rsidR="004F54DF" w:rsidRPr="00996790">
        <w:rPr>
          <w:rFonts w:ascii="Times New Roman" w:hAnsi="Times New Roman" w:cs="Times New Roman"/>
          <w:bCs/>
          <w:sz w:val="24"/>
          <w:szCs w:val="24"/>
        </w:rPr>
        <w:t xml:space="preserve"> koostamise</w:t>
      </w:r>
      <w:r w:rsidR="00256CDE" w:rsidRPr="00996790">
        <w:rPr>
          <w:rFonts w:ascii="Times New Roman" w:hAnsi="Times New Roman" w:cs="Times New Roman"/>
          <w:bCs/>
          <w:sz w:val="24"/>
          <w:szCs w:val="24"/>
        </w:rPr>
        <w:t xml:space="preserve"> kohustuse</w:t>
      </w:r>
      <w:r w:rsidR="004F54DF" w:rsidRPr="00996790">
        <w:rPr>
          <w:rFonts w:ascii="Times New Roman" w:hAnsi="Times New Roman" w:cs="Times New Roman"/>
          <w:bCs/>
          <w:sz w:val="24"/>
          <w:szCs w:val="24"/>
        </w:rPr>
        <w:t xml:space="preserve">st </w:t>
      </w:r>
      <w:r w:rsidR="00225A47" w:rsidRPr="00996790">
        <w:rPr>
          <w:rFonts w:ascii="Times New Roman" w:hAnsi="Times New Roman" w:cs="Times New Roman"/>
          <w:bCs/>
          <w:sz w:val="24"/>
          <w:szCs w:val="24"/>
        </w:rPr>
        <w:t xml:space="preserve">vabastamise </w:t>
      </w:r>
      <w:r w:rsidR="004F54DF" w:rsidRPr="00996790">
        <w:rPr>
          <w:rFonts w:ascii="Times New Roman" w:hAnsi="Times New Roman" w:cs="Times New Roman"/>
          <w:bCs/>
          <w:sz w:val="24"/>
          <w:szCs w:val="24"/>
        </w:rPr>
        <w:t>kohta</w:t>
      </w:r>
      <w:r w:rsidRPr="00996790">
        <w:rPr>
          <w:rFonts w:ascii="Times New Roman" w:hAnsi="Times New Roman" w:cs="Times New Roman"/>
          <w:bCs/>
          <w:sz w:val="24"/>
          <w:szCs w:val="24"/>
        </w:rPr>
        <w:t>;</w:t>
      </w:r>
    </w:p>
    <w:p w14:paraId="40A29A8E" w14:textId="05C70000"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konsolideerimisgrupi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koostaja ärinime ja registrisse kantud asukoha;</w:t>
      </w:r>
    </w:p>
    <w:p w14:paraId="39101752" w14:textId="4AA91D14"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w:t>
      </w:r>
      <w:r w:rsidR="009A0186" w:rsidRPr="00996790">
        <w:rPr>
          <w:rFonts w:ascii="Times New Roman" w:hAnsi="Times New Roman" w:cs="Times New Roman"/>
          <w:bCs/>
          <w:sz w:val="24"/>
          <w:szCs w:val="24"/>
        </w:rPr>
        <w:t xml:space="preserve"> </w:t>
      </w:r>
      <w:r w:rsidR="004F54DF" w:rsidRPr="00996790">
        <w:rPr>
          <w:rFonts w:ascii="Times New Roman" w:hAnsi="Times New Roman" w:cs="Times New Roman"/>
          <w:bCs/>
          <w:sz w:val="24"/>
          <w:szCs w:val="24"/>
        </w:rPr>
        <w:t xml:space="preserve">konsolideerimisgrupi </w:t>
      </w:r>
      <w:proofErr w:type="spellStart"/>
      <w:r w:rsidR="004F54DF" w:rsidRPr="00996790">
        <w:rPr>
          <w:rFonts w:ascii="Times New Roman" w:hAnsi="Times New Roman" w:cs="Times New Roman"/>
          <w:bCs/>
          <w:sz w:val="24"/>
          <w:szCs w:val="24"/>
        </w:rPr>
        <w:t>kestlikkusaruande</w:t>
      </w:r>
      <w:proofErr w:type="spellEnd"/>
      <w:r w:rsidR="009A0186" w:rsidRPr="00996790">
        <w:rPr>
          <w:rFonts w:ascii="Times New Roman" w:hAnsi="Times New Roman" w:cs="Times New Roman"/>
          <w:bCs/>
          <w:sz w:val="24"/>
          <w:szCs w:val="24"/>
        </w:rPr>
        <w:t xml:space="preserve"> veebilehe</w:t>
      </w:r>
      <w:r w:rsidR="006025A1" w:rsidRPr="00996790">
        <w:rPr>
          <w:rFonts w:ascii="Times New Roman" w:hAnsi="Times New Roman" w:cs="Times New Roman"/>
          <w:bCs/>
          <w:sz w:val="24"/>
          <w:szCs w:val="24"/>
        </w:rPr>
        <w:t xml:space="preserve"> aadressi</w:t>
      </w:r>
      <w:r w:rsidR="000B6EAE">
        <w:rPr>
          <w:rFonts w:ascii="Times New Roman" w:hAnsi="Times New Roman" w:cs="Times New Roman"/>
          <w:bCs/>
          <w:sz w:val="24"/>
          <w:szCs w:val="24"/>
        </w:rPr>
        <w:t>.</w:t>
      </w:r>
    </w:p>
    <w:p w14:paraId="395B878C" w14:textId="77777777" w:rsidR="00A00C36" w:rsidRPr="00996790" w:rsidRDefault="00A00C36" w:rsidP="00860C81">
      <w:pPr>
        <w:jc w:val="both"/>
        <w:rPr>
          <w:rFonts w:ascii="Times New Roman" w:hAnsi="Times New Roman" w:cs="Times New Roman"/>
          <w:bCs/>
          <w:sz w:val="24"/>
          <w:szCs w:val="24"/>
        </w:rPr>
      </w:pPr>
    </w:p>
    <w:p w14:paraId="076BC8C6" w14:textId="5526A394"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(6) </w:t>
      </w:r>
      <w:bookmarkStart w:id="10" w:name="_Hlk149039410"/>
      <w:proofErr w:type="spellStart"/>
      <w:r w:rsidR="00FD07ED" w:rsidRPr="00996790">
        <w:rPr>
          <w:rFonts w:ascii="Times New Roman" w:hAnsi="Times New Roman" w:cs="Times New Roman"/>
          <w:bCs/>
          <w:sz w:val="24"/>
          <w:szCs w:val="24"/>
        </w:rPr>
        <w:t>Kestlikkusaruandes</w:t>
      </w:r>
      <w:proofErr w:type="spellEnd"/>
      <w:r w:rsidR="00FD07ED" w:rsidRPr="00996790">
        <w:rPr>
          <w:rFonts w:ascii="Times New Roman" w:hAnsi="Times New Roman" w:cs="Times New Roman"/>
          <w:bCs/>
          <w:sz w:val="24"/>
          <w:szCs w:val="24"/>
        </w:rPr>
        <w:t xml:space="preserve"> võib jätta </w:t>
      </w:r>
      <w:r w:rsidR="00986ED5" w:rsidRPr="00996790">
        <w:rPr>
          <w:rFonts w:ascii="Times New Roman" w:hAnsi="Times New Roman" w:cs="Times New Roman"/>
          <w:bCs/>
          <w:sz w:val="24"/>
          <w:szCs w:val="24"/>
        </w:rPr>
        <w:t xml:space="preserve">avalikustamata </w:t>
      </w:r>
      <w:r w:rsidR="00FD07ED" w:rsidRPr="00996790">
        <w:rPr>
          <w:rFonts w:ascii="Times New Roman" w:hAnsi="Times New Roman" w:cs="Times New Roman"/>
          <w:bCs/>
          <w:sz w:val="24"/>
          <w:szCs w:val="24"/>
        </w:rPr>
        <w:t>teabe</w:t>
      </w:r>
      <w:r w:rsidRPr="00996790">
        <w:rPr>
          <w:rFonts w:ascii="Times New Roman" w:hAnsi="Times New Roman" w:cs="Times New Roman"/>
          <w:bCs/>
          <w:sz w:val="24"/>
          <w:szCs w:val="24"/>
        </w:rPr>
        <w:t xml:space="preserve"> raamatupidamiskohus</w:t>
      </w:r>
      <w:r w:rsidR="00FD07ED" w:rsidRPr="00996790">
        <w:rPr>
          <w:rFonts w:ascii="Times New Roman" w:hAnsi="Times New Roman" w:cs="Times New Roman"/>
          <w:bCs/>
          <w:sz w:val="24"/>
          <w:szCs w:val="24"/>
        </w:rPr>
        <w:t>tus</w:t>
      </w:r>
      <w:r w:rsidRPr="00996790">
        <w:rPr>
          <w:rFonts w:ascii="Times New Roman" w:hAnsi="Times New Roman" w:cs="Times New Roman"/>
          <w:bCs/>
          <w:sz w:val="24"/>
          <w:szCs w:val="24"/>
        </w:rPr>
        <w:t xml:space="preserve">lase oodatava arengu või läbirääkimisjärgus küsimuste kohta </w:t>
      </w:r>
      <w:r w:rsidR="00FD07ED" w:rsidRPr="00996790">
        <w:rPr>
          <w:rFonts w:ascii="Times New Roman" w:hAnsi="Times New Roman" w:cs="Times New Roman"/>
          <w:bCs/>
          <w:sz w:val="24"/>
          <w:szCs w:val="24"/>
        </w:rPr>
        <w:t>juhul, kui</w:t>
      </w:r>
      <w:r w:rsidRPr="00996790">
        <w:rPr>
          <w:rFonts w:ascii="Times New Roman" w:hAnsi="Times New Roman" w:cs="Times New Roman"/>
          <w:bCs/>
          <w:sz w:val="24"/>
          <w:szCs w:val="24"/>
        </w:rPr>
        <w:t xml:space="preserve"> </w:t>
      </w:r>
      <w:r w:rsidR="00FD07ED" w:rsidRPr="00996790">
        <w:rPr>
          <w:rFonts w:ascii="Times New Roman" w:hAnsi="Times New Roman" w:cs="Times New Roman"/>
          <w:bCs/>
          <w:sz w:val="24"/>
          <w:szCs w:val="24"/>
        </w:rPr>
        <w:t xml:space="preserve">avalikustamata jätmine ei takista õiglase ja tasakaalustatud ülevaate saamist raamatupidamiskohustuslase arengust, tulemustest, positsioonist ja tema tegevuse mõjust ning kui </w:t>
      </w:r>
      <w:r w:rsidRPr="00996790">
        <w:rPr>
          <w:rFonts w:ascii="Times New Roman" w:hAnsi="Times New Roman" w:cs="Times New Roman"/>
          <w:bCs/>
          <w:sz w:val="24"/>
          <w:szCs w:val="24"/>
        </w:rPr>
        <w:t xml:space="preserve">avalikustamine </w:t>
      </w:r>
      <w:r w:rsidR="00FC30AB" w:rsidRPr="00996790">
        <w:rPr>
          <w:rFonts w:ascii="Times New Roman" w:hAnsi="Times New Roman" w:cs="Times New Roman"/>
          <w:bCs/>
          <w:sz w:val="24"/>
          <w:szCs w:val="24"/>
        </w:rPr>
        <w:t xml:space="preserve">oluliselt </w:t>
      </w:r>
      <w:r w:rsidRPr="00996790">
        <w:rPr>
          <w:rFonts w:ascii="Times New Roman" w:hAnsi="Times New Roman" w:cs="Times New Roman"/>
          <w:bCs/>
          <w:sz w:val="24"/>
          <w:szCs w:val="24"/>
        </w:rPr>
        <w:t>kahjustaks tegevjuhtkonna põhjendatud arvamuse kohaselt raamatupidamiskohustuslase är</w:t>
      </w:r>
      <w:r w:rsidR="00D73870" w:rsidRPr="00996790">
        <w:rPr>
          <w:rFonts w:ascii="Times New Roman" w:hAnsi="Times New Roman" w:cs="Times New Roman"/>
          <w:bCs/>
          <w:sz w:val="24"/>
          <w:szCs w:val="24"/>
        </w:rPr>
        <w:t>ipositsiooni</w:t>
      </w:r>
      <w:r w:rsidR="00FD07ED" w:rsidRPr="00996790">
        <w:rPr>
          <w:rFonts w:ascii="Times New Roman" w:hAnsi="Times New Roman" w:cs="Times New Roman"/>
          <w:bCs/>
          <w:sz w:val="24"/>
          <w:szCs w:val="24"/>
        </w:rPr>
        <w:t>.</w:t>
      </w:r>
    </w:p>
    <w:bookmarkEnd w:id="10"/>
    <w:p w14:paraId="4D020F46" w14:textId="77777777" w:rsidR="00A00C36" w:rsidRPr="00996790" w:rsidRDefault="00A00C36" w:rsidP="00860C81">
      <w:pPr>
        <w:jc w:val="both"/>
        <w:rPr>
          <w:rFonts w:ascii="Times New Roman" w:hAnsi="Times New Roman" w:cs="Times New Roman"/>
          <w:bCs/>
          <w:sz w:val="24"/>
          <w:szCs w:val="24"/>
        </w:rPr>
      </w:pPr>
    </w:p>
    <w:p w14:paraId="6310C4DF" w14:textId="2B59B9E8"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(7) </w:t>
      </w:r>
      <w:r w:rsidR="00591E2C">
        <w:rPr>
          <w:rFonts w:ascii="Times New Roman" w:hAnsi="Times New Roman" w:cs="Times New Roman"/>
          <w:bCs/>
          <w:sz w:val="24"/>
          <w:szCs w:val="24"/>
        </w:rPr>
        <w:t>Kui</w:t>
      </w:r>
      <w:r w:rsidRPr="00996790">
        <w:rPr>
          <w:rFonts w:ascii="Times New Roman" w:hAnsi="Times New Roman" w:cs="Times New Roman"/>
          <w:bCs/>
          <w:sz w:val="24"/>
          <w:szCs w:val="24"/>
        </w:rPr>
        <w:t xml:space="preserve"> </w:t>
      </w:r>
      <w:r w:rsidR="00A94596" w:rsidRPr="00996790">
        <w:rPr>
          <w:rFonts w:ascii="Times New Roman" w:hAnsi="Times New Roman" w:cs="Times New Roman"/>
          <w:bCs/>
          <w:color w:val="000000" w:themeColor="text1"/>
          <w:sz w:val="24"/>
          <w:szCs w:val="24"/>
        </w:rPr>
        <w:t xml:space="preserve">see </w:t>
      </w:r>
      <w:r w:rsidRPr="00996790">
        <w:rPr>
          <w:rFonts w:ascii="Times New Roman" w:hAnsi="Times New Roman" w:cs="Times New Roman"/>
          <w:bCs/>
          <w:sz w:val="24"/>
          <w:szCs w:val="24"/>
        </w:rPr>
        <w:t xml:space="preserve">ei sisaldu käesoleva paragrahvi lõikes 2 </w:t>
      </w:r>
      <w:r w:rsidR="00DE5DD1">
        <w:rPr>
          <w:rFonts w:ascii="Times New Roman" w:hAnsi="Times New Roman" w:cs="Times New Roman"/>
          <w:bCs/>
          <w:sz w:val="24"/>
          <w:szCs w:val="24"/>
        </w:rPr>
        <w:t>nimetatud</w:t>
      </w:r>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kestlikkusaruandes</w:t>
      </w:r>
      <w:proofErr w:type="spellEnd"/>
      <w:r w:rsidRPr="00996790">
        <w:rPr>
          <w:rFonts w:ascii="Times New Roman" w:hAnsi="Times New Roman" w:cs="Times New Roman"/>
          <w:bCs/>
          <w:sz w:val="24"/>
          <w:szCs w:val="24"/>
        </w:rPr>
        <w:t>, antakse tegevusaruandes ülevaade raamatupidamiskohustuslase:</w:t>
      </w:r>
    </w:p>
    <w:p w14:paraId="155D940D" w14:textId="2C3DC303"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 peamistest tegevusvaldkondadest</w:t>
      </w:r>
      <w:r w:rsidR="00214EE2">
        <w:rPr>
          <w:rFonts w:ascii="Times New Roman" w:hAnsi="Times New Roman" w:cs="Times New Roman"/>
          <w:bCs/>
          <w:sz w:val="24"/>
          <w:szCs w:val="24"/>
        </w:rPr>
        <w:t xml:space="preserve"> ning</w:t>
      </w:r>
      <w:r w:rsidRPr="00996790">
        <w:rPr>
          <w:rFonts w:ascii="Times New Roman" w:hAnsi="Times New Roman" w:cs="Times New Roman"/>
          <w:bCs/>
          <w:sz w:val="24"/>
          <w:szCs w:val="24"/>
        </w:rPr>
        <w:t xml:space="preserve"> toote- ja teenusegruppidest;</w:t>
      </w:r>
    </w:p>
    <w:p w14:paraId="420585EC" w14:textId="7F0C2A76"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2) juhtimis- ja organisatsiooni struktuurist, s</w:t>
      </w:r>
      <w:r w:rsidR="00CC273D">
        <w:rPr>
          <w:rFonts w:ascii="Times New Roman" w:hAnsi="Times New Roman" w:cs="Times New Roman"/>
          <w:bCs/>
          <w:sz w:val="24"/>
          <w:szCs w:val="24"/>
        </w:rPr>
        <w:t>ealhulgas</w:t>
      </w:r>
      <w:r w:rsidRPr="00996790">
        <w:rPr>
          <w:rFonts w:ascii="Times New Roman" w:hAnsi="Times New Roman" w:cs="Times New Roman"/>
          <w:bCs/>
          <w:sz w:val="24"/>
          <w:szCs w:val="24"/>
        </w:rPr>
        <w:t xml:space="preserve"> välisriigis registreeritud filiaalidest;</w:t>
      </w:r>
    </w:p>
    <w:p w14:paraId="68EF8859" w14:textId="10C5E5C2"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3) olulisematest aruandeaasta jooksul toimunud </w:t>
      </w:r>
      <w:r w:rsidR="00CC273D">
        <w:rPr>
          <w:rFonts w:ascii="Times New Roman" w:hAnsi="Times New Roman" w:cs="Times New Roman"/>
          <w:bCs/>
          <w:sz w:val="24"/>
          <w:szCs w:val="24"/>
        </w:rPr>
        <w:t>ja</w:t>
      </w:r>
      <w:r w:rsidRPr="00996790">
        <w:rPr>
          <w:rFonts w:ascii="Times New Roman" w:hAnsi="Times New Roman" w:cs="Times New Roman"/>
          <w:bCs/>
          <w:sz w:val="24"/>
          <w:szCs w:val="24"/>
        </w:rPr>
        <w:t xml:space="preserve"> lähitulevikus planeeritavatest investeeringutest;</w:t>
      </w:r>
    </w:p>
    <w:p w14:paraId="484EA176" w14:textId="4A3568FF"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4) olulisematest uurimis- ja arendustegevuse projektidest ning nendega seotud väljaminekutest aruandeaastal ja järgmistel aastatel</w:t>
      </w:r>
      <w:r w:rsidR="003C1B7D">
        <w:rPr>
          <w:rFonts w:ascii="Times New Roman" w:hAnsi="Times New Roman" w:cs="Times New Roman"/>
          <w:bCs/>
          <w:sz w:val="24"/>
          <w:szCs w:val="24"/>
        </w:rPr>
        <w:t xml:space="preserve"> ja</w:t>
      </w:r>
    </w:p>
    <w:p w14:paraId="0B9511A0" w14:textId="130C04BE"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5) </w:t>
      </w:r>
      <w:r w:rsidR="006D360B" w:rsidRPr="00996790">
        <w:rPr>
          <w:rFonts w:ascii="Times New Roman" w:hAnsi="Times New Roman" w:cs="Times New Roman"/>
          <w:bCs/>
          <w:sz w:val="24"/>
          <w:szCs w:val="24"/>
        </w:rPr>
        <w:t xml:space="preserve">majandusaasta </w:t>
      </w:r>
      <w:r w:rsidRPr="00996790">
        <w:rPr>
          <w:rFonts w:ascii="Times New Roman" w:hAnsi="Times New Roman" w:cs="Times New Roman"/>
          <w:bCs/>
          <w:sz w:val="24"/>
          <w:szCs w:val="24"/>
        </w:rPr>
        <w:t>aruande koostamise perioodil toimunud olulistest sündmustest, mis ei kajastu raamatupidamise aastaaruandes, kuid mis oluliselt mõjutavad või võivad mõjutada järgmiste majandusaastate tulemusi</w:t>
      </w:r>
      <w:r w:rsidR="00CC273D">
        <w:rPr>
          <w:rFonts w:ascii="Times New Roman" w:hAnsi="Times New Roman" w:cs="Times New Roman"/>
          <w:bCs/>
          <w:sz w:val="24"/>
          <w:szCs w:val="24"/>
        </w:rPr>
        <w:t>.</w:t>
      </w:r>
    </w:p>
    <w:p w14:paraId="3BD36D9A" w14:textId="77777777" w:rsidR="00A00C36" w:rsidRPr="00996790" w:rsidRDefault="00A00C36" w:rsidP="00860C81">
      <w:pPr>
        <w:jc w:val="both"/>
        <w:rPr>
          <w:rFonts w:ascii="Times New Roman" w:hAnsi="Times New Roman" w:cs="Times New Roman"/>
          <w:bCs/>
          <w:sz w:val="24"/>
          <w:szCs w:val="24"/>
        </w:rPr>
      </w:pPr>
    </w:p>
    <w:p w14:paraId="39209060" w14:textId="1648B600"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(8)</w:t>
      </w:r>
      <w:r w:rsidR="00587009"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Lisaks käesoleva paragrahvi lõikes 7 sätestatule</w:t>
      </w:r>
      <w:r w:rsidR="00486BEA">
        <w:rPr>
          <w:rFonts w:ascii="Times New Roman" w:hAnsi="Times New Roman" w:cs="Times New Roman"/>
          <w:bCs/>
          <w:sz w:val="24"/>
          <w:szCs w:val="24"/>
        </w:rPr>
        <w:t>,</w:t>
      </w:r>
      <w:r w:rsidRPr="00996790">
        <w:rPr>
          <w:rFonts w:ascii="Times New Roman" w:hAnsi="Times New Roman" w:cs="Times New Roman"/>
          <w:bCs/>
          <w:sz w:val="24"/>
          <w:szCs w:val="24"/>
        </w:rPr>
        <w:t xml:space="preserve"> </w:t>
      </w:r>
      <w:r w:rsidR="00486BEA">
        <w:rPr>
          <w:rFonts w:ascii="Times New Roman" w:hAnsi="Times New Roman" w:cs="Times New Roman"/>
          <w:bCs/>
          <w:sz w:val="24"/>
          <w:szCs w:val="24"/>
        </w:rPr>
        <w:t>k</w:t>
      </w:r>
      <w:r w:rsidR="00591E2C">
        <w:rPr>
          <w:rFonts w:ascii="Times New Roman" w:hAnsi="Times New Roman" w:cs="Times New Roman"/>
          <w:bCs/>
          <w:sz w:val="24"/>
          <w:szCs w:val="24"/>
        </w:rPr>
        <w:t>ui</w:t>
      </w:r>
      <w:r w:rsidRPr="00996790">
        <w:rPr>
          <w:rFonts w:ascii="Times New Roman" w:hAnsi="Times New Roman" w:cs="Times New Roman"/>
          <w:bCs/>
          <w:sz w:val="24"/>
          <w:szCs w:val="24"/>
        </w:rPr>
        <w:t xml:space="preserve"> </w:t>
      </w:r>
      <w:r w:rsidR="00B477F7" w:rsidRPr="00996790">
        <w:rPr>
          <w:rFonts w:ascii="Times New Roman" w:hAnsi="Times New Roman" w:cs="Times New Roman"/>
          <w:bCs/>
          <w:sz w:val="24"/>
          <w:szCs w:val="24"/>
        </w:rPr>
        <w:t>see</w:t>
      </w:r>
      <w:r w:rsidR="00B477F7" w:rsidRPr="00996790">
        <w:rPr>
          <w:rFonts w:ascii="Times New Roman" w:hAnsi="Times New Roman" w:cs="Times New Roman"/>
          <w:bCs/>
          <w:color w:val="FF0000"/>
          <w:sz w:val="24"/>
          <w:szCs w:val="24"/>
        </w:rPr>
        <w:t xml:space="preserve"> </w:t>
      </w:r>
      <w:r w:rsidRPr="00996790">
        <w:rPr>
          <w:rFonts w:ascii="Times New Roman" w:hAnsi="Times New Roman" w:cs="Times New Roman"/>
          <w:bCs/>
          <w:sz w:val="24"/>
          <w:szCs w:val="24"/>
        </w:rPr>
        <w:t xml:space="preserve">ei sisaldu käesoleva paragrahvi lõikes 2 </w:t>
      </w:r>
      <w:r w:rsidR="00DE5DD1">
        <w:rPr>
          <w:rFonts w:ascii="Times New Roman" w:hAnsi="Times New Roman" w:cs="Times New Roman"/>
          <w:bCs/>
          <w:sz w:val="24"/>
          <w:szCs w:val="24"/>
        </w:rPr>
        <w:t>nimetatud</w:t>
      </w:r>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kestlikkusaruandes</w:t>
      </w:r>
      <w:proofErr w:type="spellEnd"/>
      <w:r w:rsidRPr="00996790">
        <w:rPr>
          <w:rFonts w:ascii="Times New Roman" w:hAnsi="Times New Roman" w:cs="Times New Roman"/>
          <w:bCs/>
          <w:sz w:val="24"/>
          <w:szCs w:val="24"/>
        </w:rPr>
        <w:t>, kirjeldab raamatupidamiskohustuslane, kelle majandusaasta aruandeid auditeeritakse või seadustest lähtuvalt tuleb auditeerida, oma tegevusaruandes:</w:t>
      </w:r>
    </w:p>
    <w:p w14:paraId="314F8E24"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 raamatupidamiskohustuslase tegevuskeskkonna üldist (makromajanduslikku) arengut ja selle mõju tema finantstulemusele;</w:t>
      </w:r>
    </w:p>
    <w:p w14:paraId="540CB7B2"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2) raamatupidamiskohustuslase äritegevuse hooajalisust või majandustegevuse tsüklilisust;</w:t>
      </w:r>
    </w:p>
    <w:p w14:paraId="06EFFF7C"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 raamatupidamiskohustuslase tegevusega kaasnevaid olulisi keskkonna- ja sotsiaalseid mõjusid;</w:t>
      </w:r>
    </w:p>
    <w:p w14:paraId="4028E707"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4) finantsinstrumentide finantsriskide maandamise eesmärke ja põhimõtteid ning majandusaastal ja aruande koostamise perioodil ilmnenud valuutakursside, intressimäärade ja börsikursside muutumisega seonduvaid riske;</w:t>
      </w:r>
    </w:p>
    <w:p w14:paraId="7C33CD1C" w14:textId="092DE014"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5) peamisi finantssuhtarve majandusaasta </w:t>
      </w:r>
      <w:r w:rsidR="00CC273D">
        <w:rPr>
          <w:rFonts w:ascii="Times New Roman" w:hAnsi="Times New Roman" w:cs="Times New Roman"/>
          <w:bCs/>
          <w:sz w:val="24"/>
          <w:szCs w:val="24"/>
        </w:rPr>
        <w:t>ja</w:t>
      </w:r>
      <w:r w:rsidRPr="00996790">
        <w:rPr>
          <w:rFonts w:ascii="Times New Roman" w:hAnsi="Times New Roman" w:cs="Times New Roman"/>
          <w:bCs/>
          <w:sz w:val="24"/>
          <w:szCs w:val="24"/>
        </w:rPr>
        <w:t xml:space="preserve"> sellele eelnenud majandusaasta kohta ning nende arvutamise metoodikat;</w:t>
      </w:r>
    </w:p>
    <w:p w14:paraId="12893504" w14:textId="28A29E21" w:rsidR="00BD526A"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6) </w:t>
      </w:r>
      <w:r w:rsidR="00666507" w:rsidRPr="00996790">
        <w:rPr>
          <w:rFonts w:ascii="Times New Roman" w:hAnsi="Times New Roman" w:cs="Times New Roman"/>
          <w:bCs/>
          <w:sz w:val="24"/>
          <w:szCs w:val="24"/>
        </w:rPr>
        <w:t>peamisi immateriaalseid ressursse, nende osalust väärtusloomes ja mõju ärimudelile</w:t>
      </w:r>
      <w:r w:rsidR="00462802">
        <w:rPr>
          <w:rFonts w:ascii="Times New Roman" w:hAnsi="Times New Roman" w:cs="Times New Roman"/>
          <w:bCs/>
          <w:sz w:val="24"/>
          <w:szCs w:val="24"/>
        </w:rPr>
        <w:t xml:space="preserve"> </w:t>
      </w:r>
      <w:r w:rsidR="00863946">
        <w:rPr>
          <w:rFonts w:ascii="Times New Roman" w:hAnsi="Times New Roman" w:cs="Times New Roman"/>
          <w:bCs/>
          <w:sz w:val="24"/>
          <w:szCs w:val="24"/>
        </w:rPr>
        <w:t>ning</w:t>
      </w:r>
    </w:p>
    <w:p w14:paraId="51787E7D" w14:textId="2C1BAB53" w:rsidR="00666507" w:rsidRPr="00996790" w:rsidRDefault="00BD526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7) tegev- ja kõrgema juhtkonna suhtes kohaldatava mitmekesisuspoliitika kirjeldust.</w:t>
      </w:r>
      <w:r w:rsidRPr="00996790" w:rsidDel="00BD526A">
        <w:rPr>
          <w:rFonts w:ascii="Times New Roman" w:hAnsi="Times New Roman" w:cs="Times New Roman"/>
          <w:bCs/>
          <w:sz w:val="24"/>
          <w:szCs w:val="24"/>
        </w:rPr>
        <w:t xml:space="preserve"> </w:t>
      </w:r>
    </w:p>
    <w:p w14:paraId="3089B921" w14:textId="77777777" w:rsidR="00A00C36" w:rsidRPr="00996790" w:rsidRDefault="00A00C36" w:rsidP="00860C81">
      <w:pPr>
        <w:jc w:val="both"/>
        <w:rPr>
          <w:rFonts w:ascii="Times New Roman" w:hAnsi="Times New Roman" w:cs="Times New Roman"/>
          <w:bCs/>
          <w:sz w:val="24"/>
          <w:szCs w:val="24"/>
        </w:rPr>
      </w:pPr>
    </w:p>
    <w:p w14:paraId="2E8FE6D4" w14:textId="1517A2E4"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(9) </w:t>
      </w:r>
      <w:r w:rsidR="0096051A">
        <w:rPr>
          <w:rFonts w:ascii="Times New Roman" w:hAnsi="Times New Roman" w:cs="Times New Roman"/>
          <w:bCs/>
          <w:sz w:val="24"/>
          <w:szCs w:val="24"/>
        </w:rPr>
        <w:t>K</w:t>
      </w:r>
      <w:r w:rsidRPr="00996790">
        <w:rPr>
          <w:rFonts w:ascii="Times New Roman" w:hAnsi="Times New Roman" w:cs="Times New Roman"/>
          <w:bCs/>
          <w:sz w:val="24"/>
          <w:szCs w:val="24"/>
        </w:rPr>
        <w:t xml:space="preserve">ui äriühingust raamatupidamiskohustuslase omakapital bilansipäeva seisuga ei vasta äriseadustikus kehtestatud nõuetele, </w:t>
      </w:r>
      <w:r w:rsidR="0096051A">
        <w:rPr>
          <w:rFonts w:ascii="Times New Roman" w:hAnsi="Times New Roman" w:cs="Times New Roman"/>
          <w:bCs/>
          <w:sz w:val="24"/>
          <w:szCs w:val="24"/>
        </w:rPr>
        <w:t>kirjeldatakse</w:t>
      </w:r>
      <w:r w:rsidRPr="00996790">
        <w:rPr>
          <w:rFonts w:ascii="Times New Roman" w:hAnsi="Times New Roman" w:cs="Times New Roman"/>
          <w:bCs/>
          <w:sz w:val="24"/>
          <w:szCs w:val="24"/>
        </w:rPr>
        <w:t xml:space="preserve"> tegevusaruandes omakapitali taastamiseks</w:t>
      </w:r>
      <w:r w:rsidR="0096051A" w:rsidRPr="0096051A">
        <w:rPr>
          <w:rFonts w:ascii="Times New Roman" w:hAnsi="Times New Roman" w:cs="Times New Roman"/>
          <w:bCs/>
          <w:sz w:val="24"/>
          <w:szCs w:val="24"/>
        </w:rPr>
        <w:t xml:space="preserve"> </w:t>
      </w:r>
      <w:r w:rsidR="0096051A" w:rsidRPr="00996790">
        <w:rPr>
          <w:rFonts w:ascii="Times New Roman" w:hAnsi="Times New Roman" w:cs="Times New Roman"/>
          <w:bCs/>
          <w:sz w:val="24"/>
          <w:szCs w:val="24"/>
        </w:rPr>
        <w:t>kavandatavaid tegevusi</w:t>
      </w:r>
      <w:r w:rsidRPr="00996790">
        <w:rPr>
          <w:rFonts w:ascii="Times New Roman" w:hAnsi="Times New Roman" w:cs="Times New Roman"/>
          <w:bCs/>
          <w:sz w:val="24"/>
          <w:szCs w:val="24"/>
        </w:rPr>
        <w:t>.</w:t>
      </w:r>
    </w:p>
    <w:p w14:paraId="61972390" w14:textId="77777777" w:rsidR="00A00C36" w:rsidRPr="00996790" w:rsidRDefault="00A00C36" w:rsidP="00860C81">
      <w:pPr>
        <w:jc w:val="both"/>
        <w:rPr>
          <w:rFonts w:ascii="Times New Roman" w:hAnsi="Times New Roman" w:cs="Times New Roman"/>
          <w:bCs/>
          <w:sz w:val="24"/>
          <w:szCs w:val="24"/>
        </w:rPr>
      </w:pPr>
    </w:p>
    <w:p w14:paraId="7E3C2F43"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(10) Kui raamatupidamiskohustuslane on majandusaasta kestel omandanud või tagatiseks võtnud oma aktsiaid või osasid, esitatakse tegevusaruandes omandatud või tagatiseks võetud võõrandatud ja võõrandamata:</w:t>
      </w:r>
    </w:p>
    <w:p w14:paraId="65EE2961"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 aktsiate või osade arv ja nende nimiväärtus, nimiväärtuse puudumise korral arvestuslik nimiväärtus ja osakaal aktsia- või osakapitalis;</w:t>
      </w:r>
    </w:p>
    <w:p w14:paraId="7CB65ACE"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2) aktsiate või osade eest makstud tasu suurus ja nende omandamise või tagatiseks võtmise põhjus.“;</w:t>
      </w:r>
    </w:p>
    <w:p w14:paraId="7AC6989A" w14:textId="77777777" w:rsidR="00A00C36" w:rsidRPr="00996790" w:rsidRDefault="00A00C36" w:rsidP="00860C81">
      <w:pPr>
        <w:jc w:val="both"/>
        <w:rPr>
          <w:rFonts w:ascii="Times New Roman" w:hAnsi="Times New Roman" w:cs="Times New Roman"/>
          <w:bCs/>
          <w:sz w:val="24"/>
          <w:szCs w:val="24"/>
        </w:rPr>
      </w:pPr>
    </w:p>
    <w:p w14:paraId="2FD9513E" w14:textId="30C79137" w:rsidR="00A00C36" w:rsidRPr="00996790" w:rsidRDefault="007F1F87" w:rsidP="00860C81">
      <w:pPr>
        <w:jc w:val="both"/>
        <w:rPr>
          <w:rFonts w:ascii="Times New Roman" w:hAnsi="Times New Roman" w:cs="Times New Roman"/>
          <w:bCs/>
          <w:sz w:val="24"/>
          <w:szCs w:val="24"/>
        </w:rPr>
      </w:pPr>
      <w:r>
        <w:rPr>
          <w:rFonts w:ascii="Times New Roman" w:hAnsi="Times New Roman" w:cs="Times New Roman"/>
          <w:b/>
          <w:sz w:val="24"/>
          <w:szCs w:val="24"/>
        </w:rPr>
        <w:t>10</w:t>
      </w:r>
      <w:r w:rsidR="00A00C36" w:rsidRPr="00996790">
        <w:rPr>
          <w:rFonts w:ascii="Times New Roman" w:hAnsi="Times New Roman" w:cs="Times New Roman"/>
          <w:b/>
          <w:sz w:val="24"/>
          <w:szCs w:val="24"/>
        </w:rPr>
        <w:t>)</w:t>
      </w:r>
      <w:r w:rsidR="00A00C36" w:rsidRPr="00996790">
        <w:rPr>
          <w:rFonts w:ascii="Times New Roman" w:hAnsi="Times New Roman" w:cs="Times New Roman"/>
          <w:bCs/>
          <w:sz w:val="24"/>
          <w:szCs w:val="24"/>
        </w:rPr>
        <w:t xml:space="preserve"> paragrahv 25 muudetakse ja sõnastatakse järgmiselt:</w:t>
      </w:r>
    </w:p>
    <w:p w14:paraId="3F0E96C2" w14:textId="578C62E7" w:rsidR="00A00C36" w:rsidRPr="00996790" w:rsidRDefault="00A00C36" w:rsidP="00860C81">
      <w:pPr>
        <w:jc w:val="both"/>
        <w:rPr>
          <w:rFonts w:ascii="Times New Roman" w:hAnsi="Times New Roman" w:cs="Times New Roman"/>
          <w:b/>
          <w:sz w:val="24"/>
          <w:szCs w:val="24"/>
        </w:rPr>
      </w:pPr>
      <w:r w:rsidRPr="00996790">
        <w:rPr>
          <w:rFonts w:ascii="Times New Roman" w:hAnsi="Times New Roman" w:cs="Times New Roman"/>
          <w:bCs/>
          <w:sz w:val="24"/>
          <w:szCs w:val="24"/>
        </w:rPr>
        <w:t>„</w:t>
      </w:r>
      <w:r w:rsidRPr="00996790">
        <w:rPr>
          <w:rFonts w:ascii="Times New Roman" w:hAnsi="Times New Roman" w:cs="Times New Roman"/>
          <w:b/>
          <w:sz w:val="24"/>
          <w:szCs w:val="24"/>
        </w:rPr>
        <w:t>§ 25. Majandusaasta aruande vorminõue</w:t>
      </w:r>
      <w:r w:rsidR="001B4C21" w:rsidRPr="00996790">
        <w:rPr>
          <w:rFonts w:ascii="Times New Roman" w:hAnsi="Times New Roman" w:cs="Times New Roman"/>
          <w:b/>
          <w:sz w:val="24"/>
          <w:szCs w:val="24"/>
        </w:rPr>
        <w:t xml:space="preserve"> ja heakskiitmine</w:t>
      </w:r>
    </w:p>
    <w:p w14:paraId="2DBA6526" w14:textId="77777777" w:rsidR="00A00C36" w:rsidRPr="00996790" w:rsidRDefault="00A00C36" w:rsidP="00860C81">
      <w:pPr>
        <w:jc w:val="both"/>
        <w:rPr>
          <w:rFonts w:ascii="Times New Roman" w:hAnsi="Times New Roman" w:cs="Times New Roman"/>
          <w:bCs/>
          <w:sz w:val="24"/>
          <w:szCs w:val="24"/>
        </w:rPr>
      </w:pPr>
    </w:p>
    <w:p w14:paraId="62C72005" w14:textId="39F5742D"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 </w:t>
      </w:r>
      <w:bookmarkStart w:id="11" w:name="_Hlk149042421"/>
      <w:r w:rsidRPr="00996790">
        <w:rPr>
          <w:rFonts w:ascii="Times New Roman" w:hAnsi="Times New Roman" w:cs="Times New Roman"/>
          <w:bCs/>
          <w:sz w:val="24"/>
          <w:szCs w:val="24"/>
        </w:rPr>
        <w:t xml:space="preserve">Majandusaasta aruanne </w:t>
      </w:r>
      <w:r w:rsidR="0096051A">
        <w:rPr>
          <w:rFonts w:ascii="Times New Roman" w:hAnsi="Times New Roman" w:cs="Times New Roman"/>
          <w:bCs/>
          <w:sz w:val="24"/>
          <w:szCs w:val="24"/>
        </w:rPr>
        <w:t>koostatakse</w:t>
      </w:r>
      <w:r w:rsidRPr="00996790">
        <w:rPr>
          <w:rFonts w:ascii="Times New Roman" w:hAnsi="Times New Roman" w:cs="Times New Roman"/>
          <w:bCs/>
          <w:sz w:val="24"/>
          <w:szCs w:val="24"/>
        </w:rPr>
        <w:t xml:space="preserve"> eesti keeles kirjalikku taasesitamist võimaldavas vormis. </w:t>
      </w:r>
      <w:r w:rsidR="000F74EE" w:rsidRPr="00996790">
        <w:rPr>
          <w:rFonts w:ascii="Times New Roman" w:hAnsi="Times New Roman" w:cs="Times New Roman"/>
          <w:bCs/>
          <w:sz w:val="24"/>
          <w:szCs w:val="24"/>
        </w:rPr>
        <w:t>Ä</w:t>
      </w:r>
      <w:r w:rsidR="007377D0" w:rsidRPr="00996790">
        <w:rPr>
          <w:rFonts w:ascii="Times New Roman" w:hAnsi="Times New Roman" w:cs="Times New Roman"/>
          <w:bCs/>
          <w:sz w:val="24"/>
          <w:szCs w:val="24"/>
        </w:rPr>
        <w:t>riühingust</w:t>
      </w:r>
      <w:r w:rsidR="00A02A4A" w:rsidRPr="00996790">
        <w:rPr>
          <w:rFonts w:ascii="Times New Roman" w:hAnsi="Times New Roman" w:cs="Times New Roman"/>
          <w:bCs/>
          <w:sz w:val="24"/>
          <w:szCs w:val="24"/>
        </w:rPr>
        <w:t xml:space="preserve"> s</w:t>
      </w:r>
      <w:r w:rsidRPr="00996790">
        <w:rPr>
          <w:rFonts w:ascii="Times New Roman" w:hAnsi="Times New Roman" w:cs="Times New Roman"/>
          <w:bCs/>
          <w:sz w:val="24"/>
          <w:szCs w:val="24"/>
        </w:rPr>
        <w:t>uurettevõtja ja avaliku huvi üksus</w:t>
      </w:r>
      <w:r w:rsidR="000F74EE" w:rsidRPr="00996790">
        <w:rPr>
          <w:rFonts w:ascii="Times New Roman" w:hAnsi="Times New Roman" w:cs="Times New Roman"/>
          <w:bCs/>
          <w:sz w:val="24"/>
          <w:szCs w:val="24"/>
        </w:rPr>
        <w:t xml:space="preserve"> pea</w:t>
      </w:r>
      <w:r w:rsidR="00DE5DD1">
        <w:rPr>
          <w:rFonts w:ascii="Times New Roman" w:hAnsi="Times New Roman" w:cs="Times New Roman"/>
          <w:bCs/>
          <w:sz w:val="24"/>
          <w:szCs w:val="24"/>
        </w:rPr>
        <w:t>vad</w:t>
      </w:r>
      <w:r w:rsidR="000F74EE" w:rsidRPr="00996790">
        <w:rPr>
          <w:rFonts w:ascii="Times New Roman" w:hAnsi="Times New Roman" w:cs="Times New Roman"/>
          <w:bCs/>
          <w:sz w:val="24"/>
          <w:szCs w:val="24"/>
        </w:rPr>
        <w:t xml:space="preserve"> lisaks</w:t>
      </w:r>
      <w:r w:rsidRPr="00996790">
        <w:rPr>
          <w:rFonts w:ascii="Times New Roman" w:hAnsi="Times New Roman" w:cs="Times New Roman"/>
          <w:bCs/>
          <w:sz w:val="24"/>
          <w:szCs w:val="24"/>
        </w:rPr>
        <w:t xml:space="preserve"> </w:t>
      </w:r>
      <w:r w:rsidR="00A02A4A" w:rsidRPr="00996790">
        <w:rPr>
          <w:rFonts w:ascii="Times New Roman" w:hAnsi="Times New Roman" w:cs="Times New Roman"/>
          <w:bCs/>
          <w:sz w:val="24"/>
          <w:szCs w:val="24"/>
        </w:rPr>
        <w:t xml:space="preserve">lähtuma </w:t>
      </w:r>
      <w:r w:rsidRPr="00996790">
        <w:rPr>
          <w:rFonts w:ascii="Times New Roman" w:hAnsi="Times New Roman" w:cs="Times New Roman"/>
          <w:bCs/>
          <w:sz w:val="24"/>
          <w:szCs w:val="24"/>
        </w:rPr>
        <w:t xml:space="preserve">majandusaasta aruande vormistamisel </w:t>
      </w:r>
      <w:r w:rsidR="006F254F" w:rsidRPr="00996790">
        <w:rPr>
          <w:rFonts w:ascii="Times New Roman" w:hAnsi="Times New Roman" w:cs="Times New Roman"/>
          <w:bCs/>
          <w:sz w:val="24"/>
          <w:szCs w:val="24"/>
        </w:rPr>
        <w:t>k</w:t>
      </w:r>
      <w:r w:rsidRPr="00996790">
        <w:rPr>
          <w:rFonts w:ascii="Times New Roman" w:hAnsi="Times New Roman" w:cs="Times New Roman"/>
          <w:bCs/>
          <w:sz w:val="24"/>
          <w:szCs w:val="24"/>
        </w:rPr>
        <w:t xml:space="preserve">omisjoni delegeeritud määruse (EL) </w:t>
      </w:r>
      <w:commentRangeStart w:id="12"/>
      <w:r w:rsidRPr="00996790">
        <w:rPr>
          <w:rFonts w:ascii="Times New Roman" w:hAnsi="Times New Roman" w:cs="Times New Roman"/>
          <w:bCs/>
          <w:sz w:val="24"/>
          <w:szCs w:val="24"/>
        </w:rPr>
        <w:t>201</w:t>
      </w:r>
      <w:r w:rsidR="0096051A">
        <w:rPr>
          <w:rFonts w:ascii="Times New Roman" w:hAnsi="Times New Roman" w:cs="Times New Roman"/>
          <w:bCs/>
          <w:sz w:val="24"/>
          <w:szCs w:val="24"/>
        </w:rPr>
        <w:t>8</w:t>
      </w:r>
      <w:r w:rsidRPr="00996790">
        <w:rPr>
          <w:rFonts w:ascii="Times New Roman" w:hAnsi="Times New Roman" w:cs="Times New Roman"/>
          <w:bCs/>
          <w:sz w:val="24"/>
          <w:szCs w:val="24"/>
        </w:rPr>
        <w:t>/815</w:t>
      </w:r>
      <w:commentRangeEnd w:id="12"/>
      <w:r w:rsidR="00ED5C0A">
        <w:rPr>
          <w:rStyle w:val="Kommentaariviide"/>
        </w:rPr>
        <w:commentReference w:id="12"/>
      </w:r>
      <w:r w:rsidR="006F254F" w:rsidRPr="00996790">
        <w:rPr>
          <w:rFonts w:ascii="Times New Roman" w:hAnsi="Times New Roman" w:cs="Times New Roman"/>
          <w:bCs/>
          <w:sz w:val="24"/>
          <w:szCs w:val="24"/>
        </w:rPr>
        <w:t>, millega täiendatakse Euroopa Parlamendi ja nõukogu direktiivi 2004/109/EÜ seoses regulatiivsete tehniliste standarditega, millega määratakse kindlaks ühtne elektrooniline aruandlusvorming (ELT L 143, 29.05.2019, lk 1–792)</w:t>
      </w:r>
      <w:r w:rsidR="00717AD9">
        <w:rPr>
          <w:rFonts w:ascii="Times New Roman" w:hAnsi="Times New Roman" w:cs="Times New Roman"/>
          <w:bCs/>
          <w:sz w:val="24"/>
          <w:szCs w:val="24"/>
        </w:rPr>
        <w:t>,</w:t>
      </w:r>
      <w:r w:rsidR="006F254F"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ja määruse (EL) 2020/852</w:t>
      </w:r>
      <w:r w:rsidR="006F254F" w:rsidRPr="00996790">
        <w:rPr>
          <w:rFonts w:ascii="Times New Roman" w:hAnsi="Times New Roman" w:cs="Times New Roman"/>
          <w:bCs/>
          <w:sz w:val="24"/>
          <w:szCs w:val="24"/>
        </w:rPr>
        <w:t>, millega kehtestatakse kestlike investeeringute hõlbustamise raamistik ja muudetakse määrust (EL) 2019/2088 (ELT L</w:t>
      </w:r>
      <w:r w:rsidR="0093689D">
        <w:rPr>
          <w:rFonts w:ascii="Times New Roman" w:hAnsi="Times New Roman" w:cs="Times New Roman"/>
          <w:bCs/>
          <w:sz w:val="24"/>
          <w:szCs w:val="24"/>
        </w:rPr>
        <w:t xml:space="preserve"> </w:t>
      </w:r>
      <w:r w:rsidR="006F254F" w:rsidRPr="00996790">
        <w:rPr>
          <w:rFonts w:ascii="Times New Roman" w:hAnsi="Times New Roman" w:cs="Times New Roman"/>
          <w:bCs/>
          <w:sz w:val="24"/>
          <w:szCs w:val="24"/>
        </w:rPr>
        <w:t>198, 22.06.2020, lk 13–43)</w:t>
      </w:r>
      <w:r w:rsidR="007D7A26" w:rsidRPr="00996790">
        <w:rPr>
          <w:rFonts w:ascii="Times New Roman" w:hAnsi="Times New Roman" w:cs="Times New Roman"/>
          <w:bCs/>
          <w:sz w:val="24"/>
          <w:szCs w:val="24"/>
        </w:rPr>
        <w:t>,</w:t>
      </w:r>
      <w:r w:rsidRPr="00996790">
        <w:rPr>
          <w:rFonts w:ascii="Times New Roman" w:hAnsi="Times New Roman" w:cs="Times New Roman"/>
          <w:bCs/>
          <w:sz w:val="24"/>
          <w:szCs w:val="24"/>
        </w:rPr>
        <w:t xml:space="preserve"> nõuetest.</w:t>
      </w:r>
    </w:p>
    <w:p w14:paraId="0C244905" w14:textId="77777777" w:rsidR="00A00C36" w:rsidRPr="00996790" w:rsidRDefault="00A00C36" w:rsidP="00860C81">
      <w:pPr>
        <w:jc w:val="both"/>
        <w:rPr>
          <w:rFonts w:ascii="Times New Roman" w:hAnsi="Times New Roman" w:cs="Times New Roman"/>
          <w:bCs/>
          <w:sz w:val="24"/>
          <w:szCs w:val="24"/>
        </w:rPr>
      </w:pPr>
    </w:p>
    <w:p w14:paraId="6711F930" w14:textId="00DD292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Majandusaasta aruanne koos vandeaudiitori aruande ja muude kohalduvate dokumentidega </w:t>
      </w:r>
      <w:r w:rsidR="007D7A26" w:rsidRPr="00996790">
        <w:rPr>
          <w:rFonts w:ascii="Times New Roman" w:hAnsi="Times New Roman" w:cs="Times New Roman"/>
          <w:bCs/>
          <w:sz w:val="24"/>
          <w:szCs w:val="24"/>
        </w:rPr>
        <w:t>kinnitatakse, allkirjastatakse ja esitatakse</w:t>
      </w:r>
      <w:r w:rsidRPr="00996790">
        <w:rPr>
          <w:rFonts w:ascii="Times New Roman" w:hAnsi="Times New Roman" w:cs="Times New Roman"/>
          <w:bCs/>
          <w:sz w:val="24"/>
          <w:szCs w:val="24"/>
        </w:rPr>
        <w:t xml:space="preserve"> äriregistrile</w:t>
      </w:r>
      <w:r w:rsidR="00AB3870"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äriseadustikus </w:t>
      </w:r>
      <w:r w:rsidR="009F4496">
        <w:rPr>
          <w:rFonts w:ascii="Times New Roman" w:hAnsi="Times New Roman" w:cs="Times New Roman"/>
          <w:bCs/>
          <w:sz w:val="24"/>
          <w:szCs w:val="24"/>
        </w:rPr>
        <w:t>ning</w:t>
      </w:r>
      <w:r w:rsidRPr="00E71C04">
        <w:rPr>
          <w:rFonts w:ascii="Times New Roman" w:hAnsi="Times New Roman" w:cs="Times New Roman"/>
          <w:bCs/>
          <w:sz w:val="24"/>
          <w:szCs w:val="24"/>
        </w:rPr>
        <w:t xml:space="preserve"> </w:t>
      </w:r>
      <w:r w:rsidR="00325A77">
        <w:rPr>
          <w:rFonts w:ascii="Times New Roman" w:hAnsi="Times New Roman" w:cs="Times New Roman"/>
          <w:bCs/>
          <w:sz w:val="24"/>
          <w:szCs w:val="24"/>
        </w:rPr>
        <w:t xml:space="preserve">selle alusel kehtestatud </w:t>
      </w:r>
      <w:r w:rsidRPr="00E71C04">
        <w:rPr>
          <w:rFonts w:ascii="Times New Roman" w:hAnsi="Times New Roman" w:cs="Times New Roman"/>
          <w:bCs/>
          <w:sz w:val="24"/>
          <w:szCs w:val="24"/>
        </w:rPr>
        <w:t>valdkonna eest vastutava ministri määrus</w:t>
      </w:r>
      <w:r w:rsidR="00204F7E" w:rsidRPr="00E71C04">
        <w:rPr>
          <w:rFonts w:ascii="Times New Roman" w:hAnsi="Times New Roman" w:cs="Times New Roman"/>
          <w:bCs/>
          <w:sz w:val="24"/>
          <w:szCs w:val="24"/>
        </w:rPr>
        <w:t>es</w:t>
      </w:r>
      <w:r w:rsidRPr="00996790">
        <w:rPr>
          <w:rFonts w:ascii="Times New Roman" w:hAnsi="Times New Roman" w:cs="Times New Roman"/>
          <w:bCs/>
          <w:sz w:val="24"/>
          <w:szCs w:val="24"/>
        </w:rPr>
        <w:t xml:space="preserve"> kehtestatud korras. Majandusaasta aruande esitamisega äriregistrile kinnitab tegevjuhtkond majandusaasta aruandes esitatud andmete õigsust ja täielikkust</w:t>
      </w:r>
      <w:r w:rsidR="007377D0" w:rsidRPr="00996790">
        <w:rPr>
          <w:rFonts w:ascii="Times New Roman" w:hAnsi="Times New Roman" w:cs="Times New Roman"/>
          <w:bCs/>
          <w:sz w:val="24"/>
          <w:szCs w:val="24"/>
        </w:rPr>
        <w:t xml:space="preserve">, sealhulgas seda, et raamatupidamise aastaaruanne </w:t>
      </w:r>
      <w:r w:rsidR="009F4496">
        <w:rPr>
          <w:rFonts w:ascii="Times New Roman" w:hAnsi="Times New Roman" w:cs="Times New Roman"/>
          <w:bCs/>
          <w:sz w:val="24"/>
          <w:szCs w:val="24"/>
        </w:rPr>
        <w:t xml:space="preserve">on </w:t>
      </w:r>
      <w:r w:rsidR="007377D0" w:rsidRPr="00996790">
        <w:rPr>
          <w:rFonts w:ascii="Times New Roman" w:hAnsi="Times New Roman" w:cs="Times New Roman"/>
          <w:bCs/>
          <w:sz w:val="24"/>
          <w:szCs w:val="24"/>
        </w:rPr>
        <w:t>koostat</w:t>
      </w:r>
      <w:r w:rsidR="009F4496">
        <w:rPr>
          <w:rFonts w:ascii="Times New Roman" w:hAnsi="Times New Roman" w:cs="Times New Roman"/>
          <w:bCs/>
          <w:sz w:val="24"/>
          <w:szCs w:val="24"/>
        </w:rPr>
        <w:t>ud</w:t>
      </w:r>
      <w:r w:rsidR="007377D0" w:rsidRPr="00996790">
        <w:rPr>
          <w:rFonts w:ascii="Times New Roman" w:hAnsi="Times New Roman" w:cs="Times New Roman"/>
          <w:bCs/>
          <w:sz w:val="24"/>
          <w:szCs w:val="24"/>
        </w:rPr>
        <w:t xml:space="preserve"> kooskõlas käesoleva seaduse §</w:t>
      </w:r>
      <w:r w:rsidR="0033786D" w:rsidRPr="00996790">
        <w:rPr>
          <w:rFonts w:ascii="Times New Roman" w:hAnsi="Times New Roman" w:cs="Times New Roman"/>
          <w:bCs/>
          <w:sz w:val="24"/>
          <w:szCs w:val="24"/>
        </w:rPr>
        <w:t>-des</w:t>
      </w:r>
      <w:r w:rsidR="007377D0" w:rsidRPr="00996790">
        <w:rPr>
          <w:rFonts w:ascii="Times New Roman" w:hAnsi="Times New Roman" w:cs="Times New Roman"/>
          <w:bCs/>
          <w:sz w:val="24"/>
          <w:szCs w:val="24"/>
        </w:rPr>
        <w:t xml:space="preserve"> 17 </w:t>
      </w:r>
      <w:r w:rsidR="0033786D" w:rsidRPr="00996790">
        <w:rPr>
          <w:rFonts w:ascii="Times New Roman" w:hAnsi="Times New Roman" w:cs="Times New Roman"/>
          <w:bCs/>
          <w:sz w:val="24"/>
          <w:szCs w:val="24"/>
        </w:rPr>
        <w:t>ja 24</w:t>
      </w:r>
      <w:r w:rsidR="007377D0" w:rsidRPr="00996790">
        <w:rPr>
          <w:rFonts w:ascii="Times New Roman" w:hAnsi="Times New Roman" w:cs="Times New Roman"/>
          <w:bCs/>
          <w:sz w:val="24"/>
          <w:szCs w:val="24"/>
        </w:rPr>
        <w:t xml:space="preserve"> </w:t>
      </w:r>
      <w:r w:rsidR="009F4496">
        <w:rPr>
          <w:rFonts w:ascii="Times New Roman" w:hAnsi="Times New Roman" w:cs="Times New Roman"/>
          <w:bCs/>
          <w:sz w:val="24"/>
          <w:szCs w:val="24"/>
        </w:rPr>
        <w:t>nimetatud</w:t>
      </w:r>
      <w:r w:rsidR="0033786D" w:rsidRPr="00996790">
        <w:rPr>
          <w:rFonts w:ascii="Times New Roman" w:hAnsi="Times New Roman" w:cs="Times New Roman"/>
          <w:bCs/>
          <w:sz w:val="24"/>
          <w:szCs w:val="24"/>
        </w:rPr>
        <w:t xml:space="preserve"> kohalduvate aruandlus</w:t>
      </w:r>
      <w:r w:rsidR="007377D0" w:rsidRPr="00996790">
        <w:rPr>
          <w:rFonts w:ascii="Times New Roman" w:hAnsi="Times New Roman" w:cs="Times New Roman"/>
          <w:bCs/>
          <w:sz w:val="24"/>
          <w:szCs w:val="24"/>
        </w:rPr>
        <w:t>standardi</w:t>
      </w:r>
      <w:r w:rsidR="0033786D" w:rsidRPr="00996790">
        <w:rPr>
          <w:rFonts w:ascii="Times New Roman" w:hAnsi="Times New Roman" w:cs="Times New Roman"/>
          <w:bCs/>
          <w:sz w:val="24"/>
          <w:szCs w:val="24"/>
        </w:rPr>
        <w:t>te</w:t>
      </w:r>
      <w:r w:rsidR="007377D0" w:rsidRPr="00996790">
        <w:rPr>
          <w:rFonts w:ascii="Times New Roman" w:hAnsi="Times New Roman" w:cs="Times New Roman"/>
          <w:bCs/>
          <w:sz w:val="24"/>
          <w:szCs w:val="24"/>
        </w:rPr>
        <w:t xml:space="preserve">ga ning see kajastab asjakohast ja tõepäraselt esitatud informatsiooni raamatupidamiskohustuslase finantsseisundi ja </w:t>
      </w:r>
      <w:r w:rsidR="00A25018" w:rsidRPr="00996790">
        <w:rPr>
          <w:rFonts w:ascii="Times New Roman" w:hAnsi="Times New Roman" w:cs="Times New Roman"/>
          <w:bCs/>
          <w:sz w:val="24"/>
          <w:szCs w:val="24"/>
        </w:rPr>
        <w:t>-</w:t>
      </w:r>
      <w:r w:rsidR="007377D0" w:rsidRPr="00996790">
        <w:rPr>
          <w:rFonts w:ascii="Times New Roman" w:hAnsi="Times New Roman" w:cs="Times New Roman"/>
          <w:bCs/>
          <w:sz w:val="24"/>
          <w:szCs w:val="24"/>
        </w:rPr>
        <w:t>tulemuse ning rahavoo kohta</w:t>
      </w:r>
      <w:r w:rsidRPr="00996790">
        <w:rPr>
          <w:rFonts w:ascii="Times New Roman" w:hAnsi="Times New Roman" w:cs="Times New Roman"/>
          <w:bCs/>
          <w:sz w:val="24"/>
          <w:szCs w:val="24"/>
        </w:rPr>
        <w:t xml:space="preserve">. </w:t>
      </w:r>
    </w:p>
    <w:p w14:paraId="3791A55E" w14:textId="77777777" w:rsidR="00A00C36" w:rsidRPr="00996790" w:rsidRDefault="00A00C36" w:rsidP="00860C81">
      <w:pPr>
        <w:jc w:val="both"/>
        <w:rPr>
          <w:rFonts w:ascii="Times New Roman" w:hAnsi="Times New Roman" w:cs="Times New Roman"/>
          <w:bCs/>
          <w:sz w:val="24"/>
          <w:szCs w:val="24"/>
        </w:rPr>
      </w:pPr>
    </w:p>
    <w:p w14:paraId="6981D572" w14:textId="3E06FB63"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 Majandusaasta aruande koostamise lõpetamise kuupäevaks loetakse kuupäev, millal tegevjuhtkond kiitis majandusaasta aruande heaks. Majandusaasta aruande</w:t>
      </w:r>
      <w:r w:rsidR="00D26A90" w:rsidRPr="00996790">
        <w:rPr>
          <w:rFonts w:ascii="Times New Roman" w:hAnsi="Times New Roman" w:cs="Times New Roman"/>
          <w:bCs/>
          <w:sz w:val="24"/>
          <w:szCs w:val="24"/>
        </w:rPr>
        <w:t xml:space="preserve"> allkirjasta</w:t>
      </w:r>
      <w:r w:rsidR="007D7A26" w:rsidRPr="00996790">
        <w:rPr>
          <w:rFonts w:ascii="Times New Roman" w:hAnsi="Times New Roman" w:cs="Times New Roman"/>
          <w:bCs/>
          <w:sz w:val="24"/>
          <w:szCs w:val="24"/>
        </w:rPr>
        <w:t>b viivitamata pärast selle heakskiitmist</w:t>
      </w:r>
      <w:r w:rsidRPr="00996790">
        <w:rPr>
          <w:rFonts w:ascii="Times New Roman" w:hAnsi="Times New Roman" w:cs="Times New Roman"/>
          <w:bCs/>
          <w:sz w:val="24"/>
          <w:szCs w:val="24"/>
        </w:rPr>
        <w:t xml:space="preserve"> vähemalt üks raamatupidamiskohus</w:t>
      </w:r>
      <w:r w:rsidR="00161A20">
        <w:rPr>
          <w:rFonts w:ascii="Times New Roman" w:hAnsi="Times New Roman" w:cs="Times New Roman"/>
          <w:bCs/>
          <w:sz w:val="24"/>
          <w:szCs w:val="24"/>
        </w:rPr>
        <w:t>tus</w:t>
      </w:r>
      <w:r w:rsidRPr="00996790">
        <w:rPr>
          <w:rFonts w:ascii="Times New Roman" w:hAnsi="Times New Roman" w:cs="Times New Roman"/>
          <w:bCs/>
          <w:sz w:val="24"/>
          <w:szCs w:val="24"/>
        </w:rPr>
        <w:t>lase tegevjuhtkonna liige</w:t>
      </w:r>
      <w:r w:rsidR="009F4496">
        <w:rPr>
          <w:rFonts w:ascii="Times New Roman" w:hAnsi="Times New Roman" w:cs="Times New Roman"/>
          <w:bCs/>
          <w:sz w:val="24"/>
          <w:szCs w:val="24"/>
        </w:rPr>
        <w:t>,</w:t>
      </w:r>
      <w:r w:rsidRPr="00996790">
        <w:rPr>
          <w:rFonts w:ascii="Times New Roman" w:hAnsi="Times New Roman" w:cs="Times New Roman"/>
          <w:bCs/>
          <w:sz w:val="24"/>
          <w:szCs w:val="24"/>
        </w:rPr>
        <w:t xml:space="preserve"> näidates ära majandusaasta aruande koostamise lõpetamise kuupäeva. </w:t>
      </w:r>
    </w:p>
    <w:p w14:paraId="34E66F80" w14:textId="77777777" w:rsidR="00A00C36" w:rsidRPr="00996790" w:rsidRDefault="00A00C36" w:rsidP="00860C81">
      <w:pPr>
        <w:jc w:val="both"/>
        <w:rPr>
          <w:rFonts w:ascii="Times New Roman" w:hAnsi="Times New Roman" w:cs="Times New Roman"/>
          <w:bCs/>
          <w:sz w:val="24"/>
          <w:szCs w:val="24"/>
        </w:rPr>
      </w:pPr>
    </w:p>
    <w:p w14:paraId="245CE250" w14:textId="63875E89"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(4) </w:t>
      </w:r>
      <w:r w:rsidR="00DD338F" w:rsidRPr="00996790">
        <w:rPr>
          <w:rFonts w:ascii="Times New Roman" w:hAnsi="Times New Roman" w:cs="Times New Roman"/>
          <w:bCs/>
          <w:sz w:val="24"/>
          <w:szCs w:val="24"/>
        </w:rPr>
        <w:t>Kui majandusaasta aruanne on koostatud, kinnitatud ja esitatud e-äriregistri kaudu ning aruande kinnitaja ja esitaja on turvalisel viisil tuvastatud, ei lisata majandusaasta aruandele e-allkirja.</w:t>
      </w:r>
      <w:bookmarkEnd w:id="11"/>
      <w:r w:rsidRPr="00996790">
        <w:rPr>
          <w:rFonts w:ascii="Times New Roman" w:hAnsi="Times New Roman" w:cs="Times New Roman"/>
          <w:bCs/>
          <w:sz w:val="24"/>
          <w:szCs w:val="24"/>
        </w:rPr>
        <w:t>“;</w:t>
      </w:r>
      <w:bookmarkStart w:id="13" w:name="_Hlk149048220"/>
    </w:p>
    <w:bookmarkEnd w:id="13"/>
    <w:p w14:paraId="29F66096" w14:textId="77777777" w:rsidR="00F66CE1" w:rsidRPr="00996790" w:rsidRDefault="00F66CE1" w:rsidP="00860C81">
      <w:pPr>
        <w:jc w:val="both"/>
        <w:rPr>
          <w:rFonts w:ascii="Times New Roman" w:hAnsi="Times New Roman" w:cs="Times New Roman"/>
          <w:bCs/>
          <w:sz w:val="24"/>
          <w:szCs w:val="24"/>
        </w:rPr>
      </w:pPr>
    </w:p>
    <w:p w14:paraId="01552354" w14:textId="421CAB1B" w:rsidR="00F66CE1" w:rsidRPr="00996790" w:rsidRDefault="00264A0C" w:rsidP="00860C81">
      <w:pPr>
        <w:jc w:val="both"/>
        <w:rPr>
          <w:rFonts w:ascii="Times New Roman" w:hAnsi="Times New Roman" w:cs="Times New Roman"/>
          <w:bCs/>
          <w:sz w:val="24"/>
          <w:szCs w:val="24"/>
        </w:rPr>
      </w:pPr>
      <w:r>
        <w:rPr>
          <w:rFonts w:ascii="Times New Roman" w:hAnsi="Times New Roman" w:cs="Times New Roman"/>
          <w:b/>
          <w:sz w:val="24"/>
          <w:szCs w:val="24"/>
        </w:rPr>
        <w:t>1</w:t>
      </w:r>
      <w:r w:rsidR="007F1F87">
        <w:rPr>
          <w:rFonts w:ascii="Times New Roman" w:hAnsi="Times New Roman" w:cs="Times New Roman"/>
          <w:b/>
          <w:sz w:val="24"/>
          <w:szCs w:val="24"/>
        </w:rPr>
        <w:t>1</w:t>
      </w:r>
      <w:r w:rsidR="00F66CE1" w:rsidRPr="00996790">
        <w:rPr>
          <w:rFonts w:ascii="Times New Roman" w:hAnsi="Times New Roman" w:cs="Times New Roman"/>
          <w:b/>
          <w:sz w:val="24"/>
          <w:szCs w:val="24"/>
        </w:rPr>
        <w:t>)</w:t>
      </w:r>
      <w:r w:rsidR="00F66CE1" w:rsidRPr="00996790">
        <w:rPr>
          <w:rFonts w:ascii="Times New Roman" w:hAnsi="Times New Roman" w:cs="Times New Roman"/>
          <w:bCs/>
          <w:sz w:val="24"/>
          <w:szCs w:val="24"/>
        </w:rPr>
        <w:t xml:space="preserve"> paragrahvi 31 lõike</w:t>
      </w:r>
      <w:r w:rsidR="00AB0C45" w:rsidRPr="00996790">
        <w:rPr>
          <w:rFonts w:ascii="Times New Roman" w:hAnsi="Times New Roman" w:cs="Times New Roman"/>
          <w:bCs/>
          <w:sz w:val="24"/>
          <w:szCs w:val="24"/>
        </w:rPr>
        <w:t>s</w:t>
      </w:r>
      <w:r w:rsidR="00F66CE1" w:rsidRPr="00996790">
        <w:rPr>
          <w:rFonts w:ascii="Times New Roman" w:hAnsi="Times New Roman" w:cs="Times New Roman"/>
          <w:bCs/>
          <w:sz w:val="24"/>
          <w:szCs w:val="24"/>
        </w:rPr>
        <w:t xml:space="preserve"> 2 asendatakse tekstiosa „ § 24 lõigetes 1</w:t>
      </w:r>
      <w:r w:rsidR="006D6F8E">
        <w:rPr>
          <w:rFonts w:ascii="Times New Roman" w:hAnsi="Times New Roman" w:cs="Times New Roman"/>
          <w:bCs/>
          <w:sz w:val="24"/>
          <w:szCs w:val="24"/>
        </w:rPr>
        <w:t>–</w:t>
      </w:r>
      <w:r w:rsidR="00F66CE1" w:rsidRPr="00996790">
        <w:rPr>
          <w:rFonts w:ascii="Times New Roman" w:hAnsi="Times New Roman" w:cs="Times New Roman"/>
          <w:bCs/>
          <w:sz w:val="24"/>
          <w:szCs w:val="24"/>
        </w:rPr>
        <w:t>4“ tekstiosaga „§ 24 lõi</w:t>
      </w:r>
      <w:r w:rsidR="0000062C">
        <w:rPr>
          <w:rFonts w:ascii="Times New Roman" w:hAnsi="Times New Roman" w:cs="Times New Roman"/>
          <w:bCs/>
          <w:sz w:val="24"/>
          <w:szCs w:val="24"/>
        </w:rPr>
        <w:t>getes</w:t>
      </w:r>
      <w:r w:rsidR="00F66CE1" w:rsidRPr="00996790">
        <w:rPr>
          <w:rFonts w:ascii="Times New Roman" w:hAnsi="Times New Roman" w:cs="Times New Roman"/>
          <w:bCs/>
          <w:sz w:val="24"/>
          <w:szCs w:val="24"/>
        </w:rPr>
        <w:t xml:space="preserve"> </w:t>
      </w:r>
      <w:r w:rsidR="00605BB4" w:rsidRPr="00996790">
        <w:rPr>
          <w:rFonts w:ascii="Times New Roman" w:hAnsi="Times New Roman" w:cs="Times New Roman"/>
          <w:bCs/>
          <w:sz w:val="24"/>
          <w:szCs w:val="24"/>
        </w:rPr>
        <w:t>1 ja 7–9“;</w:t>
      </w:r>
    </w:p>
    <w:p w14:paraId="1F2B61A0" w14:textId="77777777" w:rsidR="00A00C36" w:rsidRPr="00996790" w:rsidRDefault="00A00C36" w:rsidP="00860C81">
      <w:pPr>
        <w:jc w:val="both"/>
        <w:rPr>
          <w:rFonts w:ascii="Times New Roman" w:hAnsi="Times New Roman" w:cs="Times New Roman"/>
          <w:bCs/>
          <w:sz w:val="24"/>
          <w:szCs w:val="24"/>
        </w:rPr>
      </w:pPr>
    </w:p>
    <w:p w14:paraId="5E4D007A" w14:textId="28330B70" w:rsidR="00A00C36" w:rsidRPr="00996790" w:rsidRDefault="00901DC8" w:rsidP="00860C81">
      <w:pPr>
        <w:jc w:val="both"/>
        <w:rPr>
          <w:rFonts w:ascii="Times New Roman" w:hAnsi="Times New Roman" w:cs="Times New Roman"/>
          <w:bCs/>
          <w:sz w:val="24"/>
          <w:szCs w:val="24"/>
        </w:rPr>
      </w:pPr>
      <w:bookmarkStart w:id="14" w:name="_Hlk155269817"/>
      <w:r>
        <w:rPr>
          <w:rFonts w:ascii="Times New Roman" w:hAnsi="Times New Roman" w:cs="Times New Roman"/>
          <w:b/>
          <w:sz w:val="24"/>
          <w:szCs w:val="24"/>
        </w:rPr>
        <w:t>1</w:t>
      </w:r>
      <w:r w:rsidR="007F1F87">
        <w:rPr>
          <w:rFonts w:ascii="Times New Roman" w:hAnsi="Times New Roman" w:cs="Times New Roman"/>
          <w:b/>
          <w:sz w:val="24"/>
          <w:szCs w:val="24"/>
        </w:rPr>
        <w:t>2</w:t>
      </w:r>
      <w:r w:rsidR="00A00C36" w:rsidRPr="00996790">
        <w:rPr>
          <w:rFonts w:ascii="Times New Roman" w:hAnsi="Times New Roman" w:cs="Times New Roman"/>
          <w:b/>
          <w:sz w:val="24"/>
          <w:szCs w:val="24"/>
        </w:rPr>
        <w:t>)</w:t>
      </w:r>
      <w:r w:rsidR="00A00C36" w:rsidRPr="00996790">
        <w:rPr>
          <w:rFonts w:ascii="Times New Roman" w:hAnsi="Times New Roman" w:cs="Times New Roman"/>
          <w:bCs/>
          <w:sz w:val="24"/>
          <w:szCs w:val="24"/>
        </w:rPr>
        <w:t xml:space="preserve"> paragrahvi 31 lõige 4 muudetakse ja sõnastatakse järgmiselt:</w:t>
      </w:r>
    </w:p>
    <w:p w14:paraId="4B1841DB" w14:textId="789B4A38"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„(4) </w:t>
      </w:r>
      <w:bookmarkStart w:id="15" w:name="_Hlk149051439"/>
      <w:r w:rsidR="00C37CF3" w:rsidRPr="00996790">
        <w:rPr>
          <w:rFonts w:ascii="Times New Roman" w:hAnsi="Times New Roman" w:cs="Times New Roman"/>
          <w:bCs/>
          <w:sz w:val="24"/>
          <w:szCs w:val="24"/>
        </w:rPr>
        <w:t>Suure konsolideerimisgrupi konsolideeriv üksus</w:t>
      </w:r>
      <w:r w:rsidRPr="00996790">
        <w:rPr>
          <w:rFonts w:ascii="Times New Roman" w:hAnsi="Times New Roman" w:cs="Times New Roman"/>
          <w:bCs/>
          <w:sz w:val="24"/>
          <w:szCs w:val="24"/>
        </w:rPr>
        <w:t xml:space="preserve"> esitab tegevusaruande koosseisus eraldiseisva alajaotisena konsolideeritud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mis annab ülevaate konsolideerimisgrupi tegevusega kaasnevatest mõjudest keskkonna-, sotsiaal- ja ühingujuhtimise valdkondades.</w:t>
      </w:r>
      <w:r w:rsidR="00193FC3">
        <w:rPr>
          <w:rFonts w:ascii="Times New Roman" w:hAnsi="Times New Roman" w:cs="Times New Roman"/>
          <w:bCs/>
          <w:sz w:val="24"/>
          <w:szCs w:val="24"/>
        </w:rPr>
        <w:t xml:space="preserve"> </w:t>
      </w:r>
      <w:r w:rsidR="00193FC3" w:rsidRPr="00193FC3">
        <w:rPr>
          <w:rFonts w:ascii="Times New Roman" w:hAnsi="Times New Roman" w:cs="Times New Roman"/>
          <w:bCs/>
          <w:sz w:val="24"/>
          <w:szCs w:val="24"/>
        </w:rPr>
        <w:t xml:space="preserve">Konsolideeritud </w:t>
      </w:r>
      <w:proofErr w:type="spellStart"/>
      <w:r w:rsidR="00193FC3" w:rsidRPr="00193FC3">
        <w:rPr>
          <w:rFonts w:ascii="Times New Roman" w:hAnsi="Times New Roman" w:cs="Times New Roman"/>
          <w:bCs/>
          <w:sz w:val="24"/>
          <w:szCs w:val="24"/>
        </w:rPr>
        <w:t>kestlikkusaruande</w:t>
      </w:r>
      <w:proofErr w:type="spellEnd"/>
      <w:r w:rsidR="00193FC3" w:rsidRPr="00193FC3">
        <w:rPr>
          <w:rFonts w:ascii="Times New Roman" w:hAnsi="Times New Roman" w:cs="Times New Roman"/>
          <w:bCs/>
          <w:sz w:val="24"/>
          <w:szCs w:val="24"/>
        </w:rPr>
        <w:t xml:space="preserve"> esitamise kohustust kohaldatakse äriühingust konsolideeriva</w:t>
      </w:r>
      <w:r w:rsidR="00BA12FC">
        <w:rPr>
          <w:rFonts w:ascii="Times New Roman" w:hAnsi="Times New Roman" w:cs="Times New Roman"/>
          <w:bCs/>
          <w:sz w:val="24"/>
          <w:szCs w:val="24"/>
        </w:rPr>
        <w:t>le</w:t>
      </w:r>
      <w:r w:rsidR="00193FC3" w:rsidRPr="00193FC3">
        <w:rPr>
          <w:rFonts w:ascii="Times New Roman" w:hAnsi="Times New Roman" w:cs="Times New Roman"/>
          <w:bCs/>
          <w:sz w:val="24"/>
          <w:szCs w:val="24"/>
        </w:rPr>
        <w:t xml:space="preserve"> üksuse</w:t>
      </w:r>
      <w:r w:rsidR="00BA12FC">
        <w:rPr>
          <w:rFonts w:ascii="Times New Roman" w:hAnsi="Times New Roman" w:cs="Times New Roman"/>
          <w:bCs/>
          <w:sz w:val="24"/>
          <w:szCs w:val="24"/>
        </w:rPr>
        <w:t>le</w:t>
      </w:r>
      <w:r w:rsidR="00AB7E04">
        <w:rPr>
          <w:rFonts w:ascii="Times New Roman" w:hAnsi="Times New Roman" w:cs="Times New Roman"/>
          <w:bCs/>
          <w:sz w:val="24"/>
          <w:szCs w:val="24"/>
        </w:rPr>
        <w:t xml:space="preserve">, </w:t>
      </w:r>
      <w:bookmarkStart w:id="16" w:name="_Hlk155346930"/>
      <w:r w:rsidR="00AB7E04">
        <w:rPr>
          <w:rFonts w:ascii="Times New Roman" w:hAnsi="Times New Roman" w:cs="Times New Roman"/>
          <w:bCs/>
          <w:sz w:val="24"/>
          <w:szCs w:val="24"/>
        </w:rPr>
        <w:t>arvestamata käesoleva seaduse</w:t>
      </w:r>
      <w:r w:rsidR="00193FC3" w:rsidRPr="00193FC3">
        <w:rPr>
          <w:rFonts w:ascii="Times New Roman" w:hAnsi="Times New Roman" w:cs="Times New Roman"/>
          <w:bCs/>
          <w:sz w:val="24"/>
          <w:szCs w:val="24"/>
        </w:rPr>
        <w:t xml:space="preserve"> </w:t>
      </w:r>
      <w:r w:rsidR="00193FC3">
        <w:rPr>
          <w:rFonts w:ascii="Times New Roman" w:hAnsi="Times New Roman" w:cs="Times New Roman"/>
          <w:bCs/>
          <w:sz w:val="24"/>
          <w:szCs w:val="24"/>
        </w:rPr>
        <w:t>§-</w:t>
      </w:r>
      <w:r w:rsidR="00193FC3" w:rsidRPr="00193FC3">
        <w:rPr>
          <w:rFonts w:ascii="Times New Roman" w:hAnsi="Times New Roman" w:cs="Times New Roman"/>
          <w:bCs/>
          <w:sz w:val="24"/>
          <w:szCs w:val="24"/>
        </w:rPr>
        <w:t>s 29 sätestatu</w:t>
      </w:r>
      <w:r w:rsidR="00AB7E04">
        <w:rPr>
          <w:rFonts w:ascii="Times New Roman" w:hAnsi="Times New Roman" w:cs="Times New Roman"/>
          <w:bCs/>
          <w:sz w:val="24"/>
          <w:szCs w:val="24"/>
        </w:rPr>
        <w:t>t</w:t>
      </w:r>
      <w:bookmarkEnd w:id="16"/>
      <w:r w:rsidR="006B1BF0">
        <w:rPr>
          <w:rFonts w:ascii="Times New Roman" w:hAnsi="Times New Roman" w:cs="Times New Roman"/>
          <w:bCs/>
          <w:sz w:val="24"/>
          <w:szCs w:val="24"/>
        </w:rPr>
        <w:t>.</w:t>
      </w:r>
      <w:r w:rsidR="00AB7E04" w:rsidRPr="00AB7E04">
        <w:t xml:space="preserve"> </w:t>
      </w:r>
      <w:r w:rsidR="00AB7E04" w:rsidRPr="00AB7E04">
        <w:rPr>
          <w:rFonts w:ascii="Times New Roman" w:hAnsi="Times New Roman" w:cs="Times New Roman"/>
          <w:bCs/>
          <w:sz w:val="24"/>
          <w:szCs w:val="24"/>
        </w:rPr>
        <w:t xml:space="preserve">Konsolideeritud </w:t>
      </w:r>
      <w:proofErr w:type="spellStart"/>
      <w:r w:rsidR="00AB7E04" w:rsidRPr="00AB7E04">
        <w:rPr>
          <w:rFonts w:ascii="Times New Roman" w:hAnsi="Times New Roman" w:cs="Times New Roman"/>
          <w:bCs/>
          <w:sz w:val="24"/>
          <w:szCs w:val="24"/>
        </w:rPr>
        <w:t>kestlikkusaruanne</w:t>
      </w:r>
      <w:proofErr w:type="spellEnd"/>
      <w:r w:rsidR="00AB7E04" w:rsidRPr="00AB7E04">
        <w:rPr>
          <w:rFonts w:ascii="Times New Roman" w:hAnsi="Times New Roman" w:cs="Times New Roman"/>
          <w:bCs/>
          <w:sz w:val="24"/>
          <w:szCs w:val="24"/>
        </w:rPr>
        <w:t xml:space="preserve"> koostatakse vastavalt Euroopa </w:t>
      </w:r>
      <w:proofErr w:type="spellStart"/>
      <w:r w:rsidR="00AB7E04" w:rsidRPr="00AB7E04">
        <w:rPr>
          <w:rFonts w:ascii="Times New Roman" w:hAnsi="Times New Roman" w:cs="Times New Roman"/>
          <w:bCs/>
          <w:sz w:val="24"/>
          <w:szCs w:val="24"/>
        </w:rPr>
        <w:t>kestlikkusaruandluse</w:t>
      </w:r>
      <w:proofErr w:type="spellEnd"/>
      <w:r w:rsidR="00AB7E04" w:rsidRPr="00AB7E04">
        <w:rPr>
          <w:rFonts w:ascii="Times New Roman" w:hAnsi="Times New Roman" w:cs="Times New Roman"/>
          <w:bCs/>
          <w:sz w:val="24"/>
          <w:szCs w:val="24"/>
        </w:rPr>
        <w:t xml:space="preserve"> standardile</w:t>
      </w:r>
      <w:r w:rsidR="00AB7E04">
        <w:rPr>
          <w:rFonts w:ascii="Times New Roman" w:hAnsi="Times New Roman" w:cs="Times New Roman"/>
          <w:bCs/>
          <w:sz w:val="24"/>
          <w:szCs w:val="24"/>
        </w:rPr>
        <w:t>.</w:t>
      </w:r>
      <w:r w:rsidRPr="00996790">
        <w:rPr>
          <w:rFonts w:ascii="Times New Roman" w:hAnsi="Times New Roman" w:cs="Times New Roman"/>
          <w:bCs/>
          <w:sz w:val="24"/>
          <w:szCs w:val="24"/>
        </w:rPr>
        <w:t>“;</w:t>
      </w:r>
    </w:p>
    <w:bookmarkEnd w:id="14"/>
    <w:bookmarkEnd w:id="15"/>
    <w:p w14:paraId="7CA339DC" w14:textId="2403B44A" w:rsidR="00A00C36" w:rsidRPr="00996790" w:rsidRDefault="00A00C36" w:rsidP="00860C81">
      <w:pPr>
        <w:jc w:val="both"/>
        <w:rPr>
          <w:rFonts w:ascii="Times New Roman" w:hAnsi="Times New Roman" w:cs="Times New Roman"/>
          <w:bCs/>
          <w:sz w:val="24"/>
          <w:szCs w:val="24"/>
        </w:rPr>
      </w:pPr>
    </w:p>
    <w:p w14:paraId="1CEF9BD1" w14:textId="0A74BA9E" w:rsidR="00A00C36" w:rsidRPr="00996790" w:rsidRDefault="00C802E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3</w:t>
      </w:r>
      <w:r w:rsidR="00A00C36" w:rsidRPr="00996790">
        <w:rPr>
          <w:rFonts w:ascii="Times New Roman" w:hAnsi="Times New Roman" w:cs="Times New Roman"/>
          <w:b/>
          <w:sz w:val="24"/>
          <w:szCs w:val="24"/>
        </w:rPr>
        <w:t>)</w:t>
      </w:r>
      <w:r w:rsidR="00A00C36" w:rsidRPr="00996790">
        <w:rPr>
          <w:rFonts w:ascii="Times New Roman" w:hAnsi="Times New Roman" w:cs="Times New Roman"/>
          <w:bCs/>
          <w:sz w:val="24"/>
          <w:szCs w:val="24"/>
        </w:rPr>
        <w:t xml:space="preserve"> paragrahvi 31 lõiked 5 ja 6 tunnistatakse kehtetuks;</w:t>
      </w:r>
    </w:p>
    <w:p w14:paraId="2F39742C" w14:textId="77777777" w:rsidR="00A00C36" w:rsidRPr="00996790" w:rsidRDefault="00A00C36" w:rsidP="00860C81">
      <w:pPr>
        <w:jc w:val="both"/>
        <w:rPr>
          <w:rFonts w:ascii="Times New Roman" w:hAnsi="Times New Roman" w:cs="Times New Roman"/>
          <w:bCs/>
          <w:sz w:val="24"/>
          <w:szCs w:val="24"/>
        </w:rPr>
      </w:pPr>
    </w:p>
    <w:p w14:paraId="4A2A8E41" w14:textId="29579628"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4</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w:t>
      </w:r>
      <w:bookmarkStart w:id="17" w:name="_Hlk149053466"/>
      <w:r w:rsidRPr="00996790">
        <w:rPr>
          <w:rFonts w:ascii="Times New Roman" w:hAnsi="Times New Roman" w:cs="Times New Roman"/>
          <w:bCs/>
          <w:sz w:val="24"/>
          <w:szCs w:val="24"/>
        </w:rPr>
        <w:t>paragrahvi 31 täiendatakse lõigetega 7–1</w:t>
      </w:r>
      <w:r w:rsidR="00E62451">
        <w:rPr>
          <w:rFonts w:ascii="Times New Roman" w:hAnsi="Times New Roman" w:cs="Times New Roman"/>
          <w:bCs/>
          <w:sz w:val="24"/>
          <w:szCs w:val="24"/>
        </w:rPr>
        <w:t>0</w:t>
      </w:r>
      <w:r w:rsidRPr="00996790">
        <w:rPr>
          <w:rFonts w:ascii="Times New Roman" w:hAnsi="Times New Roman" w:cs="Times New Roman"/>
          <w:bCs/>
          <w:sz w:val="24"/>
          <w:szCs w:val="24"/>
        </w:rPr>
        <w:t xml:space="preserve"> järgmises sõnastuses:</w:t>
      </w:r>
    </w:p>
    <w:p w14:paraId="5DA03E62" w14:textId="037A7A13"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„(7) K</w:t>
      </w:r>
      <w:r w:rsidR="00CF2F24" w:rsidRPr="00996790">
        <w:rPr>
          <w:rFonts w:ascii="Times New Roman" w:hAnsi="Times New Roman" w:cs="Times New Roman"/>
          <w:bCs/>
          <w:sz w:val="24"/>
          <w:szCs w:val="24"/>
        </w:rPr>
        <w:t xml:space="preserve">olmandas riigis asutatud </w:t>
      </w:r>
      <w:r w:rsidRPr="00996790">
        <w:rPr>
          <w:rFonts w:ascii="Times New Roman" w:hAnsi="Times New Roman" w:cs="Times New Roman"/>
          <w:bCs/>
          <w:sz w:val="24"/>
          <w:szCs w:val="24"/>
        </w:rPr>
        <w:t xml:space="preserve">konsolideerimisgrupi tütarettevõtja ja filiaal </w:t>
      </w:r>
      <w:r w:rsidR="00667699" w:rsidRPr="00996790">
        <w:rPr>
          <w:rFonts w:ascii="Times New Roman" w:hAnsi="Times New Roman" w:cs="Times New Roman"/>
          <w:bCs/>
          <w:sz w:val="24"/>
          <w:szCs w:val="24"/>
        </w:rPr>
        <w:t>avalda</w:t>
      </w:r>
      <w:r w:rsidR="00EE6C3C">
        <w:rPr>
          <w:rFonts w:ascii="Times New Roman" w:hAnsi="Times New Roman" w:cs="Times New Roman"/>
          <w:bCs/>
          <w:sz w:val="24"/>
          <w:szCs w:val="24"/>
        </w:rPr>
        <w:t>vad</w:t>
      </w:r>
      <w:r w:rsidR="00667699"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lõpliku emaettevõtja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mis on koostatud vastavalt </w:t>
      </w:r>
      <w:r w:rsidR="00020140" w:rsidRPr="00996790">
        <w:rPr>
          <w:rFonts w:ascii="Times New Roman" w:hAnsi="Times New Roman" w:cs="Times New Roman"/>
          <w:bCs/>
          <w:sz w:val="24"/>
          <w:szCs w:val="24"/>
        </w:rPr>
        <w:t xml:space="preserve">Euroopa </w:t>
      </w:r>
      <w:proofErr w:type="spellStart"/>
      <w:r w:rsidR="00020140" w:rsidRPr="00996790">
        <w:rPr>
          <w:rFonts w:ascii="Times New Roman" w:hAnsi="Times New Roman" w:cs="Times New Roman"/>
          <w:bCs/>
          <w:sz w:val="24"/>
          <w:szCs w:val="24"/>
        </w:rPr>
        <w:t>kestlikkusaruandluse</w:t>
      </w:r>
      <w:proofErr w:type="spellEnd"/>
      <w:r w:rsidR="00020140" w:rsidRPr="00996790">
        <w:rPr>
          <w:rFonts w:ascii="Times New Roman" w:hAnsi="Times New Roman" w:cs="Times New Roman"/>
          <w:bCs/>
          <w:sz w:val="24"/>
          <w:szCs w:val="24"/>
        </w:rPr>
        <w:t xml:space="preserve"> standardile või </w:t>
      </w:r>
      <w:r w:rsidRPr="00996790">
        <w:rPr>
          <w:rFonts w:ascii="Times New Roman" w:hAnsi="Times New Roman" w:cs="Times New Roman"/>
          <w:bCs/>
          <w:sz w:val="24"/>
          <w:szCs w:val="24"/>
        </w:rPr>
        <w:t xml:space="preserve">üldtunnustatud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w:t>
      </w:r>
      <w:r w:rsidR="00020140" w:rsidRPr="00996790">
        <w:rPr>
          <w:rFonts w:ascii="Times New Roman" w:hAnsi="Times New Roman" w:cs="Times New Roman"/>
          <w:bCs/>
          <w:sz w:val="24"/>
          <w:szCs w:val="24"/>
        </w:rPr>
        <w:t>te</w:t>
      </w:r>
      <w:r w:rsidRPr="00996790">
        <w:rPr>
          <w:rFonts w:ascii="Times New Roman" w:hAnsi="Times New Roman" w:cs="Times New Roman"/>
          <w:bCs/>
          <w:sz w:val="24"/>
          <w:szCs w:val="24"/>
        </w:rPr>
        <w:t>le</w:t>
      </w:r>
      <w:r w:rsidR="008846E9" w:rsidRPr="00996790">
        <w:rPr>
          <w:rFonts w:ascii="Times New Roman" w:hAnsi="Times New Roman" w:cs="Times New Roman"/>
          <w:bCs/>
          <w:sz w:val="24"/>
          <w:szCs w:val="24"/>
        </w:rPr>
        <w:t>.</w:t>
      </w:r>
      <w:r w:rsidR="00F66603">
        <w:rPr>
          <w:rFonts w:ascii="Times New Roman" w:hAnsi="Times New Roman" w:cs="Times New Roman"/>
          <w:bCs/>
          <w:sz w:val="24"/>
          <w:szCs w:val="24"/>
        </w:rPr>
        <w:t xml:space="preserve"> </w:t>
      </w:r>
      <w:r w:rsidR="00004F27">
        <w:rPr>
          <w:rFonts w:ascii="Times New Roman" w:hAnsi="Times New Roman" w:cs="Times New Roman"/>
          <w:bCs/>
          <w:sz w:val="24"/>
          <w:szCs w:val="24"/>
        </w:rPr>
        <w:t>Käesolevas lõikes n</w:t>
      </w:r>
      <w:r w:rsidR="00F66603">
        <w:rPr>
          <w:rFonts w:ascii="Times New Roman" w:hAnsi="Times New Roman" w:cs="Times New Roman"/>
          <w:bCs/>
          <w:sz w:val="24"/>
          <w:szCs w:val="24"/>
        </w:rPr>
        <w:t>imetatud kohustust ei kohaldata mikroettevõtjale.</w:t>
      </w:r>
    </w:p>
    <w:p w14:paraId="67862F95" w14:textId="77777777" w:rsidR="00A00C36" w:rsidRPr="00996790" w:rsidRDefault="00A00C36" w:rsidP="00860C81">
      <w:pPr>
        <w:jc w:val="both"/>
        <w:rPr>
          <w:rFonts w:ascii="Times New Roman" w:hAnsi="Times New Roman" w:cs="Times New Roman"/>
          <w:bCs/>
          <w:sz w:val="24"/>
          <w:szCs w:val="24"/>
        </w:rPr>
      </w:pPr>
    </w:p>
    <w:p w14:paraId="21DC5C3E" w14:textId="77777777"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(8) Kui kolmandas riigis asutatud emaettevõtja ei esita tütarettevõtjale või filiaalile nende nõudmisel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koostamiseks nõutud teavet, koostab ja avaldab tütarettevõtja või filiaal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mis sisaldab kogu tema valduses olevat, saadud või omandatud teavet, ning teeb </w:t>
      </w:r>
      <w:proofErr w:type="spellStart"/>
      <w:r w:rsidRPr="00996790">
        <w:rPr>
          <w:rFonts w:ascii="Times New Roman" w:hAnsi="Times New Roman" w:cs="Times New Roman"/>
          <w:bCs/>
          <w:sz w:val="24"/>
          <w:szCs w:val="24"/>
        </w:rPr>
        <w:t>kestlikkusaruandes</w:t>
      </w:r>
      <w:proofErr w:type="spellEnd"/>
      <w:r w:rsidRPr="00996790">
        <w:rPr>
          <w:rFonts w:ascii="Times New Roman" w:hAnsi="Times New Roman" w:cs="Times New Roman"/>
          <w:bCs/>
          <w:sz w:val="24"/>
          <w:szCs w:val="24"/>
        </w:rPr>
        <w:t xml:space="preserve"> sellekohase märke. Kui kolmandas riigis asutatud emaettevõtja ei esita tütarettevõtjale või filiaalile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audiitorkontrolli arvamust, teeb tütarettevõtja või filiaal </w:t>
      </w:r>
      <w:proofErr w:type="spellStart"/>
      <w:r w:rsidRPr="00996790">
        <w:rPr>
          <w:rFonts w:ascii="Times New Roman" w:hAnsi="Times New Roman" w:cs="Times New Roman"/>
          <w:bCs/>
          <w:sz w:val="24"/>
          <w:szCs w:val="24"/>
        </w:rPr>
        <w:t>kestlikkusaruandes</w:t>
      </w:r>
      <w:proofErr w:type="spellEnd"/>
      <w:r w:rsidRPr="00996790">
        <w:rPr>
          <w:rFonts w:ascii="Times New Roman" w:hAnsi="Times New Roman" w:cs="Times New Roman"/>
          <w:bCs/>
          <w:sz w:val="24"/>
          <w:szCs w:val="24"/>
        </w:rPr>
        <w:t xml:space="preserve"> sellekohase märke.</w:t>
      </w:r>
    </w:p>
    <w:p w14:paraId="1DCB8CB2" w14:textId="77777777" w:rsidR="00A00C36" w:rsidRPr="00996790" w:rsidRDefault="00A00C36" w:rsidP="00860C81">
      <w:pPr>
        <w:jc w:val="both"/>
        <w:rPr>
          <w:rFonts w:ascii="Times New Roman" w:hAnsi="Times New Roman" w:cs="Times New Roman"/>
          <w:bCs/>
          <w:sz w:val="24"/>
          <w:szCs w:val="24"/>
        </w:rPr>
      </w:pPr>
    </w:p>
    <w:p w14:paraId="24E137CC" w14:textId="6CD914A9"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(9) Käesoleva paragrahvi lõi</w:t>
      </w:r>
      <w:r w:rsidR="00020140" w:rsidRPr="00996790">
        <w:rPr>
          <w:rFonts w:ascii="Times New Roman" w:hAnsi="Times New Roman" w:cs="Times New Roman"/>
          <w:bCs/>
          <w:sz w:val="24"/>
          <w:szCs w:val="24"/>
        </w:rPr>
        <w:t>getes 7 ja 8</w:t>
      </w:r>
      <w:r w:rsidRPr="00996790">
        <w:rPr>
          <w:rFonts w:ascii="Times New Roman" w:hAnsi="Times New Roman" w:cs="Times New Roman"/>
          <w:bCs/>
          <w:sz w:val="24"/>
          <w:szCs w:val="24"/>
        </w:rPr>
        <w:t xml:space="preserve"> nimetatud kohustus</w:t>
      </w:r>
      <w:r w:rsidR="00EE6C3C">
        <w:rPr>
          <w:rFonts w:ascii="Times New Roman" w:hAnsi="Times New Roman" w:cs="Times New Roman"/>
          <w:bCs/>
          <w:sz w:val="24"/>
          <w:szCs w:val="24"/>
        </w:rPr>
        <w:t xml:space="preserve"> on</w:t>
      </w:r>
      <w:r w:rsidRPr="00996790">
        <w:rPr>
          <w:rFonts w:ascii="Times New Roman" w:hAnsi="Times New Roman" w:cs="Times New Roman"/>
          <w:bCs/>
          <w:sz w:val="24"/>
          <w:szCs w:val="24"/>
        </w:rPr>
        <w:t xml:space="preserve"> </w:t>
      </w:r>
      <w:r w:rsidR="00020140" w:rsidRPr="00996790">
        <w:rPr>
          <w:rFonts w:ascii="Times New Roman" w:hAnsi="Times New Roman" w:cs="Times New Roman"/>
          <w:bCs/>
          <w:sz w:val="24"/>
          <w:szCs w:val="24"/>
        </w:rPr>
        <w:t xml:space="preserve">äriühingust </w:t>
      </w:r>
      <w:r w:rsidRPr="00996790">
        <w:rPr>
          <w:rFonts w:ascii="Times New Roman" w:hAnsi="Times New Roman" w:cs="Times New Roman"/>
          <w:bCs/>
          <w:sz w:val="24"/>
          <w:szCs w:val="24"/>
        </w:rPr>
        <w:t>suurettevõtjal</w:t>
      </w:r>
      <w:r w:rsidR="00EE6C3C">
        <w:rPr>
          <w:rFonts w:ascii="Times New Roman" w:hAnsi="Times New Roman" w:cs="Times New Roman"/>
          <w:bCs/>
          <w:sz w:val="24"/>
          <w:szCs w:val="24"/>
        </w:rPr>
        <w:t>,</w:t>
      </w:r>
      <w:r w:rsidRPr="00996790">
        <w:rPr>
          <w:rFonts w:ascii="Times New Roman" w:hAnsi="Times New Roman" w:cs="Times New Roman"/>
          <w:bCs/>
          <w:sz w:val="24"/>
          <w:szCs w:val="24"/>
        </w:rPr>
        <w:t xml:space="preserve"> avaliku huvi üksusel audiitortegevuse seaduse § 13 lõike 1</w:t>
      </w:r>
      <w:r w:rsidR="00645242">
        <w:rPr>
          <w:rFonts w:ascii="Times New Roman" w:hAnsi="Times New Roman" w:cs="Times New Roman"/>
          <w:bCs/>
          <w:sz w:val="24"/>
          <w:szCs w:val="24"/>
        </w:rPr>
        <w:t xml:space="preserve"> punkti 1</w:t>
      </w:r>
      <w:r w:rsidRPr="00996790">
        <w:rPr>
          <w:rFonts w:ascii="Times New Roman" w:hAnsi="Times New Roman" w:cs="Times New Roman"/>
          <w:bCs/>
          <w:sz w:val="24"/>
          <w:szCs w:val="24"/>
        </w:rPr>
        <w:t xml:space="preserve"> tähenduses</w:t>
      </w:r>
      <w:r w:rsidR="00EE6C3C">
        <w:rPr>
          <w:rFonts w:ascii="Times New Roman" w:hAnsi="Times New Roman" w:cs="Times New Roman"/>
          <w:bCs/>
          <w:sz w:val="24"/>
          <w:szCs w:val="24"/>
        </w:rPr>
        <w:t xml:space="preserve"> ja</w:t>
      </w:r>
      <w:r w:rsidR="00020140"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filiaalil</w:t>
      </w:r>
      <w:r w:rsidR="00020140"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juhul, kui konsolideerimisgrupi müügitulu lepingurii</w:t>
      </w:r>
      <w:r w:rsidR="00175CE2" w:rsidRPr="00996790">
        <w:rPr>
          <w:rFonts w:ascii="Times New Roman" w:hAnsi="Times New Roman" w:cs="Times New Roman"/>
          <w:bCs/>
          <w:sz w:val="24"/>
          <w:szCs w:val="24"/>
        </w:rPr>
        <w:t>kide</w:t>
      </w:r>
      <w:r w:rsidRPr="00996790">
        <w:rPr>
          <w:rFonts w:ascii="Times New Roman" w:hAnsi="Times New Roman" w:cs="Times New Roman"/>
          <w:bCs/>
          <w:sz w:val="24"/>
          <w:szCs w:val="24"/>
        </w:rPr>
        <w:t xml:space="preserve">s kahel viimasel järjestikusel majandusaastal </w:t>
      </w:r>
      <w:r w:rsidR="0000062C">
        <w:rPr>
          <w:rFonts w:ascii="Times New Roman" w:hAnsi="Times New Roman" w:cs="Times New Roman"/>
          <w:bCs/>
          <w:sz w:val="24"/>
          <w:szCs w:val="24"/>
        </w:rPr>
        <w:t>on olnud</w:t>
      </w:r>
      <w:r w:rsidRPr="00996790">
        <w:rPr>
          <w:rFonts w:ascii="Times New Roman" w:hAnsi="Times New Roman" w:cs="Times New Roman"/>
          <w:bCs/>
          <w:sz w:val="24"/>
          <w:szCs w:val="24"/>
        </w:rPr>
        <w:t xml:space="preserve"> üle 150 000 000 euro. </w:t>
      </w:r>
    </w:p>
    <w:p w14:paraId="6F264A40" w14:textId="77777777" w:rsidR="00A00C36" w:rsidRPr="00996790" w:rsidRDefault="00A00C36" w:rsidP="00860C81">
      <w:pPr>
        <w:jc w:val="both"/>
        <w:rPr>
          <w:rFonts w:ascii="Times New Roman" w:hAnsi="Times New Roman" w:cs="Times New Roman"/>
          <w:bCs/>
          <w:sz w:val="24"/>
          <w:szCs w:val="24"/>
        </w:rPr>
      </w:pPr>
    </w:p>
    <w:p w14:paraId="517AF88E" w14:textId="3E170D5A" w:rsidR="00A00C36" w:rsidRPr="00D36DC4" w:rsidRDefault="00A00C36" w:rsidP="00860C81">
      <w:pPr>
        <w:jc w:val="both"/>
        <w:rPr>
          <w:rFonts w:ascii="Times New Roman" w:hAnsi="Times New Roman" w:cs="Times New Roman"/>
          <w:bCs/>
          <w:strike/>
          <w:sz w:val="24"/>
          <w:szCs w:val="24"/>
        </w:rPr>
      </w:pPr>
      <w:r w:rsidRPr="00996790">
        <w:rPr>
          <w:rFonts w:ascii="Times New Roman" w:hAnsi="Times New Roman" w:cs="Times New Roman"/>
          <w:bCs/>
          <w:sz w:val="24"/>
          <w:szCs w:val="24"/>
        </w:rPr>
        <w:t xml:space="preserve">(10) </w:t>
      </w:r>
      <w:r w:rsidR="000932AE">
        <w:rPr>
          <w:rFonts w:ascii="Times New Roman" w:hAnsi="Times New Roman" w:cs="Times New Roman"/>
          <w:bCs/>
          <w:sz w:val="24"/>
          <w:szCs w:val="24"/>
        </w:rPr>
        <w:t>K</w:t>
      </w:r>
      <w:r w:rsidRPr="00996790">
        <w:rPr>
          <w:rFonts w:ascii="Times New Roman" w:hAnsi="Times New Roman" w:cs="Times New Roman"/>
          <w:bCs/>
          <w:sz w:val="24"/>
          <w:szCs w:val="24"/>
        </w:rPr>
        <w:t>äesoleva paragrahvi lõi</w:t>
      </w:r>
      <w:r w:rsidR="00434BC7" w:rsidRPr="00996790">
        <w:rPr>
          <w:rFonts w:ascii="Times New Roman" w:hAnsi="Times New Roman" w:cs="Times New Roman"/>
          <w:bCs/>
          <w:sz w:val="24"/>
          <w:szCs w:val="24"/>
        </w:rPr>
        <w:t>getes 7 ja 8</w:t>
      </w:r>
      <w:r w:rsidRPr="00996790">
        <w:rPr>
          <w:rFonts w:ascii="Times New Roman" w:hAnsi="Times New Roman" w:cs="Times New Roman"/>
          <w:bCs/>
          <w:sz w:val="24"/>
          <w:szCs w:val="24"/>
        </w:rPr>
        <w:t xml:space="preserve"> nimetatud kohustust </w:t>
      </w:r>
      <w:r w:rsidR="000932AE">
        <w:rPr>
          <w:rFonts w:ascii="Times New Roman" w:hAnsi="Times New Roman" w:cs="Times New Roman"/>
          <w:bCs/>
          <w:sz w:val="24"/>
          <w:szCs w:val="24"/>
        </w:rPr>
        <w:t xml:space="preserve">kohaldatakse </w:t>
      </w:r>
      <w:r w:rsidRPr="00996790">
        <w:rPr>
          <w:rFonts w:ascii="Times New Roman" w:hAnsi="Times New Roman" w:cs="Times New Roman"/>
          <w:bCs/>
          <w:sz w:val="24"/>
          <w:szCs w:val="24"/>
        </w:rPr>
        <w:t xml:space="preserve">filiaalile üksnes juhul, kui tema eelmise majandusaasta </w:t>
      </w:r>
      <w:r w:rsidR="00175CE2" w:rsidRPr="00996790">
        <w:rPr>
          <w:rFonts w:ascii="Times New Roman" w:hAnsi="Times New Roman" w:cs="Times New Roman"/>
          <w:bCs/>
          <w:sz w:val="24"/>
          <w:szCs w:val="24"/>
        </w:rPr>
        <w:t>müügi</w:t>
      </w:r>
      <w:r w:rsidRPr="00996790">
        <w:rPr>
          <w:rFonts w:ascii="Times New Roman" w:hAnsi="Times New Roman" w:cs="Times New Roman"/>
          <w:bCs/>
          <w:sz w:val="24"/>
          <w:szCs w:val="24"/>
        </w:rPr>
        <w:t>tulu oli üle 40 000 000 euro ja kui konsolideerimisgrupi</w:t>
      </w:r>
      <w:r w:rsidR="00901DC8">
        <w:rPr>
          <w:rFonts w:ascii="Times New Roman" w:hAnsi="Times New Roman" w:cs="Times New Roman"/>
          <w:bCs/>
          <w:sz w:val="24"/>
          <w:szCs w:val="24"/>
        </w:rPr>
        <w:t>s</w:t>
      </w:r>
      <w:r w:rsidRPr="00996790">
        <w:rPr>
          <w:rFonts w:ascii="Times New Roman" w:hAnsi="Times New Roman" w:cs="Times New Roman"/>
          <w:bCs/>
          <w:sz w:val="24"/>
          <w:szCs w:val="24"/>
        </w:rPr>
        <w:t xml:space="preserve"> ei ole </w:t>
      </w:r>
      <w:r w:rsidR="00901DC8">
        <w:rPr>
          <w:rFonts w:ascii="Times New Roman" w:hAnsi="Times New Roman" w:cs="Times New Roman"/>
          <w:bCs/>
          <w:sz w:val="24"/>
          <w:szCs w:val="24"/>
        </w:rPr>
        <w:t xml:space="preserve">muud </w:t>
      </w:r>
      <w:r w:rsidRPr="00996790">
        <w:rPr>
          <w:rFonts w:ascii="Times New Roman" w:hAnsi="Times New Roman" w:cs="Times New Roman"/>
          <w:bCs/>
          <w:sz w:val="24"/>
          <w:szCs w:val="24"/>
        </w:rPr>
        <w:t>tütarettevõtjat</w:t>
      </w:r>
      <w:r w:rsidR="00901DC8">
        <w:rPr>
          <w:rFonts w:ascii="Times New Roman" w:hAnsi="Times New Roman" w:cs="Times New Roman"/>
          <w:bCs/>
          <w:sz w:val="24"/>
          <w:szCs w:val="24"/>
        </w:rPr>
        <w:t>, kellele see kohustus kohaldub</w:t>
      </w:r>
      <w:r w:rsidRPr="00996790">
        <w:rPr>
          <w:rFonts w:ascii="Times New Roman" w:hAnsi="Times New Roman" w:cs="Times New Roman"/>
          <w:bCs/>
          <w:sz w:val="24"/>
          <w:szCs w:val="24"/>
        </w:rPr>
        <w:t>.</w:t>
      </w:r>
      <w:commentRangeStart w:id="18"/>
      <w:ins w:id="19" w:author="Katariina Kärsten" w:date="2024-03-19T16:56:00Z">
        <w:r w:rsidR="00ED5C0A">
          <w:rPr>
            <w:rFonts w:ascii="Times New Roman" w:hAnsi="Times New Roman" w:cs="Times New Roman"/>
            <w:bCs/>
            <w:sz w:val="24"/>
            <w:szCs w:val="24"/>
          </w:rPr>
          <w:t>“;</w:t>
        </w:r>
        <w:commentRangeEnd w:id="18"/>
        <w:r w:rsidR="00ED5C0A">
          <w:rPr>
            <w:rStyle w:val="Kommentaariviide"/>
          </w:rPr>
          <w:commentReference w:id="18"/>
        </w:r>
      </w:ins>
    </w:p>
    <w:p w14:paraId="5C0E416E" w14:textId="77777777" w:rsidR="00F66CE1" w:rsidRPr="00996790" w:rsidRDefault="00F66CE1" w:rsidP="00860C81">
      <w:pPr>
        <w:jc w:val="both"/>
        <w:rPr>
          <w:rFonts w:ascii="Times New Roman" w:hAnsi="Times New Roman" w:cs="Times New Roman"/>
          <w:bCs/>
          <w:sz w:val="24"/>
          <w:szCs w:val="24"/>
        </w:rPr>
      </w:pPr>
    </w:p>
    <w:p w14:paraId="1D6EEB06" w14:textId="4B67AEF4" w:rsidR="00F66CE1" w:rsidRPr="00996790" w:rsidRDefault="00F66CE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5</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paragrahvi</w:t>
      </w:r>
      <w:r w:rsidR="00DD0BEC" w:rsidRPr="00996790">
        <w:rPr>
          <w:rFonts w:ascii="Times New Roman" w:hAnsi="Times New Roman" w:cs="Times New Roman"/>
          <w:bCs/>
          <w:sz w:val="24"/>
          <w:szCs w:val="24"/>
        </w:rPr>
        <w:t>s</w:t>
      </w:r>
      <w:r w:rsidRPr="00996790">
        <w:rPr>
          <w:rFonts w:ascii="Times New Roman" w:hAnsi="Times New Roman" w:cs="Times New Roman"/>
          <w:bCs/>
          <w:sz w:val="24"/>
          <w:szCs w:val="24"/>
        </w:rPr>
        <w:t xml:space="preserve"> 31</w:t>
      </w:r>
      <w:r w:rsidRPr="00996790">
        <w:rPr>
          <w:rFonts w:ascii="Times New Roman" w:hAnsi="Times New Roman" w:cs="Times New Roman"/>
          <w:bCs/>
          <w:sz w:val="24"/>
          <w:szCs w:val="24"/>
          <w:vertAlign w:val="superscript"/>
        </w:rPr>
        <w:t xml:space="preserve">1 </w:t>
      </w:r>
      <w:r w:rsidRPr="00996790">
        <w:rPr>
          <w:rFonts w:ascii="Times New Roman" w:hAnsi="Times New Roman" w:cs="Times New Roman"/>
          <w:bCs/>
          <w:sz w:val="24"/>
          <w:szCs w:val="24"/>
        </w:rPr>
        <w:t>asendatakse tekstiosa „§ 24 lõigetes 1</w:t>
      </w:r>
      <w:r w:rsidR="00892733">
        <w:rPr>
          <w:rFonts w:ascii="Times New Roman" w:hAnsi="Times New Roman" w:cs="Times New Roman"/>
          <w:bCs/>
          <w:sz w:val="24"/>
          <w:szCs w:val="24"/>
        </w:rPr>
        <w:t>–</w:t>
      </w:r>
      <w:r w:rsidRPr="00996790">
        <w:rPr>
          <w:rFonts w:ascii="Times New Roman" w:hAnsi="Times New Roman" w:cs="Times New Roman"/>
          <w:bCs/>
          <w:sz w:val="24"/>
          <w:szCs w:val="24"/>
        </w:rPr>
        <w:t>4“ tekstiosaga „§ 24 lõi</w:t>
      </w:r>
      <w:r w:rsidR="0000062C">
        <w:rPr>
          <w:rFonts w:ascii="Times New Roman" w:hAnsi="Times New Roman" w:cs="Times New Roman"/>
          <w:bCs/>
          <w:sz w:val="24"/>
          <w:szCs w:val="24"/>
        </w:rPr>
        <w:t>getes</w:t>
      </w:r>
      <w:r w:rsidRPr="00996790">
        <w:rPr>
          <w:rFonts w:ascii="Times New Roman" w:hAnsi="Times New Roman" w:cs="Times New Roman"/>
          <w:bCs/>
          <w:sz w:val="24"/>
          <w:szCs w:val="24"/>
        </w:rPr>
        <w:t xml:space="preserve"> </w:t>
      </w:r>
      <w:r w:rsidR="00605BB4" w:rsidRPr="00996790">
        <w:rPr>
          <w:rFonts w:ascii="Times New Roman" w:hAnsi="Times New Roman" w:cs="Times New Roman"/>
          <w:bCs/>
          <w:sz w:val="24"/>
          <w:szCs w:val="24"/>
        </w:rPr>
        <w:t>1 ja 7–9“</w:t>
      </w:r>
      <w:r w:rsidRPr="00996790">
        <w:rPr>
          <w:rFonts w:ascii="Times New Roman" w:hAnsi="Times New Roman" w:cs="Times New Roman"/>
          <w:bCs/>
          <w:sz w:val="24"/>
          <w:szCs w:val="24"/>
        </w:rPr>
        <w:t>;</w:t>
      </w:r>
    </w:p>
    <w:bookmarkEnd w:id="17"/>
    <w:p w14:paraId="759E53A6" w14:textId="77777777" w:rsidR="00A00C36" w:rsidRPr="00996790" w:rsidRDefault="00A00C36" w:rsidP="00860C81">
      <w:pPr>
        <w:jc w:val="both"/>
        <w:rPr>
          <w:rFonts w:ascii="Times New Roman" w:hAnsi="Times New Roman" w:cs="Times New Roman"/>
          <w:bCs/>
          <w:sz w:val="24"/>
          <w:szCs w:val="24"/>
        </w:rPr>
      </w:pPr>
    </w:p>
    <w:p w14:paraId="7BA27ED5" w14:textId="7D34F474"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6</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w:t>
      </w:r>
      <w:r w:rsidR="004B6DF0" w:rsidRPr="00996790">
        <w:rPr>
          <w:rFonts w:ascii="Times New Roman" w:hAnsi="Times New Roman" w:cs="Times New Roman"/>
          <w:bCs/>
          <w:sz w:val="24"/>
          <w:szCs w:val="24"/>
        </w:rPr>
        <w:t>paragrahvi 45</w:t>
      </w:r>
      <w:r w:rsidR="004B6DF0" w:rsidRPr="00996790">
        <w:rPr>
          <w:rFonts w:ascii="Times New Roman" w:hAnsi="Times New Roman" w:cs="Times New Roman"/>
          <w:bCs/>
          <w:sz w:val="24"/>
          <w:szCs w:val="24"/>
          <w:vertAlign w:val="superscript"/>
        </w:rPr>
        <w:t xml:space="preserve">2 </w:t>
      </w:r>
      <w:r w:rsidR="004B6DF0" w:rsidRPr="00996790">
        <w:rPr>
          <w:rFonts w:ascii="Times New Roman" w:hAnsi="Times New Roman" w:cs="Times New Roman"/>
          <w:bCs/>
          <w:sz w:val="24"/>
          <w:szCs w:val="24"/>
        </w:rPr>
        <w:t>lõikest 1 jäetakse välja tekstiosa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29.06.2013, lk 19),“;</w:t>
      </w:r>
    </w:p>
    <w:p w14:paraId="23E8A42C" w14:textId="77777777" w:rsidR="00A00C36" w:rsidRPr="00996790" w:rsidRDefault="00A00C36" w:rsidP="00860C81">
      <w:pPr>
        <w:jc w:val="both"/>
        <w:rPr>
          <w:rFonts w:ascii="Times New Roman" w:hAnsi="Times New Roman" w:cs="Times New Roman"/>
          <w:bCs/>
          <w:sz w:val="24"/>
          <w:szCs w:val="24"/>
        </w:rPr>
      </w:pPr>
    </w:p>
    <w:p w14:paraId="2EEEE9F4" w14:textId="7392F123"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7</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seadust täiendatakse </w:t>
      </w:r>
      <w:r w:rsidR="00892733">
        <w:rPr>
          <w:rFonts w:ascii="Times New Roman" w:hAnsi="Times New Roman" w:cs="Times New Roman"/>
          <w:bCs/>
          <w:sz w:val="24"/>
          <w:szCs w:val="24"/>
        </w:rPr>
        <w:t>§-ga</w:t>
      </w:r>
      <w:r w:rsidRPr="00996790">
        <w:rPr>
          <w:rFonts w:ascii="Times New Roman" w:hAnsi="Times New Roman" w:cs="Times New Roman"/>
          <w:bCs/>
          <w:sz w:val="24"/>
          <w:szCs w:val="24"/>
        </w:rPr>
        <w:t xml:space="preserve"> 61</w:t>
      </w:r>
      <w:r w:rsidRPr="00996790">
        <w:rPr>
          <w:rFonts w:ascii="Times New Roman" w:hAnsi="Times New Roman" w:cs="Times New Roman"/>
          <w:bCs/>
          <w:sz w:val="24"/>
          <w:szCs w:val="24"/>
          <w:vertAlign w:val="superscript"/>
        </w:rPr>
        <w:t>3</w:t>
      </w:r>
      <w:r w:rsidRPr="00996790">
        <w:rPr>
          <w:rFonts w:ascii="Times New Roman" w:hAnsi="Times New Roman" w:cs="Times New Roman"/>
          <w:bCs/>
          <w:sz w:val="24"/>
          <w:szCs w:val="24"/>
        </w:rPr>
        <w:t xml:space="preserve"> järgmises sõnastuses:</w:t>
      </w:r>
    </w:p>
    <w:p w14:paraId="1E91F170" w14:textId="3D3A2B86" w:rsidR="00A00C36" w:rsidRPr="00996790" w:rsidRDefault="00A00C36" w:rsidP="00860C81">
      <w:pPr>
        <w:jc w:val="both"/>
        <w:rPr>
          <w:rFonts w:ascii="Times New Roman" w:hAnsi="Times New Roman" w:cs="Times New Roman"/>
          <w:b/>
          <w:sz w:val="24"/>
          <w:szCs w:val="24"/>
        </w:rPr>
      </w:pPr>
      <w:r w:rsidRPr="00996790">
        <w:rPr>
          <w:rFonts w:ascii="Times New Roman" w:hAnsi="Times New Roman" w:cs="Times New Roman"/>
          <w:bCs/>
          <w:sz w:val="24"/>
          <w:szCs w:val="24"/>
        </w:rPr>
        <w:t>„</w:t>
      </w:r>
      <w:r w:rsidRPr="00996790">
        <w:rPr>
          <w:rFonts w:ascii="Times New Roman" w:hAnsi="Times New Roman" w:cs="Times New Roman"/>
          <w:b/>
          <w:sz w:val="24"/>
          <w:szCs w:val="24"/>
        </w:rPr>
        <w:t>§ 61</w:t>
      </w:r>
      <w:r w:rsidRPr="00996790">
        <w:rPr>
          <w:rFonts w:ascii="Times New Roman" w:hAnsi="Times New Roman" w:cs="Times New Roman"/>
          <w:b/>
          <w:sz w:val="24"/>
          <w:szCs w:val="24"/>
          <w:vertAlign w:val="superscript"/>
        </w:rPr>
        <w:t>3</w:t>
      </w:r>
      <w:r w:rsidRPr="00996790">
        <w:rPr>
          <w:rFonts w:ascii="Times New Roman" w:hAnsi="Times New Roman" w:cs="Times New Roman"/>
          <w:b/>
          <w:sz w:val="24"/>
          <w:szCs w:val="24"/>
        </w:rPr>
        <w:t>. Konsolideerimisgrupi erisused</w:t>
      </w:r>
      <w:ins w:id="20" w:author="Katariina Kärsten" w:date="2024-03-19T17:04:00Z">
        <w:r w:rsidR="009D3DE5">
          <w:rPr>
            <w:rFonts w:ascii="Times New Roman" w:hAnsi="Times New Roman" w:cs="Times New Roman"/>
            <w:b/>
            <w:sz w:val="24"/>
            <w:szCs w:val="24"/>
          </w:rPr>
          <w:t xml:space="preserve"> </w:t>
        </w:r>
        <w:commentRangeStart w:id="21"/>
        <w:proofErr w:type="spellStart"/>
        <w:r w:rsidR="009D3DE5">
          <w:rPr>
            <w:rFonts w:ascii="Times New Roman" w:hAnsi="Times New Roman" w:cs="Times New Roman"/>
            <w:b/>
            <w:sz w:val="24"/>
            <w:szCs w:val="24"/>
          </w:rPr>
          <w:t>kestlikkusaruande</w:t>
        </w:r>
        <w:proofErr w:type="spellEnd"/>
        <w:r w:rsidR="009D3DE5">
          <w:rPr>
            <w:rFonts w:ascii="Times New Roman" w:hAnsi="Times New Roman" w:cs="Times New Roman"/>
            <w:b/>
            <w:sz w:val="24"/>
            <w:szCs w:val="24"/>
          </w:rPr>
          <w:t xml:space="preserve"> esitamisel</w:t>
        </w:r>
      </w:ins>
      <w:commentRangeEnd w:id="21"/>
      <w:ins w:id="22" w:author="Katariina Kärsten" w:date="2024-03-19T17:07:00Z">
        <w:r w:rsidR="009D3DE5">
          <w:rPr>
            <w:rStyle w:val="Kommentaariviide"/>
          </w:rPr>
          <w:commentReference w:id="21"/>
        </w:r>
      </w:ins>
    </w:p>
    <w:p w14:paraId="5FE80737" w14:textId="77777777" w:rsidR="00A00C36" w:rsidRPr="00996790" w:rsidRDefault="00A00C36" w:rsidP="00860C81">
      <w:pPr>
        <w:jc w:val="both"/>
        <w:rPr>
          <w:rFonts w:ascii="Times New Roman" w:hAnsi="Times New Roman" w:cs="Times New Roman"/>
          <w:bCs/>
          <w:sz w:val="24"/>
          <w:szCs w:val="24"/>
        </w:rPr>
      </w:pPr>
    </w:p>
    <w:p w14:paraId="6369A54A" w14:textId="27DE8916"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 </w:t>
      </w:r>
      <w:bookmarkStart w:id="23" w:name="_Hlk149056139"/>
      <w:r w:rsidRPr="00996790">
        <w:rPr>
          <w:rFonts w:ascii="Times New Roman" w:hAnsi="Times New Roman" w:cs="Times New Roman"/>
          <w:bCs/>
          <w:sz w:val="24"/>
          <w:szCs w:val="24"/>
        </w:rPr>
        <w:t xml:space="preserve">Kui konsolideerimisgrupi lõplik emaettevõtja asub kolmandas riigis, võib </w:t>
      </w:r>
      <w:r w:rsidR="00CF2F24" w:rsidRPr="00996790">
        <w:rPr>
          <w:rFonts w:ascii="Times New Roman" w:hAnsi="Times New Roman" w:cs="Times New Roman"/>
          <w:bCs/>
          <w:sz w:val="24"/>
          <w:szCs w:val="24"/>
        </w:rPr>
        <w:t xml:space="preserve">üks konsolideerimisgrupi liikmesriigis asutatud tütarettevõtja, mille käive liikmesriikides oli vähemalt ühel viimasest viiest </w:t>
      </w:r>
      <w:r w:rsidR="00175CE2" w:rsidRPr="00996790">
        <w:rPr>
          <w:rFonts w:ascii="Times New Roman" w:hAnsi="Times New Roman" w:cs="Times New Roman"/>
          <w:bCs/>
          <w:sz w:val="24"/>
          <w:szCs w:val="24"/>
        </w:rPr>
        <w:t>majandusa</w:t>
      </w:r>
      <w:r w:rsidR="00CF2F24" w:rsidRPr="00996790">
        <w:rPr>
          <w:rFonts w:ascii="Times New Roman" w:hAnsi="Times New Roman" w:cs="Times New Roman"/>
          <w:bCs/>
          <w:sz w:val="24"/>
          <w:szCs w:val="24"/>
        </w:rPr>
        <w:t xml:space="preserve">astast konsolideeritud alusel suurim, </w:t>
      </w:r>
      <w:r w:rsidRPr="00996790">
        <w:rPr>
          <w:rFonts w:ascii="Times New Roman" w:hAnsi="Times New Roman" w:cs="Times New Roman"/>
          <w:bCs/>
          <w:sz w:val="24"/>
          <w:szCs w:val="24"/>
        </w:rPr>
        <w:t xml:space="preserve">koostada </w:t>
      </w:r>
      <w:r w:rsidR="00CF2F24" w:rsidRPr="00996790">
        <w:rPr>
          <w:rFonts w:ascii="Times New Roman" w:hAnsi="Times New Roman" w:cs="Times New Roman"/>
          <w:bCs/>
          <w:sz w:val="24"/>
          <w:szCs w:val="24"/>
        </w:rPr>
        <w:t xml:space="preserve">konsolideeritud </w:t>
      </w:r>
      <w:proofErr w:type="spellStart"/>
      <w:r w:rsidR="00CF2F24" w:rsidRPr="00996790">
        <w:rPr>
          <w:rFonts w:ascii="Times New Roman" w:hAnsi="Times New Roman" w:cs="Times New Roman"/>
          <w:bCs/>
          <w:sz w:val="24"/>
          <w:szCs w:val="24"/>
        </w:rPr>
        <w:t>kestlikkusaruande</w:t>
      </w:r>
      <w:proofErr w:type="spellEnd"/>
      <w:r w:rsidR="00CF2F24" w:rsidRPr="00996790">
        <w:rPr>
          <w:rFonts w:ascii="Times New Roman" w:hAnsi="Times New Roman" w:cs="Times New Roman"/>
          <w:bCs/>
          <w:sz w:val="24"/>
          <w:szCs w:val="24"/>
        </w:rPr>
        <w:t xml:space="preserve"> liikmesriigis asutatud konsolideerimisgrupi ulatuses </w:t>
      </w:r>
      <w:r w:rsidRPr="00996790">
        <w:rPr>
          <w:rFonts w:ascii="Times New Roman" w:hAnsi="Times New Roman" w:cs="Times New Roman"/>
          <w:bCs/>
          <w:sz w:val="24"/>
          <w:szCs w:val="24"/>
        </w:rPr>
        <w:t xml:space="preserve">aruandeperioodide kohta, mis lõpevad hiljemalt 2030. aasta 6. jaanuaril. </w:t>
      </w:r>
    </w:p>
    <w:bookmarkEnd w:id="23"/>
    <w:p w14:paraId="66F6FFB1" w14:textId="77777777" w:rsidR="00A00C36" w:rsidRPr="00996790" w:rsidRDefault="00A00C36" w:rsidP="00860C81">
      <w:pPr>
        <w:jc w:val="both"/>
        <w:rPr>
          <w:rFonts w:ascii="Times New Roman" w:hAnsi="Times New Roman" w:cs="Times New Roman"/>
          <w:bCs/>
          <w:sz w:val="24"/>
          <w:szCs w:val="24"/>
        </w:rPr>
      </w:pPr>
    </w:p>
    <w:p w14:paraId="18107D53" w14:textId="38E3F7B1"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Käesoleva paragrahvi lõikes 1 nimetatud </w:t>
      </w:r>
      <w:proofErr w:type="spellStart"/>
      <w:r w:rsidRPr="00996790">
        <w:rPr>
          <w:rFonts w:ascii="Times New Roman" w:hAnsi="Times New Roman" w:cs="Times New Roman"/>
          <w:bCs/>
          <w:sz w:val="24"/>
          <w:szCs w:val="24"/>
        </w:rPr>
        <w:t>kestlikkusaruandes</w:t>
      </w:r>
      <w:proofErr w:type="spellEnd"/>
      <w:r w:rsidRPr="00996790">
        <w:rPr>
          <w:rFonts w:ascii="Times New Roman" w:hAnsi="Times New Roman" w:cs="Times New Roman"/>
          <w:bCs/>
          <w:sz w:val="24"/>
          <w:szCs w:val="24"/>
        </w:rPr>
        <w:t xml:space="preserve"> võib esitada vaid </w:t>
      </w:r>
      <w:r w:rsidR="00597B7F" w:rsidRPr="00996790">
        <w:rPr>
          <w:rFonts w:ascii="Times New Roman" w:hAnsi="Times New Roman" w:cs="Times New Roman"/>
          <w:bCs/>
          <w:sz w:val="24"/>
          <w:szCs w:val="24"/>
        </w:rPr>
        <w:t xml:space="preserve">Euroopa Parlamendi ja nõukogu </w:t>
      </w:r>
      <w:r w:rsidRPr="00996790">
        <w:rPr>
          <w:rFonts w:ascii="Times New Roman" w:hAnsi="Times New Roman" w:cs="Times New Roman"/>
          <w:bCs/>
          <w:sz w:val="24"/>
          <w:szCs w:val="24"/>
        </w:rPr>
        <w:t>määruse (EL) 2020/852</w:t>
      </w:r>
      <w:commentRangeStart w:id="24"/>
      <w:del w:id="25" w:author="Katariina Kärsten" w:date="2024-03-19T17:01:00Z">
        <w:r w:rsidR="00597B7F" w:rsidRPr="00996790" w:rsidDel="009D3DE5">
          <w:rPr>
            <w:rFonts w:ascii="Times New Roman" w:hAnsi="Times New Roman" w:cs="Times New Roman"/>
            <w:bCs/>
            <w:sz w:val="24"/>
            <w:szCs w:val="24"/>
          </w:rPr>
          <w:delText>, millega kehtestatakse kestlike investeeringute hõlbustamise raamistik ja muudetakse määrust (EL) 2019/2088 (ELT L 165, lk 13)</w:delText>
        </w:r>
        <w:r w:rsidR="00074EE2" w:rsidDel="009D3DE5">
          <w:rPr>
            <w:rFonts w:ascii="Times New Roman" w:hAnsi="Times New Roman" w:cs="Times New Roman"/>
            <w:bCs/>
            <w:sz w:val="24"/>
            <w:szCs w:val="24"/>
          </w:rPr>
          <w:delText>,</w:delText>
        </w:r>
      </w:del>
      <w:commentRangeEnd w:id="24"/>
      <w:r w:rsidR="009D3DE5">
        <w:rPr>
          <w:rStyle w:val="Kommentaariviide"/>
        </w:rPr>
        <w:commentReference w:id="24"/>
      </w:r>
      <w:r w:rsidRPr="00996790">
        <w:rPr>
          <w:rFonts w:ascii="Times New Roman" w:hAnsi="Times New Roman" w:cs="Times New Roman"/>
          <w:bCs/>
          <w:sz w:val="24"/>
          <w:szCs w:val="24"/>
        </w:rPr>
        <w:t xml:space="preserve"> artiklis 8 sätestatud avalikustatava teabe.</w:t>
      </w:r>
    </w:p>
    <w:p w14:paraId="4BA48955" w14:textId="77777777" w:rsidR="00A00C36" w:rsidRPr="00996790" w:rsidRDefault="00A00C36" w:rsidP="00860C81">
      <w:pPr>
        <w:jc w:val="both"/>
        <w:rPr>
          <w:rFonts w:ascii="Times New Roman" w:hAnsi="Times New Roman" w:cs="Times New Roman"/>
          <w:bCs/>
          <w:sz w:val="24"/>
          <w:szCs w:val="24"/>
        </w:rPr>
      </w:pPr>
    </w:p>
    <w:p w14:paraId="023553DB" w14:textId="73E4F70B"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CF2F24" w:rsidRPr="00996790">
        <w:rPr>
          <w:rFonts w:ascii="Times New Roman" w:hAnsi="Times New Roman" w:cs="Times New Roman"/>
          <w:bCs/>
          <w:sz w:val="24"/>
          <w:szCs w:val="24"/>
        </w:rPr>
        <w:t>3</w:t>
      </w:r>
      <w:r w:rsidRPr="00996790">
        <w:rPr>
          <w:rFonts w:ascii="Times New Roman" w:hAnsi="Times New Roman" w:cs="Times New Roman"/>
          <w:bCs/>
          <w:sz w:val="24"/>
          <w:szCs w:val="24"/>
        </w:rPr>
        <w:t xml:space="preserve">) Käesoleva paragrahvi lõikes 1 </w:t>
      </w:r>
      <w:bookmarkStart w:id="26" w:name="_Hlk151534580"/>
      <w:r w:rsidRPr="00996790">
        <w:rPr>
          <w:rFonts w:ascii="Times New Roman" w:hAnsi="Times New Roman" w:cs="Times New Roman"/>
          <w:bCs/>
          <w:sz w:val="24"/>
          <w:szCs w:val="24"/>
        </w:rPr>
        <w:t xml:space="preserve">nimetatud </w:t>
      </w:r>
      <w:proofErr w:type="spellStart"/>
      <w:r w:rsidRPr="00996790">
        <w:rPr>
          <w:rFonts w:ascii="Times New Roman" w:hAnsi="Times New Roman" w:cs="Times New Roman"/>
          <w:bCs/>
          <w:sz w:val="24"/>
          <w:szCs w:val="24"/>
        </w:rPr>
        <w:t>kestlikkusaruanne</w:t>
      </w:r>
      <w:proofErr w:type="spellEnd"/>
      <w:r w:rsidRPr="00996790">
        <w:rPr>
          <w:rFonts w:ascii="Times New Roman" w:hAnsi="Times New Roman" w:cs="Times New Roman"/>
          <w:bCs/>
          <w:sz w:val="24"/>
          <w:szCs w:val="24"/>
        </w:rPr>
        <w:t xml:space="preserve"> koostatakse ja avaldatakse vastavalt Euroopa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standardile.</w:t>
      </w:r>
    </w:p>
    <w:bookmarkEnd w:id="26"/>
    <w:p w14:paraId="1384DD02" w14:textId="77777777" w:rsidR="000E1F00" w:rsidRPr="00996790" w:rsidRDefault="000E1F00" w:rsidP="00860C81">
      <w:pPr>
        <w:jc w:val="both"/>
        <w:rPr>
          <w:rFonts w:ascii="Times New Roman" w:hAnsi="Times New Roman" w:cs="Times New Roman"/>
          <w:bCs/>
          <w:sz w:val="24"/>
          <w:szCs w:val="24"/>
        </w:rPr>
      </w:pPr>
    </w:p>
    <w:p w14:paraId="52DEA118" w14:textId="4A728B78" w:rsidR="00A00C36" w:rsidRPr="00996790" w:rsidRDefault="00A00C3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CF2F24" w:rsidRPr="00996790">
        <w:rPr>
          <w:rFonts w:ascii="Times New Roman" w:hAnsi="Times New Roman" w:cs="Times New Roman"/>
          <w:bCs/>
          <w:sz w:val="24"/>
          <w:szCs w:val="24"/>
        </w:rPr>
        <w:t>4</w:t>
      </w:r>
      <w:r w:rsidRPr="00996790">
        <w:rPr>
          <w:rFonts w:ascii="Times New Roman" w:hAnsi="Times New Roman" w:cs="Times New Roman"/>
          <w:bCs/>
          <w:sz w:val="24"/>
          <w:szCs w:val="24"/>
        </w:rPr>
        <w:t>) Käesoleva seaduse § 29 lõikes 5 sätestatud erandi kohaldamisel käsit</w:t>
      </w:r>
      <w:r w:rsidR="000B7499" w:rsidRPr="00996790">
        <w:rPr>
          <w:rFonts w:ascii="Times New Roman" w:hAnsi="Times New Roman" w:cs="Times New Roman"/>
          <w:bCs/>
          <w:sz w:val="24"/>
          <w:szCs w:val="24"/>
        </w:rPr>
        <w:t>letakse</w:t>
      </w:r>
      <w:r w:rsidRPr="00996790">
        <w:rPr>
          <w:rFonts w:ascii="Times New Roman" w:hAnsi="Times New Roman" w:cs="Times New Roman"/>
          <w:bCs/>
          <w:sz w:val="24"/>
          <w:szCs w:val="24"/>
        </w:rPr>
        <w:t xml:space="preserve"> konsolideeritud </w:t>
      </w:r>
      <w:proofErr w:type="spellStart"/>
      <w:r w:rsidRPr="00996790">
        <w:rPr>
          <w:rFonts w:ascii="Times New Roman" w:hAnsi="Times New Roman" w:cs="Times New Roman"/>
          <w:bCs/>
          <w:sz w:val="24"/>
          <w:szCs w:val="24"/>
        </w:rPr>
        <w:t>kestlikkusaruannet</w:t>
      </w:r>
      <w:proofErr w:type="spellEnd"/>
      <w:r w:rsidRPr="00996790">
        <w:rPr>
          <w:rFonts w:ascii="Times New Roman" w:hAnsi="Times New Roman" w:cs="Times New Roman"/>
          <w:bCs/>
          <w:sz w:val="24"/>
          <w:szCs w:val="24"/>
        </w:rPr>
        <w:t xml:space="preserve"> </w:t>
      </w:r>
      <w:r w:rsidR="000B7499" w:rsidRPr="00996790">
        <w:rPr>
          <w:rFonts w:ascii="Times New Roman" w:hAnsi="Times New Roman" w:cs="Times New Roman"/>
          <w:bCs/>
          <w:sz w:val="24"/>
          <w:szCs w:val="24"/>
        </w:rPr>
        <w:t xml:space="preserve">konsolideerimisgrupi </w:t>
      </w:r>
      <w:r w:rsidRPr="00996790">
        <w:rPr>
          <w:rFonts w:ascii="Times New Roman" w:hAnsi="Times New Roman" w:cs="Times New Roman"/>
          <w:bCs/>
          <w:sz w:val="24"/>
          <w:szCs w:val="24"/>
        </w:rPr>
        <w:t>aruandena</w:t>
      </w:r>
      <w:r w:rsidR="000B7499" w:rsidRPr="00996790">
        <w:rPr>
          <w:rFonts w:ascii="Times New Roman" w:hAnsi="Times New Roman" w:cs="Times New Roman"/>
          <w:bCs/>
          <w:sz w:val="24"/>
          <w:szCs w:val="24"/>
        </w:rPr>
        <w:t>.</w:t>
      </w:r>
      <w:r w:rsidRPr="00996790">
        <w:rPr>
          <w:rFonts w:ascii="Times New Roman" w:hAnsi="Times New Roman" w:cs="Times New Roman"/>
          <w:bCs/>
          <w:sz w:val="24"/>
          <w:szCs w:val="24"/>
        </w:rPr>
        <w:t xml:space="preserve"> Käesoleva paragrahvi lõike </w:t>
      </w:r>
      <w:r w:rsidR="00740D7F" w:rsidRPr="00996790">
        <w:rPr>
          <w:rFonts w:ascii="Times New Roman" w:hAnsi="Times New Roman" w:cs="Times New Roman"/>
          <w:bCs/>
          <w:sz w:val="24"/>
          <w:szCs w:val="24"/>
        </w:rPr>
        <w:t>2</w:t>
      </w:r>
      <w:r w:rsidRPr="00996790">
        <w:rPr>
          <w:rFonts w:ascii="Times New Roman" w:hAnsi="Times New Roman" w:cs="Times New Roman"/>
          <w:bCs/>
          <w:sz w:val="24"/>
          <w:szCs w:val="24"/>
        </w:rPr>
        <w:t xml:space="preserve"> kohaselt koostatud </w:t>
      </w:r>
      <w:proofErr w:type="spellStart"/>
      <w:r w:rsidRPr="00996790">
        <w:rPr>
          <w:rFonts w:ascii="Times New Roman" w:hAnsi="Times New Roman" w:cs="Times New Roman"/>
          <w:bCs/>
          <w:sz w:val="24"/>
          <w:szCs w:val="24"/>
        </w:rPr>
        <w:t>kestlikkusaruanne</w:t>
      </w:r>
      <w:proofErr w:type="spellEnd"/>
      <w:r w:rsidRPr="00996790">
        <w:rPr>
          <w:rFonts w:ascii="Times New Roman" w:hAnsi="Times New Roman" w:cs="Times New Roman"/>
          <w:bCs/>
          <w:sz w:val="24"/>
          <w:szCs w:val="24"/>
        </w:rPr>
        <w:t xml:space="preserve"> loetakse vastavaks käesoleva seaduse § </w:t>
      </w:r>
      <w:r w:rsidR="00740D7F" w:rsidRPr="00996790">
        <w:rPr>
          <w:rFonts w:ascii="Times New Roman" w:hAnsi="Times New Roman" w:cs="Times New Roman"/>
          <w:bCs/>
          <w:sz w:val="24"/>
          <w:szCs w:val="24"/>
        </w:rPr>
        <w:t xml:space="preserve">3 punktis </w:t>
      </w:r>
      <w:r w:rsidR="002B541F" w:rsidRPr="00996790">
        <w:rPr>
          <w:rFonts w:ascii="Times New Roman" w:hAnsi="Times New Roman" w:cs="Times New Roman"/>
          <w:bCs/>
          <w:sz w:val="24"/>
          <w:szCs w:val="24"/>
        </w:rPr>
        <w:t>9</w:t>
      </w:r>
      <w:r w:rsidR="002B541F" w:rsidRPr="00996790">
        <w:rPr>
          <w:rFonts w:ascii="Times New Roman" w:hAnsi="Times New Roman" w:cs="Times New Roman"/>
          <w:bCs/>
          <w:sz w:val="24"/>
          <w:szCs w:val="24"/>
          <w:vertAlign w:val="superscript"/>
        </w:rPr>
        <w:t>3</w:t>
      </w:r>
      <w:r w:rsidRPr="00996790">
        <w:rPr>
          <w:rFonts w:ascii="Times New Roman" w:hAnsi="Times New Roman" w:cs="Times New Roman"/>
          <w:bCs/>
          <w:sz w:val="24"/>
          <w:szCs w:val="24"/>
        </w:rPr>
        <w:t xml:space="preserve"> </w:t>
      </w:r>
      <w:r w:rsidR="00074EE2">
        <w:rPr>
          <w:rFonts w:ascii="Times New Roman" w:hAnsi="Times New Roman" w:cs="Times New Roman"/>
          <w:bCs/>
          <w:sz w:val="24"/>
          <w:szCs w:val="24"/>
        </w:rPr>
        <w:t>nimetatud</w:t>
      </w:r>
      <w:r w:rsidRPr="00996790">
        <w:rPr>
          <w:rFonts w:ascii="Times New Roman" w:hAnsi="Times New Roman" w:cs="Times New Roman"/>
          <w:bCs/>
          <w:sz w:val="24"/>
          <w:szCs w:val="24"/>
        </w:rPr>
        <w:t xml:space="preserve"> standarditele.“;</w:t>
      </w:r>
    </w:p>
    <w:p w14:paraId="18DC7B2D" w14:textId="77777777" w:rsidR="005A19C6" w:rsidRPr="00996790" w:rsidRDefault="005A19C6" w:rsidP="00860C81">
      <w:pPr>
        <w:jc w:val="both"/>
        <w:rPr>
          <w:rFonts w:ascii="Times New Roman" w:hAnsi="Times New Roman" w:cs="Times New Roman"/>
          <w:bCs/>
          <w:sz w:val="24"/>
          <w:szCs w:val="24"/>
        </w:rPr>
      </w:pPr>
    </w:p>
    <w:p w14:paraId="6AA8B802" w14:textId="5C35FF94" w:rsidR="00024E6F" w:rsidRPr="00996790" w:rsidRDefault="005A19C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8</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w:t>
      </w:r>
      <w:r w:rsidR="00024E6F" w:rsidRPr="00996790">
        <w:rPr>
          <w:rFonts w:ascii="Times New Roman" w:hAnsi="Times New Roman" w:cs="Times New Roman"/>
          <w:bCs/>
          <w:sz w:val="24"/>
          <w:szCs w:val="24"/>
        </w:rPr>
        <w:t>paragrahvi 62 täiendatakse lõi</w:t>
      </w:r>
      <w:r w:rsidR="00A86E30" w:rsidRPr="00996790">
        <w:rPr>
          <w:rFonts w:ascii="Times New Roman" w:hAnsi="Times New Roman" w:cs="Times New Roman"/>
          <w:bCs/>
          <w:sz w:val="24"/>
          <w:szCs w:val="24"/>
        </w:rPr>
        <w:t xml:space="preserve">getega </w:t>
      </w:r>
      <w:r w:rsidR="00024E6F" w:rsidRPr="00996790">
        <w:rPr>
          <w:rFonts w:ascii="Times New Roman" w:hAnsi="Times New Roman" w:cs="Times New Roman"/>
          <w:bCs/>
          <w:sz w:val="24"/>
          <w:szCs w:val="24"/>
        </w:rPr>
        <w:t>17</w:t>
      </w:r>
      <w:r w:rsidR="00A25018" w:rsidRPr="00996790">
        <w:rPr>
          <w:rFonts w:ascii="Times New Roman" w:hAnsi="Times New Roman" w:cs="Times New Roman"/>
          <w:bCs/>
          <w:sz w:val="24"/>
          <w:szCs w:val="24"/>
        </w:rPr>
        <w:t>–2</w:t>
      </w:r>
      <w:r w:rsidR="00EF56FF">
        <w:rPr>
          <w:rFonts w:ascii="Times New Roman" w:hAnsi="Times New Roman" w:cs="Times New Roman"/>
          <w:bCs/>
          <w:sz w:val="24"/>
          <w:szCs w:val="24"/>
        </w:rPr>
        <w:t>1</w:t>
      </w:r>
      <w:r w:rsidR="00024E6F" w:rsidRPr="00996790">
        <w:rPr>
          <w:rFonts w:ascii="Times New Roman" w:hAnsi="Times New Roman" w:cs="Times New Roman"/>
          <w:bCs/>
          <w:sz w:val="24"/>
          <w:szCs w:val="24"/>
        </w:rPr>
        <w:t xml:space="preserve"> järgmises sõnastuses:</w:t>
      </w:r>
    </w:p>
    <w:p w14:paraId="65CDDCE9" w14:textId="73513E49" w:rsidR="00C54EC3" w:rsidRPr="00996790" w:rsidRDefault="00A2501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C54EC3" w:rsidRPr="00996790">
        <w:rPr>
          <w:rFonts w:ascii="Times New Roman" w:hAnsi="Times New Roman" w:cs="Times New Roman"/>
          <w:bCs/>
          <w:sz w:val="24"/>
          <w:szCs w:val="24"/>
        </w:rPr>
        <w:t>(</w:t>
      </w:r>
      <w:r w:rsidRPr="00996790">
        <w:rPr>
          <w:rFonts w:ascii="Times New Roman" w:hAnsi="Times New Roman" w:cs="Times New Roman"/>
          <w:bCs/>
          <w:sz w:val="24"/>
          <w:szCs w:val="24"/>
        </w:rPr>
        <w:t>17</w:t>
      </w:r>
      <w:r w:rsidR="00C54EC3" w:rsidRPr="00996790">
        <w:rPr>
          <w:rFonts w:ascii="Times New Roman" w:hAnsi="Times New Roman" w:cs="Times New Roman"/>
          <w:bCs/>
          <w:sz w:val="24"/>
          <w:szCs w:val="24"/>
        </w:rPr>
        <w:t xml:space="preserve">) </w:t>
      </w:r>
      <w:r w:rsidR="003E44D7" w:rsidRPr="00996790">
        <w:rPr>
          <w:rFonts w:ascii="Times New Roman" w:hAnsi="Times New Roman" w:cs="Times New Roman"/>
          <w:bCs/>
          <w:sz w:val="24"/>
          <w:szCs w:val="24"/>
        </w:rPr>
        <w:t>Käesoleva seaduse § 24 lõiget 2 kohaldatakse ä</w:t>
      </w:r>
      <w:r w:rsidR="00C54EC3" w:rsidRPr="00996790">
        <w:rPr>
          <w:rFonts w:ascii="Times New Roman" w:hAnsi="Times New Roman" w:cs="Times New Roman"/>
          <w:bCs/>
          <w:sz w:val="24"/>
          <w:szCs w:val="24"/>
        </w:rPr>
        <w:t>riühingust suurettevõtja ja suur</w:t>
      </w:r>
      <w:r w:rsidR="003E44D7" w:rsidRPr="00996790">
        <w:rPr>
          <w:rFonts w:ascii="Times New Roman" w:hAnsi="Times New Roman" w:cs="Times New Roman"/>
          <w:bCs/>
          <w:sz w:val="24"/>
          <w:szCs w:val="24"/>
        </w:rPr>
        <w:t>e</w:t>
      </w:r>
      <w:r w:rsidR="00C54EC3" w:rsidRPr="00996790">
        <w:rPr>
          <w:rFonts w:ascii="Times New Roman" w:hAnsi="Times New Roman" w:cs="Times New Roman"/>
          <w:bCs/>
          <w:sz w:val="24"/>
          <w:szCs w:val="24"/>
        </w:rPr>
        <w:t xml:space="preserve"> konsolideerimisgrup</w:t>
      </w:r>
      <w:r w:rsidR="003E44D7" w:rsidRPr="00996790">
        <w:rPr>
          <w:rFonts w:ascii="Times New Roman" w:hAnsi="Times New Roman" w:cs="Times New Roman"/>
          <w:bCs/>
          <w:sz w:val="24"/>
          <w:szCs w:val="24"/>
        </w:rPr>
        <w:t>i</w:t>
      </w:r>
      <w:r w:rsidR="00C54EC3" w:rsidRPr="00996790">
        <w:rPr>
          <w:rFonts w:ascii="Times New Roman" w:hAnsi="Times New Roman" w:cs="Times New Roman"/>
          <w:bCs/>
          <w:sz w:val="24"/>
          <w:szCs w:val="24"/>
        </w:rPr>
        <w:t xml:space="preserve">, kes on audiitortegevuse seaduse § 13 </w:t>
      </w:r>
      <w:r w:rsidR="00645242">
        <w:rPr>
          <w:rFonts w:ascii="Times New Roman" w:hAnsi="Times New Roman" w:cs="Times New Roman"/>
          <w:bCs/>
          <w:sz w:val="24"/>
          <w:szCs w:val="24"/>
        </w:rPr>
        <w:t xml:space="preserve">lõike 1 punktis 1 </w:t>
      </w:r>
      <w:r w:rsidR="00C54EC3" w:rsidRPr="00996790">
        <w:rPr>
          <w:rFonts w:ascii="Times New Roman" w:hAnsi="Times New Roman" w:cs="Times New Roman"/>
          <w:bCs/>
          <w:sz w:val="24"/>
          <w:szCs w:val="24"/>
        </w:rPr>
        <w:t xml:space="preserve">nimetatud avaliku huvi üksus ja kelle keskmine töötajate arv majandusaasta jooksul on suurem kui </w:t>
      </w:r>
      <w:commentRangeStart w:id="27"/>
      <w:del w:id="28" w:author="Katariina Kärsten" w:date="2024-03-19T17:11:00Z">
        <w:r w:rsidR="00C54EC3" w:rsidRPr="00996790" w:rsidDel="00FE289E">
          <w:rPr>
            <w:rFonts w:ascii="Times New Roman" w:hAnsi="Times New Roman" w:cs="Times New Roman"/>
            <w:bCs/>
            <w:sz w:val="24"/>
            <w:szCs w:val="24"/>
          </w:rPr>
          <w:delText>viissada</w:delText>
        </w:r>
      </w:del>
      <w:ins w:id="29" w:author="Katariina Kärsten" w:date="2024-03-19T17:11:00Z">
        <w:r w:rsidR="00FE289E">
          <w:rPr>
            <w:rFonts w:ascii="Times New Roman" w:hAnsi="Times New Roman" w:cs="Times New Roman"/>
            <w:bCs/>
            <w:sz w:val="24"/>
            <w:szCs w:val="24"/>
          </w:rPr>
          <w:t>500</w:t>
        </w:r>
      </w:ins>
      <w:commentRangeEnd w:id="27"/>
      <w:ins w:id="30" w:author="Katariina Kärsten" w:date="2024-03-19T17:12:00Z">
        <w:r w:rsidR="00FE289E">
          <w:rPr>
            <w:rStyle w:val="Kommentaariviide"/>
          </w:rPr>
          <w:commentReference w:id="27"/>
        </w:r>
      </w:ins>
      <w:r w:rsidR="00C54EC3" w:rsidRPr="00996790">
        <w:rPr>
          <w:rFonts w:ascii="Times New Roman" w:hAnsi="Times New Roman" w:cs="Times New Roman"/>
          <w:bCs/>
          <w:sz w:val="24"/>
          <w:szCs w:val="24"/>
        </w:rPr>
        <w:t xml:space="preserve">, </w:t>
      </w:r>
      <w:commentRangeStart w:id="31"/>
      <w:r w:rsidR="00E86270">
        <w:rPr>
          <w:rFonts w:ascii="Times New Roman" w:hAnsi="Times New Roman" w:cs="Times New Roman"/>
          <w:bCs/>
          <w:sz w:val="24"/>
          <w:szCs w:val="24"/>
        </w:rPr>
        <w:t xml:space="preserve">aruandeperioodidele, mis algavad </w:t>
      </w:r>
      <w:r w:rsidR="00C54EC3" w:rsidRPr="00996790">
        <w:rPr>
          <w:rFonts w:ascii="Times New Roman" w:hAnsi="Times New Roman" w:cs="Times New Roman"/>
          <w:bCs/>
          <w:sz w:val="24"/>
          <w:szCs w:val="24"/>
        </w:rPr>
        <w:t xml:space="preserve">2024. aasta 1. jaanuaril </w:t>
      </w:r>
      <w:commentRangeEnd w:id="31"/>
      <w:r w:rsidR="00FE289E">
        <w:rPr>
          <w:rStyle w:val="Kommentaariviide"/>
        </w:rPr>
        <w:commentReference w:id="31"/>
      </w:r>
      <w:r w:rsidR="00C54EC3" w:rsidRPr="00996790">
        <w:rPr>
          <w:rFonts w:ascii="Times New Roman" w:hAnsi="Times New Roman" w:cs="Times New Roman"/>
          <w:bCs/>
          <w:sz w:val="24"/>
          <w:szCs w:val="24"/>
        </w:rPr>
        <w:t>või hiljem.</w:t>
      </w:r>
    </w:p>
    <w:p w14:paraId="25A0B129" w14:textId="77777777" w:rsidR="00C54EC3" w:rsidRPr="00996790" w:rsidRDefault="00C54EC3" w:rsidP="00860C81">
      <w:pPr>
        <w:jc w:val="both"/>
        <w:rPr>
          <w:rFonts w:ascii="Times New Roman" w:hAnsi="Times New Roman" w:cs="Times New Roman"/>
          <w:bCs/>
          <w:sz w:val="24"/>
          <w:szCs w:val="24"/>
        </w:rPr>
      </w:pPr>
    </w:p>
    <w:p w14:paraId="20B9358F" w14:textId="15DF1C15" w:rsidR="00C54EC3" w:rsidRPr="00996790" w:rsidRDefault="00C54EC3"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A25018" w:rsidRPr="00996790">
        <w:rPr>
          <w:rFonts w:ascii="Times New Roman" w:hAnsi="Times New Roman" w:cs="Times New Roman"/>
          <w:bCs/>
          <w:sz w:val="24"/>
          <w:szCs w:val="24"/>
        </w:rPr>
        <w:t>18</w:t>
      </w:r>
      <w:r w:rsidRPr="00996790">
        <w:rPr>
          <w:rFonts w:ascii="Times New Roman" w:hAnsi="Times New Roman" w:cs="Times New Roman"/>
          <w:bCs/>
          <w:sz w:val="24"/>
          <w:szCs w:val="24"/>
        </w:rPr>
        <w:t xml:space="preserve">) </w:t>
      </w:r>
      <w:bookmarkStart w:id="32" w:name="_Hlk152149292"/>
      <w:r w:rsidR="003E44D7" w:rsidRPr="00996790">
        <w:rPr>
          <w:rFonts w:ascii="Times New Roman" w:hAnsi="Times New Roman" w:cs="Times New Roman"/>
          <w:bCs/>
          <w:sz w:val="24"/>
          <w:szCs w:val="24"/>
        </w:rPr>
        <w:t xml:space="preserve">Käesoleva seaduse § 24 lõiget 2 kohaldatakse </w:t>
      </w:r>
      <w:bookmarkEnd w:id="32"/>
      <w:r w:rsidR="003E44D7" w:rsidRPr="00996790">
        <w:rPr>
          <w:rFonts w:ascii="Times New Roman" w:hAnsi="Times New Roman" w:cs="Times New Roman"/>
          <w:bCs/>
          <w:sz w:val="24"/>
          <w:szCs w:val="24"/>
        </w:rPr>
        <w:t>ä</w:t>
      </w:r>
      <w:r w:rsidRPr="00996790">
        <w:rPr>
          <w:rFonts w:ascii="Times New Roman" w:hAnsi="Times New Roman" w:cs="Times New Roman"/>
          <w:bCs/>
          <w:sz w:val="24"/>
          <w:szCs w:val="24"/>
        </w:rPr>
        <w:t>riühingust suurettevõtja ja suur</w:t>
      </w:r>
      <w:r w:rsidR="003E44D7" w:rsidRPr="00996790">
        <w:rPr>
          <w:rFonts w:ascii="Times New Roman" w:hAnsi="Times New Roman" w:cs="Times New Roman"/>
          <w:bCs/>
          <w:sz w:val="24"/>
          <w:szCs w:val="24"/>
        </w:rPr>
        <w:t>e</w:t>
      </w:r>
      <w:r w:rsidRPr="00996790">
        <w:rPr>
          <w:rFonts w:ascii="Times New Roman" w:hAnsi="Times New Roman" w:cs="Times New Roman"/>
          <w:bCs/>
          <w:sz w:val="24"/>
          <w:szCs w:val="24"/>
        </w:rPr>
        <w:t xml:space="preserve"> konsolideerimisgrup</w:t>
      </w:r>
      <w:r w:rsidR="003E44D7" w:rsidRPr="00996790">
        <w:rPr>
          <w:rFonts w:ascii="Times New Roman" w:hAnsi="Times New Roman" w:cs="Times New Roman"/>
          <w:bCs/>
          <w:sz w:val="24"/>
          <w:szCs w:val="24"/>
        </w:rPr>
        <w:t>i</w:t>
      </w:r>
      <w:r w:rsidR="007303E4" w:rsidRPr="00996790">
        <w:rPr>
          <w:rFonts w:ascii="Times New Roman" w:hAnsi="Times New Roman" w:cs="Times New Roman"/>
          <w:bCs/>
          <w:sz w:val="24"/>
          <w:szCs w:val="24"/>
        </w:rPr>
        <w:t xml:space="preserve"> </w:t>
      </w:r>
      <w:r w:rsidR="00E86270">
        <w:rPr>
          <w:rFonts w:ascii="Times New Roman" w:hAnsi="Times New Roman" w:cs="Times New Roman"/>
          <w:bCs/>
          <w:sz w:val="24"/>
          <w:szCs w:val="24"/>
        </w:rPr>
        <w:t xml:space="preserve">aruandeperioodidele, mis algavad </w:t>
      </w:r>
      <w:r w:rsidRPr="00996790">
        <w:rPr>
          <w:rFonts w:ascii="Times New Roman" w:hAnsi="Times New Roman" w:cs="Times New Roman"/>
          <w:bCs/>
          <w:sz w:val="24"/>
          <w:szCs w:val="24"/>
        </w:rPr>
        <w:t>2025. aasta 1. jaanuaril või</w:t>
      </w:r>
      <w:r w:rsidR="00E86270">
        <w:rPr>
          <w:rFonts w:ascii="Times New Roman" w:hAnsi="Times New Roman" w:cs="Times New Roman"/>
          <w:bCs/>
          <w:sz w:val="24"/>
          <w:szCs w:val="24"/>
        </w:rPr>
        <w:t xml:space="preserve"> hiljem.</w:t>
      </w:r>
    </w:p>
    <w:p w14:paraId="7C48633F" w14:textId="77777777" w:rsidR="00C54EC3" w:rsidRPr="00996790" w:rsidRDefault="00C54EC3" w:rsidP="00860C81">
      <w:pPr>
        <w:jc w:val="both"/>
        <w:rPr>
          <w:rFonts w:ascii="Times New Roman" w:hAnsi="Times New Roman" w:cs="Times New Roman"/>
          <w:bCs/>
          <w:sz w:val="24"/>
          <w:szCs w:val="24"/>
        </w:rPr>
      </w:pPr>
    </w:p>
    <w:p w14:paraId="5D642140" w14:textId="6979A5DB" w:rsidR="007303E4" w:rsidRPr="00996790" w:rsidRDefault="00C54EC3"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A25018" w:rsidRPr="00996790">
        <w:rPr>
          <w:rFonts w:ascii="Times New Roman" w:hAnsi="Times New Roman" w:cs="Times New Roman"/>
          <w:bCs/>
          <w:sz w:val="24"/>
          <w:szCs w:val="24"/>
        </w:rPr>
        <w:t>19</w:t>
      </w:r>
      <w:r w:rsidRPr="00996790">
        <w:rPr>
          <w:rFonts w:ascii="Times New Roman" w:hAnsi="Times New Roman" w:cs="Times New Roman"/>
          <w:bCs/>
          <w:sz w:val="24"/>
          <w:szCs w:val="24"/>
        </w:rPr>
        <w:t xml:space="preserve">) </w:t>
      </w:r>
      <w:r w:rsidR="007303E4" w:rsidRPr="00996790">
        <w:rPr>
          <w:rFonts w:ascii="Times New Roman" w:hAnsi="Times New Roman" w:cs="Times New Roman"/>
          <w:bCs/>
          <w:sz w:val="24"/>
          <w:szCs w:val="24"/>
        </w:rPr>
        <w:t>Käesoleva seaduse § 24 lõiget 2 kohaldatakse</w:t>
      </w:r>
      <w:r w:rsidR="00E437B6">
        <w:rPr>
          <w:rFonts w:ascii="Times New Roman" w:hAnsi="Times New Roman" w:cs="Times New Roman"/>
          <w:bCs/>
          <w:sz w:val="24"/>
          <w:szCs w:val="24"/>
        </w:rPr>
        <w:t xml:space="preserve"> </w:t>
      </w:r>
      <w:r w:rsidR="00454EA4">
        <w:rPr>
          <w:rFonts w:ascii="Times New Roman" w:hAnsi="Times New Roman" w:cs="Times New Roman"/>
          <w:bCs/>
          <w:sz w:val="24"/>
          <w:szCs w:val="24"/>
        </w:rPr>
        <w:t>VKE</w:t>
      </w:r>
      <w:r w:rsidR="007303E4" w:rsidRPr="00996790">
        <w:rPr>
          <w:rFonts w:ascii="Times New Roman" w:hAnsi="Times New Roman" w:cs="Times New Roman"/>
          <w:bCs/>
          <w:sz w:val="24"/>
          <w:szCs w:val="24"/>
        </w:rPr>
        <w:t xml:space="preserve">, kes on audiitortegevuse seaduse § 13 </w:t>
      </w:r>
      <w:r w:rsidR="00645242">
        <w:rPr>
          <w:rFonts w:ascii="Times New Roman" w:hAnsi="Times New Roman" w:cs="Times New Roman"/>
          <w:bCs/>
          <w:sz w:val="24"/>
          <w:szCs w:val="24"/>
        </w:rPr>
        <w:t xml:space="preserve">lõike 1 punktis 1 </w:t>
      </w:r>
      <w:r w:rsidR="007303E4" w:rsidRPr="00996790">
        <w:rPr>
          <w:rFonts w:ascii="Times New Roman" w:hAnsi="Times New Roman" w:cs="Times New Roman"/>
          <w:bCs/>
          <w:sz w:val="24"/>
          <w:szCs w:val="24"/>
        </w:rPr>
        <w:t xml:space="preserve">nimetatud avaliku huvi üksus, </w:t>
      </w:r>
      <w:r w:rsidR="00E37580">
        <w:rPr>
          <w:rFonts w:ascii="Times New Roman" w:hAnsi="Times New Roman" w:cs="Times New Roman"/>
          <w:bCs/>
          <w:sz w:val="24"/>
          <w:szCs w:val="24"/>
        </w:rPr>
        <w:t xml:space="preserve">aruandeperioodidele, mis algavad </w:t>
      </w:r>
      <w:r w:rsidR="007303E4" w:rsidRPr="00996790">
        <w:rPr>
          <w:rFonts w:ascii="Times New Roman" w:hAnsi="Times New Roman" w:cs="Times New Roman"/>
          <w:bCs/>
          <w:sz w:val="24"/>
          <w:szCs w:val="24"/>
        </w:rPr>
        <w:t>2026. aasta 1. jaanuaril</w:t>
      </w:r>
      <w:r w:rsidR="000932AE">
        <w:rPr>
          <w:rFonts w:ascii="Times New Roman" w:hAnsi="Times New Roman" w:cs="Times New Roman"/>
          <w:bCs/>
          <w:sz w:val="24"/>
          <w:szCs w:val="24"/>
        </w:rPr>
        <w:t xml:space="preserve"> või hiljem</w:t>
      </w:r>
      <w:r w:rsidR="00E37580">
        <w:rPr>
          <w:rFonts w:ascii="Times New Roman" w:hAnsi="Times New Roman" w:cs="Times New Roman"/>
          <w:bCs/>
          <w:sz w:val="24"/>
          <w:szCs w:val="24"/>
        </w:rPr>
        <w:t xml:space="preserve">. </w:t>
      </w:r>
      <w:r w:rsidR="00266EBF" w:rsidRPr="00996790">
        <w:rPr>
          <w:rFonts w:ascii="Times New Roman" w:hAnsi="Times New Roman" w:cs="Times New Roman"/>
          <w:bCs/>
          <w:sz w:val="24"/>
          <w:szCs w:val="24"/>
        </w:rPr>
        <w:t xml:space="preserve">Käesoleva seaduse § 24 lõiget 2 ei kohaldata </w:t>
      </w:r>
      <w:commentRangeStart w:id="33"/>
      <w:ins w:id="34" w:author="Katariina Kärsten" w:date="2024-03-19T17:24:00Z">
        <w:r w:rsidR="003A316A">
          <w:rPr>
            <w:rFonts w:ascii="Times New Roman" w:hAnsi="Times New Roman" w:cs="Times New Roman"/>
            <w:bCs/>
            <w:sz w:val="24"/>
            <w:szCs w:val="24"/>
          </w:rPr>
          <w:t xml:space="preserve">käesolevas lõikes nimetatud </w:t>
        </w:r>
      </w:ins>
      <w:r w:rsidR="00454EA4">
        <w:rPr>
          <w:rFonts w:ascii="Times New Roman" w:hAnsi="Times New Roman" w:cs="Times New Roman"/>
          <w:bCs/>
          <w:sz w:val="24"/>
          <w:szCs w:val="24"/>
        </w:rPr>
        <w:t>VKE</w:t>
      </w:r>
      <w:del w:id="35" w:author="Katariina Kärsten" w:date="2024-03-19T17:24:00Z">
        <w:r w:rsidR="00266EBF" w:rsidRPr="00996790" w:rsidDel="003A316A">
          <w:rPr>
            <w:rFonts w:ascii="Times New Roman" w:hAnsi="Times New Roman" w:cs="Times New Roman"/>
            <w:bCs/>
            <w:sz w:val="24"/>
            <w:szCs w:val="24"/>
          </w:rPr>
          <w:delText>, kes on audiitortegevuse seaduse § 13</w:delText>
        </w:r>
        <w:r w:rsidR="00645242" w:rsidDel="003A316A">
          <w:rPr>
            <w:rFonts w:ascii="Times New Roman" w:hAnsi="Times New Roman" w:cs="Times New Roman"/>
            <w:bCs/>
            <w:sz w:val="24"/>
            <w:szCs w:val="24"/>
          </w:rPr>
          <w:delText xml:space="preserve"> lõike 1 punktis 1</w:delText>
        </w:r>
        <w:r w:rsidR="00266EBF" w:rsidRPr="00996790" w:rsidDel="003A316A">
          <w:rPr>
            <w:rFonts w:ascii="Times New Roman" w:hAnsi="Times New Roman" w:cs="Times New Roman"/>
            <w:bCs/>
            <w:sz w:val="24"/>
            <w:szCs w:val="24"/>
          </w:rPr>
          <w:delText xml:space="preserve"> nimetatud avaliku huvi üksus,</w:delText>
        </w:r>
      </w:del>
      <w:r w:rsidR="00266EBF" w:rsidRPr="00996790">
        <w:rPr>
          <w:rFonts w:ascii="Times New Roman" w:hAnsi="Times New Roman" w:cs="Times New Roman"/>
          <w:bCs/>
          <w:sz w:val="24"/>
          <w:szCs w:val="24"/>
        </w:rPr>
        <w:t xml:space="preserve"> </w:t>
      </w:r>
      <w:commentRangeEnd w:id="33"/>
      <w:r w:rsidR="003A316A">
        <w:rPr>
          <w:rStyle w:val="Kommentaariviide"/>
        </w:rPr>
        <w:commentReference w:id="33"/>
      </w:r>
      <w:r w:rsidR="00266EBF" w:rsidRPr="00996790">
        <w:rPr>
          <w:rFonts w:ascii="Times New Roman" w:hAnsi="Times New Roman" w:cs="Times New Roman"/>
          <w:bCs/>
          <w:sz w:val="24"/>
          <w:szCs w:val="24"/>
        </w:rPr>
        <w:t xml:space="preserve">enne 2028. aasta 1. jaanuaril algavate majandusaastate kohta juhul, kui </w:t>
      </w:r>
      <w:r w:rsidR="00106478">
        <w:rPr>
          <w:rFonts w:ascii="Times New Roman" w:hAnsi="Times New Roman" w:cs="Times New Roman"/>
          <w:bCs/>
          <w:sz w:val="24"/>
          <w:szCs w:val="24"/>
        </w:rPr>
        <w:t>nad</w:t>
      </w:r>
      <w:r w:rsidR="00266EBF" w:rsidRPr="00996790">
        <w:rPr>
          <w:rFonts w:ascii="Times New Roman" w:hAnsi="Times New Roman" w:cs="Times New Roman"/>
          <w:bCs/>
          <w:sz w:val="24"/>
          <w:szCs w:val="24"/>
        </w:rPr>
        <w:t xml:space="preserve"> esita</w:t>
      </w:r>
      <w:r w:rsidR="00106478">
        <w:rPr>
          <w:rFonts w:ascii="Times New Roman" w:hAnsi="Times New Roman" w:cs="Times New Roman"/>
          <w:bCs/>
          <w:sz w:val="24"/>
          <w:szCs w:val="24"/>
        </w:rPr>
        <w:t>vad</w:t>
      </w:r>
      <w:r w:rsidR="00266EBF" w:rsidRPr="00996790">
        <w:rPr>
          <w:rFonts w:ascii="Times New Roman" w:hAnsi="Times New Roman" w:cs="Times New Roman"/>
          <w:bCs/>
          <w:sz w:val="24"/>
          <w:szCs w:val="24"/>
        </w:rPr>
        <w:t xml:space="preserve"> tegevusaruandes </w:t>
      </w:r>
      <w:proofErr w:type="spellStart"/>
      <w:r w:rsidR="00266EBF" w:rsidRPr="00996790">
        <w:rPr>
          <w:rFonts w:ascii="Times New Roman" w:hAnsi="Times New Roman" w:cs="Times New Roman"/>
          <w:bCs/>
          <w:sz w:val="24"/>
          <w:szCs w:val="24"/>
        </w:rPr>
        <w:t>kestlikkusaruande</w:t>
      </w:r>
      <w:proofErr w:type="spellEnd"/>
      <w:r w:rsidR="00266EBF" w:rsidRPr="00996790">
        <w:rPr>
          <w:rFonts w:ascii="Times New Roman" w:hAnsi="Times New Roman" w:cs="Times New Roman"/>
          <w:bCs/>
          <w:sz w:val="24"/>
          <w:szCs w:val="24"/>
        </w:rPr>
        <w:t xml:space="preserve"> esitamata jätmise põhjenduse.</w:t>
      </w:r>
    </w:p>
    <w:p w14:paraId="25518188" w14:textId="77777777" w:rsidR="007303E4" w:rsidRPr="00996790" w:rsidRDefault="007303E4" w:rsidP="00860C81">
      <w:pPr>
        <w:jc w:val="both"/>
        <w:rPr>
          <w:rFonts w:ascii="Times New Roman" w:hAnsi="Times New Roman" w:cs="Times New Roman"/>
          <w:bCs/>
          <w:sz w:val="24"/>
          <w:szCs w:val="24"/>
        </w:rPr>
      </w:pPr>
    </w:p>
    <w:p w14:paraId="00145FDA" w14:textId="7CA366A9" w:rsidR="00C54EC3" w:rsidRPr="00996790" w:rsidRDefault="007303E4"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(20) </w:t>
      </w:r>
      <w:r w:rsidR="009B4932" w:rsidRPr="00996790">
        <w:rPr>
          <w:rFonts w:ascii="Times New Roman" w:hAnsi="Times New Roman" w:cs="Times New Roman"/>
          <w:bCs/>
          <w:sz w:val="24"/>
          <w:szCs w:val="24"/>
        </w:rPr>
        <w:t xml:space="preserve">Käesoleva seaduse § 24 </w:t>
      </w:r>
      <w:commentRangeStart w:id="36"/>
      <w:r w:rsidR="009B4932" w:rsidRPr="00996790">
        <w:rPr>
          <w:rFonts w:ascii="Times New Roman" w:hAnsi="Times New Roman" w:cs="Times New Roman"/>
          <w:bCs/>
          <w:sz w:val="24"/>
          <w:szCs w:val="24"/>
        </w:rPr>
        <w:t xml:space="preserve">lõiget 2 kohaldatakse </w:t>
      </w:r>
      <w:commentRangeEnd w:id="36"/>
      <w:r w:rsidR="003A316A">
        <w:rPr>
          <w:rStyle w:val="Kommentaariviide"/>
        </w:rPr>
        <w:commentReference w:id="36"/>
      </w:r>
      <w:proofErr w:type="spellStart"/>
      <w:r w:rsidR="009B4932" w:rsidRPr="00996790">
        <w:rPr>
          <w:rFonts w:ascii="Times New Roman" w:hAnsi="Times New Roman" w:cs="Times New Roman"/>
          <w:bCs/>
          <w:sz w:val="24"/>
          <w:szCs w:val="24"/>
        </w:rPr>
        <w:t>kaptiivkindlustusandja</w:t>
      </w:r>
      <w:proofErr w:type="spellEnd"/>
      <w:r w:rsidR="009B4932" w:rsidRPr="00996790">
        <w:rPr>
          <w:rFonts w:ascii="Times New Roman" w:hAnsi="Times New Roman" w:cs="Times New Roman"/>
          <w:bCs/>
          <w:sz w:val="24"/>
          <w:szCs w:val="24"/>
        </w:rPr>
        <w:t xml:space="preserve"> ja </w:t>
      </w:r>
      <w:proofErr w:type="spellStart"/>
      <w:r w:rsidR="009B4932" w:rsidRPr="00996790">
        <w:rPr>
          <w:rFonts w:ascii="Times New Roman" w:hAnsi="Times New Roman" w:cs="Times New Roman"/>
          <w:bCs/>
          <w:sz w:val="24"/>
          <w:szCs w:val="24"/>
        </w:rPr>
        <w:t>kaptiivedasikindlustusandja</w:t>
      </w:r>
      <w:proofErr w:type="spellEnd"/>
      <w:r w:rsidR="009B4932" w:rsidRPr="00996790">
        <w:rPr>
          <w:rFonts w:ascii="Times New Roman" w:hAnsi="Times New Roman" w:cs="Times New Roman"/>
          <w:bCs/>
          <w:sz w:val="24"/>
          <w:szCs w:val="24"/>
        </w:rPr>
        <w:t xml:space="preserve"> kindlustustegevuse seaduse § 8 tähenduses ning väike</w:t>
      </w:r>
      <w:r w:rsidR="00106478">
        <w:rPr>
          <w:rFonts w:ascii="Times New Roman" w:hAnsi="Times New Roman" w:cs="Times New Roman"/>
          <w:bCs/>
          <w:sz w:val="24"/>
          <w:szCs w:val="24"/>
        </w:rPr>
        <w:t>se</w:t>
      </w:r>
      <w:r w:rsidR="009B4932" w:rsidRPr="00996790">
        <w:rPr>
          <w:rFonts w:ascii="Times New Roman" w:hAnsi="Times New Roman" w:cs="Times New Roman"/>
          <w:bCs/>
          <w:sz w:val="24"/>
          <w:szCs w:val="24"/>
        </w:rPr>
        <w:t xml:space="preserve"> ja mittekeeruka </w:t>
      </w:r>
      <w:r w:rsidR="00BC5FED" w:rsidRPr="00996790">
        <w:rPr>
          <w:rFonts w:ascii="Times New Roman" w:hAnsi="Times New Roman" w:cs="Times New Roman"/>
          <w:bCs/>
          <w:sz w:val="24"/>
          <w:szCs w:val="24"/>
        </w:rPr>
        <w:t>finantsinstitutsiooni Euroopa Parlamendi ja nõukogu määruse (EL) nr 575/2013</w:t>
      </w:r>
      <w:r w:rsidR="00692F6A" w:rsidRPr="00996790">
        <w:rPr>
          <w:rFonts w:ascii="Times New Roman" w:hAnsi="Times New Roman" w:cs="Times New Roman"/>
          <w:bCs/>
          <w:sz w:val="24"/>
          <w:szCs w:val="24"/>
        </w:rPr>
        <w:t>,</w:t>
      </w:r>
      <w:r w:rsidR="00692F6A" w:rsidRPr="00996790">
        <w:t xml:space="preserve"> </w:t>
      </w:r>
      <w:r w:rsidR="00692F6A" w:rsidRPr="00996790">
        <w:rPr>
          <w:rFonts w:ascii="Times New Roman" w:hAnsi="Times New Roman" w:cs="Times New Roman"/>
          <w:bCs/>
          <w:sz w:val="24"/>
          <w:szCs w:val="24"/>
        </w:rPr>
        <w:t xml:space="preserve">mis käsitleb krediidiasutuste suhtes kohaldatavaid usaldatavusnõudeid ja millega muudetakse määrust (EL) nr 648/2012 (ELT L 176, 27.06.2013, lk 1–337), </w:t>
      </w:r>
      <w:r w:rsidR="00BC5FED" w:rsidRPr="00996790">
        <w:rPr>
          <w:rFonts w:ascii="Times New Roman" w:hAnsi="Times New Roman" w:cs="Times New Roman"/>
          <w:bCs/>
          <w:sz w:val="24"/>
          <w:szCs w:val="24"/>
        </w:rPr>
        <w:t>artikli 4 lõike 1 punkti 145 tähenduses</w:t>
      </w:r>
      <w:r w:rsidR="009B4932" w:rsidRPr="00996790">
        <w:rPr>
          <w:rFonts w:ascii="Times New Roman" w:hAnsi="Times New Roman" w:cs="Times New Roman"/>
          <w:bCs/>
          <w:sz w:val="24"/>
          <w:szCs w:val="24"/>
        </w:rPr>
        <w:t xml:space="preserve">, kes on suurettevõtja või </w:t>
      </w:r>
      <w:r w:rsidR="00454EA4">
        <w:rPr>
          <w:rFonts w:ascii="Times New Roman" w:hAnsi="Times New Roman" w:cs="Times New Roman"/>
          <w:bCs/>
          <w:sz w:val="24"/>
          <w:szCs w:val="24"/>
        </w:rPr>
        <w:t>VKE</w:t>
      </w:r>
      <w:r w:rsidR="009B4932" w:rsidRPr="00996790">
        <w:rPr>
          <w:rFonts w:ascii="Times New Roman" w:hAnsi="Times New Roman" w:cs="Times New Roman"/>
          <w:bCs/>
          <w:sz w:val="24"/>
          <w:szCs w:val="24"/>
        </w:rPr>
        <w:t xml:space="preserve"> </w:t>
      </w:r>
      <w:r w:rsidR="002E1C95">
        <w:rPr>
          <w:rFonts w:ascii="Times New Roman" w:hAnsi="Times New Roman" w:cs="Times New Roman"/>
          <w:bCs/>
          <w:sz w:val="24"/>
          <w:szCs w:val="24"/>
        </w:rPr>
        <w:t>ning</w:t>
      </w:r>
      <w:r w:rsidR="009B4932" w:rsidRPr="00996790">
        <w:rPr>
          <w:rFonts w:ascii="Times New Roman" w:hAnsi="Times New Roman" w:cs="Times New Roman"/>
          <w:bCs/>
          <w:sz w:val="24"/>
          <w:szCs w:val="24"/>
        </w:rPr>
        <w:t xml:space="preserve"> audiitortegevuse seaduse § 13 </w:t>
      </w:r>
      <w:r w:rsidR="00645242">
        <w:rPr>
          <w:rFonts w:ascii="Times New Roman" w:hAnsi="Times New Roman" w:cs="Times New Roman"/>
          <w:bCs/>
          <w:sz w:val="24"/>
          <w:szCs w:val="24"/>
        </w:rPr>
        <w:t xml:space="preserve">lõike 1 punktis 1 </w:t>
      </w:r>
      <w:r w:rsidR="009B4932" w:rsidRPr="00996790">
        <w:rPr>
          <w:rFonts w:ascii="Times New Roman" w:hAnsi="Times New Roman" w:cs="Times New Roman"/>
          <w:bCs/>
          <w:sz w:val="24"/>
          <w:szCs w:val="24"/>
        </w:rPr>
        <w:t xml:space="preserve">nimetatud avaliku huvi üksus, </w:t>
      </w:r>
      <w:r w:rsidR="00782C4B">
        <w:rPr>
          <w:rFonts w:ascii="Times New Roman" w:hAnsi="Times New Roman" w:cs="Times New Roman"/>
          <w:bCs/>
          <w:sz w:val="24"/>
          <w:szCs w:val="24"/>
        </w:rPr>
        <w:t xml:space="preserve">aruandeperioodidele, mis algavad </w:t>
      </w:r>
      <w:r w:rsidR="00C54EC3" w:rsidRPr="00996790">
        <w:rPr>
          <w:rFonts w:ascii="Times New Roman" w:hAnsi="Times New Roman" w:cs="Times New Roman"/>
          <w:bCs/>
          <w:sz w:val="24"/>
          <w:szCs w:val="24"/>
        </w:rPr>
        <w:t>2026. aasta 1. jaanuaril või hiljem</w:t>
      </w:r>
      <w:r w:rsidR="00782C4B">
        <w:rPr>
          <w:rFonts w:ascii="Times New Roman" w:hAnsi="Times New Roman" w:cs="Times New Roman"/>
          <w:bCs/>
          <w:sz w:val="24"/>
          <w:szCs w:val="24"/>
        </w:rPr>
        <w:t>.</w:t>
      </w:r>
    </w:p>
    <w:p w14:paraId="28ADDA54" w14:textId="77777777" w:rsidR="00C54EC3" w:rsidRPr="00996790" w:rsidRDefault="00C54EC3" w:rsidP="00860C81">
      <w:pPr>
        <w:jc w:val="both"/>
        <w:rPr>
          <w:rFonts w:ascii="Times New Roman" w:hAnsi="Times New Roman" w:cs="Times New Roman"/>
          <w:bCs/>
          <w:sz w:val="24"/>
          <w:szCs w:val="24"/>
        </w:rPr>
      </w:pPr>
    </w:p>
    <w:p w14:paraId="05C615FC" w14:textId="557ECDA0" w:rsidR="00EE5FF0" w:rsidRPr="00996790" w:rsidRDefault="00C54EC3"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A25018" w:rsidRPr="00996790">
        <w:rPr>
          <w:rFonts w:ascii="Times New Roman" w:hAnsi="Times New Roman" w:cs="Times New Roman"/>
          <w:bCs/>
          <w:sz w:val="24"/>
          <w:szCs w:val="24"/>
        </w:rPr>
        <w:t>2</w:t>
      </w:r>
      <w:r w:rsidR="009B4932" w:rsidRPr="00996790">
        <w:rPr>
          <w:rFonts w:ascii="Times New Roman" w:hAnsi="Times New Roman" w:cs="Times New Roman"/>
          <w:bCs/>
          <w:sz w:val="24"/>
          <w:szCs w:val="24"/>
        </w:rPr>
        <w:t>1</w:t>
      </w:r>
      <w:r w:rsidRPr="00996790">
        <w:rPr>
          <w:rFonts w:ascii="Times New Roman" w:hAnsi="Times New Roman" w:cs="Times New Roman"/>
          <w:bCs/>
          <w:sz w:val="24"/>
          <w:szCs w:val="24"/>
        </w:rPr>
        <w:t xml:space="preserve">) </w:t>
      </w:r>
      <w:r w:rsidR="003E44D7" w:rsidRPr="00996790">
        <w:rPr>
          <w:rFonts w:ascii="Times New Roman" w:hAnsi="Times New Roman" w:cs="Times New Roman"/>
          <w:bCs/>
          <w:sz w:val="24"/>
          <w:szCs w:val="24"/>
        </w:rPr>
        <w:t xml:space="preserve">Käesoleva seaduse § </w:t>
      </w:r>
      <w:r w:rsidR="00EE5FF0" w:rsidRPr="00996790">
        <w:rPr>
          <w:rFonts w:ascii="Times New Roman" w:hAnsi="Times New Roman" w:cs="Times New Roman"/>
          <w:bCs/>
          <w:sz w:val="24"/>
          <w:szCs w:val="24"/>
        </w:rPr>
        <w:t>31</w:t>
      </w:r>
      <w:r w:rsidR="003E44D7" w:rsidRPr="00996790">
        <w:rPr>
          <w:rFonts w:ascii="Times New Roman" w:hAnsi="Times New Roman" w:cs="Times New Roman"/>
          <w:bCs/>
          <w:sz w:val="24"/>
          <w:szCs w:val="24"/>
        </w:rPr>
        <w:t xml:space="preserve"> </w:t>
      </w:r>
      <w:r w:rsidR="00B27C60" w:rsidRPr="00996790">
        <w:rPr>
          <w:rFonts w:ascii="Times New Roman" w:hAnsi="Times New Roman" w:cs="Times New Roman"/>
          <w:bCs/>
          <w:sz w:val="24"/>
          <w:szCs w:val="24"/>
        </w:rPr>
        <w:t>lõikeid 7</w:t>
      </w:r>
      <w:r w:rsidR="00782C4B">
        <w:rPr>
          <w:rFonts w:ascii="Times New Roman" w:hAnsi="Times New Roman" w:cs="Times New Roman"/>
          <w:bCs/>
          <w:sz w:val="24"/>
          <w:szCs w:val="24"/>
        </w:rPr>
        <w:t>–</w:t>
      </w:r>
      <w:r w:rsidR="00EF56FF" w:rsidRPr="00996790">
        <w:rPr>
          <w:rFonts w:ascii="Times New Roman" w:hAnsi="Times New Roman" w:cs="Times New Roman"/>
          <w:bCs/>
          <w:sz w:val="24"/>
          <w:szCs w:val="24"/>
        </w:rPr>
        <w:t>1</w:t>
      </w:r>
      <w:r w:rsidR="00EF56FF">
        <w:rPr>
          <w:rFonts w:ascii="Times New Roman" w:hAnsi="Times New Roman" w:cs="Times New Roman"/>
          <w:bCs/>
          <w:sz w:val="24"/>
          <w:szCs w:val="24"/>
        </w:rPr>
        <w:t>0</w:t>
      </w:r>
      <w:r w:rsidR="00EF56FF" w:rsidRPr="00996790">
        <w:rPr>
          <w:rFonts w:ascii="Times New Roman" w:hAnsi="Times New Roman" w:cs="Times New Roman"/>
          <w:bCs/>
          <w:sz w:val="24"/>
          <w:szCs w:val="24"/>
        </w:rPr>
        <w:t xml:space="preserve"> </w:t>
      </w:r>
      <w:r w:rsidR="003E44D7" w:rsidRPr="00996790">
        <w:rPr>
          <w:rFonts w:ascii="Times New Roman" w:hAnsi="Times New Roman" w:cs="Times New Roman"/>
          <w:bCs/>
          <w:sz w:val="24"/>
          <w:szCs w:val="24"/>
        </w:rPr>
        <w:t>kohaldatakse k</w:t>
      </w:r>
      <w:r w:rsidRPr="00996790">
        <w:rPr>
          <w:rFonts w:ascii="Times New Roman" w:hAnsi="Times New Roman" w:cs="Times New Roman"/>
          <w:bCs/>
          <w:sz w:val="24"/>
          <w:szCs w:val="24"/>
        </w:rPr>
        <w:t xml:space="preserve">olmanda riigi äriühingust suurettevõtja ning äriühingust </w:t>
      </w:r>
      <w:r w:rsidR="00DE7AFA">
        <w:rPr>
          <w:rFonts w:ascii="Times New Roman" w:hAnsi="Times New Roman" w:cs="Times New Roman"/>
          <w:bCs/>
          <w:sz w:val="24"/>
          <w:szCs w:val="24"/>
        </w:rPr>
        <w:t>VKE</w:t>
      </w:r>
      <w:r w:rsidRPr="00996790">
        <w:rPr>
          <w:rFonts w:ascii="Times New Roman" w:hAnsi="Times New Roman" w:cs="Times New Roman"/>
          <w:bCs/>
          <w:sz w:val="24"/>
          <w:szCs w:val="24"/>
        </w:rPr>
        <w:t xml:space="preserve">, kes on audiitortegevuse seaduse § 13 </w:t>
      </w:r>
      <w:r w:rsidR="000E39A7">
        <w:rPr>
          <w:rFonts w:ascii="Times New Roman" w:hAnsi="Times New Roman" w:cs="Times New Roman"/>
          <w:bCs/>
          <w:sz w:val="24"/>
          <w:szCs w:val="24"/>
        </w:rPr>
        <w:t xml:space="preserve">lõike 1 punktis 1 </w:t>
      </w:r>
      <w:r w:rsidRPr="00996790">
        <w:rPr>
          <w:rFonts w:ascii="Times New Roman" w:hAnsi="Times New Roman" w:cs="Times New Roman"/>
          <w:bCs/>
          <w:sz w:val="24"/>
          <w:szCs w:val="24"/>
        </w:rPr>
        <w:t>nimetatud avaliku huvi üksus</w:t>
      </w:r>
      <w:r w:rsidR="00F02C10">
        <w:rPr>
          <w:rFonts w:ascii="Times New Roman" w:hAnsi="Times New Roman" w:cs="Times New Roman"/>
          <w:bCs/>
          <w:sz w:val="24"/>
          <w:szCs w:val="24"/>
        </w:rPr>
        <w:t>ed</w:t>
      </w:r>
      <w:r w:rsidRPr="00996790">
        <w:rPr>
          <w:rFonts w:ascii="Times New Roman" w:hAnsi="Times New Roman" w:cs="Times New Roman"/>
          <w:bCs/>
          <w:sz w:val="24"/>
          <w:szCs w:val="24"/>
        </w:rPr>
        <w:t xml:space="preserve">, </w:t>
      </w:r>
      <w:r w:rsidR="00782C4B">
        <w:rPr>
          <w:rFonts w:ascii="Times New Roman" w:hAnsi="Times New Roman" w:cs="Times New Roman"/>
          <w:bCs/>
          <w:sz w:val="24"/>
          <w:szCs w:val="24"/>
        </w:rPr>
        <w:t xml:space="preserve">aruandeperioodidele, mis algavad </w:t>
      </w:r>
      <w:r w:rsidRPr="00996790">
        <w:rPr>
          <w:rFonts w:ascii="Times New Roman" w:hAnsi="Times New Roman" w:cs="Times New Roman"/>
          <w:bCs/>
          <w:sz w:val="24"/>
          <w:szCs w:val="24"/>
        </w:rPr>
        <w:t>2028. aasta 1. jaanuaril või hiljem</w:t>
      </w:r>
      <w:r w:rsidR="00782C4B">
        <w:rPr>
          <w:rFonts w:ascii="Times New Roman" w:hAnsi="Times New Roman" w:cs="Times New Roman"/>
          <w:bCs/>
          <w:sz w:val="24"/>
          <w:szCs w:val="24"/>
        </w:rPr>
        <w:t>.</w:t>
      </w:r>
      <w:r w:rsidR="00B27C60" w:rsidRPr="00996790">
        <w:rPr>
          <w:rFonts w:ascii="Times New Roman" w:hAnsi="Times New Roman" w:cs="Times New Roman"/>
          <w:bCs/>
          <w:sz w:val="24"/>
          <w:szCs w:val="24"/>
        </w:rPr>
        <w:t>“</w:t>
      </w:r>
      <w:r w:rsidR="00F02C10">
        <w:rPr>
          <w:rFonts w:ascii="Times New Roman" w:hAnsi="Times New Roman" w:cs="Times New Roman"/>
          <w:bCs/>
          <w:sz w:val="24"/>
          <w:szCs w:val="24"/>
        </w:rPr>
        <w:t>;</w:t>
      </w:r>
    </w:p>
    <w:p w14:paraId="2815A371" w14:textId="77777777" w:rsidR="00024E6F" w:rsidRPr="00996790" w:rsidRDefault="00024E6F" w:rsidP="00860C81">
      <w:pPr>
        <w:jc w:val="both"/>
        <w:rPr>
          <w:rFonts w:ascii="Times New Roman" w:hAnsi="Times New Roman" w:cs="Times New Roman"/>
          <w:bCs/>
          <w:sz w:val="24"/>
          <w:szCs w:val="24"/>
        </w:rPr>
      </w:pPr>
    </w:p>
    <w:p w14:paraId="676F137C" w14:textId="46F3EA88" w:rsidR="005A19C6" w:rsidRPr="00996790" w:rsidRDefault="00FA1A0B"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7F1F87">
        <w:rPr>
          <w:rFonts w:ascii="Times New Roman" w:hAnsi="Times New Roman" w:cs="Times New Roman"/>
          <w:b/>
          <w:sz w:val="24"/>
          <w:szCs w:val="24"/>
        </w:rPr>
        <w:t>9</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w:t>
      </w:r>
      <w:r w:rsidR="005A19C6" w:rsidRPr="00996790">
        <w:rPr>
          <w:rFonts w:ascii="Times New Roman" w:hAnsi="Times New Roman" w:cs="Times New Roman"/>
          <w:bCs/>
          <w:sz w:val="24"/>
          <w:szCs w:val="24"/>
        </w:rPr>
        <w:t>seaduse normitehnilis</w:t>
      </w:r>
      <w:r w:rsidR="00A101F9">
        <w:rPr>
          <w:rFonts w:ascii="Times New Roman" w:hAnsi="Times New Roman" w:cs="Times New Roman"/>
          <w:bCs/>
          <w:sz w:val="24"/>
          <w:szCs w:val="24"/>
        </w:rPr>
        <w:t>e märkuse tekstiosa „</w:t>
      </w:r>
      <w:r w:rsidR="00A101F9" w:rsidRPr="00A101F9">
        <w:rPr>
          <w:rFonts w:ascii="Times New Roman" w:hAnsi="Times New Roman" w:cs="Times New Roman"/>
          <w:bCs/>
          <w:sz w:val="24"/>
          <w:szCs w:val="24"/>
        </w:rPr>
        <w:t>direktiiviga 2014/95/EL</w:t>
      </w:r>
      <w:r w:rsidR="00A101F9">
        <w:rPr>
          <w:rFonts w:ascii="Times New Roman" w:hAnsi="Times New Roman" w:cs="Times New Roman"/>
          <w:bCs/>
          <w:sz w:val="24"/>
          <w:szCs w:val="24"/>
        </w:rPr>
        <w:t xml:space="preserve"> </w:t>
      </w:r>
      <w:r w:rsidR="00E952DB" w:rsidRPr="00E952DB">
        <w:rPr>
          <w:rFonts w:ascii="Times New Roman" w:hAnsi="Times New Roman" w:cs="Times New Roman"/>
          <w:bCs/>
          <w:sz w:val="24"/>
          <w:szCs w:val="24"/>
        </w:rPr>
        <w:t>(ELT L 330, 15.11.2014, lk 1)</w:t>
      </w:r>
      <w:r w:rsidR="005A19C6" w:rsidRPr="00996790">
        <w:rPr>
          <w:rFonts w:ascii="Times New Roman" w:hAnsi="Times New Roman" w:cs="Times New Roman"/>
          <w:bCs/>
          <w:sz w:val="24"/>
          <w:szCs w:val="24"/>
        </w:rPr>
        <w:t xml:space="preserve">” </w:t>
      </w:r>
      <w:r w:rsidR="00A101F9">
        <w:rPr>
          <w:rFonts w:ascii="Times New Roman" w:hAnsi="Times New Roman" w:cs="Times New Roman"/>
          <w:bCs/>
          <w:sz w:val="24"/>
          <w:szCs w:val="24"/>
        </w:rPr>
        <w:t xml:space="preserve">asendatakse </w:t>
      </w:r>
      <w:r w:rsidR="005A19C6" w:rsidRPr="00996790">
        <w:rPr>
          <w:rFonts w:ascii="Times New Roman" w:hAnsi="Times New Roman" w:cs="Times New Roman"/>
          <w:bCs/>
          <w:sz w:val="24"/>
          <w:szCs w:val="24"/>
        </w:rPr>
        <w:t>tekstiosaga „</w:t>
      </w:r>
      <w:r w:rsidR="00A101F9">
        <w:rPr>
          <w:rFonts w:ascii="Times New Roman" w:hAnsi="Times New Roman" w:cs="Times New Roman"/>
          <w:bCs/>
          <w:sz w:val="24"/>
          <w:szCs w:val="24"/>
        </w:rPr>
        <w:t xml:space="preserve">Euroopa Parlamendi ja nõukogu direktiiviga </w:t>
      </w:r>
      <w:r w:rsidR="00A101F9" w:rsidRPr="00A101F9">
        <w:rPr>
          <w:rFonts w:ascii="Times New Roman" w:hAnsi="Times New Roman" w:cs="Times New Roman"/>
          <w:bCs/>
          <w:sz w:val="24"/>
          <w:szCs w:val="24"/>
        </w:rPr>
        <w:t>2014/95/EL (ELT L 330, 15.11.2014, lk 1)</w:t>
      </w:r>
      <w:r w:rsidR="005A19C6" w:rsidRPr="00996790">
        <w:rPr>
          <w:rFonts w:ascii="Times New Roman" w:hAnsi="Times New Roman" w:cs="Times New Roman"/>
          <w:bCs/>
          <w:sz w:val="24"/>
          <w:szCs w:val="24"/>
        </w:rPr>
        <w:t>,</w:t>
      </w:r>
      <w:r w:rsidR="00B51E26" w:rsidRPr="00996790">
        <w:rPr>
          <w:rFonts w:ascii="Times New Roman" w:hAnsi="Times New Roman" w:cs="Times New Roman"/>
          <w:bCs/>
          <w:sz w:val="24"/>
          <w:szCs w:val="24"/>
        </w:rPr>
        <w:t xml:space="preserve"> </w:t>
      </w:r>
      <w:commentRangeStart w:id="37"/>
      <w:del w:id="38" w:author="Katariina Kärsten" w:date="2024-03-19T19:46:00Z">
        <w:r w:rsidR="005A19C6" w:rsidRPr="00996790" w:rsidDel="00D54171">
          <w:rPr>
            <w:rFonts w:ascii="Times New Roman" w:hAnsi="Times New Roman" w:cs="Times New Roman"/>
            <w:bCs/>
            <w:sz w:val="24"/>
            <w:szCs w:val="24"/>
          </w:rPr>
          <w:delText>(</w:delText>
        </w:r>
      </w:del>
      <w:commentRangeEnd w:id="37"/>
      <w:r w:rsidR="00D54171">
        <w:rPr>
          <w:rStyle w:val="Kommentaariviide"/>
        </w:rPr>
        <w:commentReference w:id="37"/>
      </w:r>
      <w:r w:rsidR="00A101F9">
        <w:rPr>
          <w:rFonts w:ascii="Times New Roman" w:hAnsi="Times New Roman" w:cs="Times New Roman"/>
          <w:bCs/>
          <w:sz w:val="24"/>
          <w:szCs w:val="24"/>
        </w:rPr>
        <w:t xml:space="preserve">Euroopa Parlamendi ja nõukogu direktiiviga (EL) </w:t>
      </w:r>
      <w:r w:rsidR="005A19C6" w:rsidRPr="00996790">
        <w:rPr>
          <w:rFonts w:ascii="Times New Roman" w:hAnsi="Times New Roman" w:cs="Times New Roman"/>
          <w:bCs/>
          <w:sz w:val="24"/>
          <w:szCs w:val="24"/>
        </w:rPr>
        <w:t>2022/2464 (ELT L 322, 16.12.2022, lk 15–80)</w:t>
      </w:r>
      <w:r w:rsidR="00A101F9">
        <w:rPr>
          <w:rFonts w:ascii="Times New Roman" w:hAnsi="Times New Roman" w:cs="Times New Roman"/>
          <w:bCs/>
          <w:sz w:val="24"/>
          <w:szCs w:val="24"/>
        </w:rPr>
        <w:t xml:space="preserve"> ja </w:t>
      </w:r>
      <w:r w:rsidR="006D2C85">
        <w:rPr>
          <w:rFonts w:ascii="Times New Roman" w:hAnsi="Times New Roman" w:cs="Times New Roman"/>
          <w:bCs/>
          <w:sz w:val="24"/>
          <w:szCs w:val="24"/>
        </w:rPr>
        <w:t xml:space="preserve"> </w:t>
      </w:r>
      <w:bookmarkStart w:id="39" w:name="_Hlk159221752"/>
      <w:r w:rsidR="00505982">
        <w:rPr>
          <w:rFonts w:ascii="Times New Roman" w:hAnsi="Times New Roman" w:cs="Times New Roman"/>
          <w:bCs/>
          <w:sz w:val="24"/>
          <w:szCs w:val="24"/>
        </w:rPr>
        <w:t xml:space="preserve">Komisoni delegeeritud direktiiviga </w:t>
      </w:r>
      <w:r w:rsidR="006D2C85">
        <w:rPr>
          <w:rFonts w:ascii="Times New Roman" w:hAnsi="Times New Roman" w:cs="Times New Roman"/>
          <w:bCs/>
          <w:sz w:val="24"/>
          <w:szCs w:val="24"/>
        </w:rPr>
        <w:t>(EL</w:t>
      </w:r>
      <w:r w:rsidR="00B07D9F">
        <w:rPr>
          <w:rFonts w:ascii="Times New Roman" w:hAnsi="Times New Roman" w:cs="Times New Roman"/>
          <w:bCs/>
          <w:sz w:val="24"/>
          <w:szCs w:val="24"/>
        </w:rPr>
        <w:t>)</w:t>
      </w:r>
      <w:r w:rsidR="006D2C85">
        <w:rPr>
          <w:rFonts w:ascii="Times New Roman" w:hAnsi="Times New Roman" w:cs="Times New Roman"/>
          <w:bCs/>
          <w:sz w:val="24"/>
          <w:szCs w:val="24"/>
        </w:rPr>
        <w:t xml:space="preserve"> </w:t>
      </w:r>
      <w:r w:rsidR="00B07D9F" w:rsidRPr="00B07D9F">
        <w:rPr>
          <w:rFonts w:ascii="Times New Roman" w:hAnsi="Times New Roman" w:cs="Times New Roman"/>
          <w:bCs/>
          <w:sz w:val="24"/>
          <w:szCs w:val="24"/>
        </w:rPr>
        <w:t>2023/2775,</w:t>
      </w:r>
      <w:r w:rsidR="00B07D9F">
        <w:rPr>
          <w:rFonts w:ascii="Times New Roman" w:hAnsi="Times New Roman" w:cs="Times New Roman"/>
          <w:bCs/>
          <w:sz w:val="24"/>
          <w:szCs w:val="24"/>
        </w:rPr>
        <w:t xml:space="preserve"> (ELT L </w:t>
      </w:r>
      <w:r w:rsidR="002219D4" w:rsidRPr="002219D4">
        <w:rPr>
          <w:rFonts w:ascii="Times New Roman" w:hAnsi="Times New Roman" w:cs="Times New Roman"/>
          <w:bCs/>
          <w:sz w:val="24"/>
          <w:szCs w:val="24"/>
        </w:rPr>
        <w:t>2023/2775, 21.12.2023</w:t>
      </w:r>
      <w:r w:rsidR="002219D4">
        <w:rPr>
          <w:rFonts w:ascii="Times New Roman" w:hAnsi="Times New Roman" w:cs="Times New Roman"/>
          <w:bCs/>
          <w:sz w:val="24"/>
          <w:szCs w:val="24"/>
        </w:rPr>
        <w:t>)</w:t>
      </w:r>
      <w:bookmarkEnd w:id="39"/>
      <w:r w:rsidR="005A19C6" w:rsidRPr="00996790">
        <w:rPr>
          <w:rFonts w:ascii="Times New Roman" w:hAnsi="Times New Roman" w:cs="Times New Roman"/>
          <w:bCs/>
          <w:sz w:val="24"/>
          <w:szCs w:val="24"/>
        </w:rPr>
        <w:t>”.</w:t>
      </w:r>
    </w:p>
    <w:p w14:paraId="50D0C7A7" w14:textId="01427509" w:rsidR="00A00C36" w:rsidRPr="00996790" w:rsidRDefault="00A00C36" w:rsidP="00860C81">
      <w:pPr>
        <w:jc w:val="both"/>
        <w:rPr>
          <w:rFonts w:ascii="Times New Roman" w:hAnsi="Times New Roman" w:cs="Times New Roman"/>
          <w:bCs/>
          <w:sz w:val="24"/>
          <w:szCs w:val="24"/>
        </w:rPr>
      </w:pPr>
    </w:p>
    <w:p w14:paraId="7347E42F" w14:textId="306BF78F" w:rsidR="00DC7C5B" w:rsidRPr="00996790" w:rsidRDefault="00DC7C5B" w:rsidP="00860C81">
      <w:pPr>
        <w:jc w:val="both"/>
        <w:rPr>
          <w:rFonts w:ascii="Times New Roman" w:hAnsi="Times New Roman" w:cs="Times New Roman"/>
          <w:b/>
          <w:sz w:val="24"/>
          <w:szCs w:val="24"/>
        </w:rPr>
      </w:pPr>
      <w:r w:rsidRPr="00996790">
        <w:rPr>
          <w:rFonts w:ascii="Times New Roman" w:hAnsi="Times New Roman" w:cs="Times New Roman"/>
          <w:b/>
          <w:sz w:val="24"/>
          <w:szCs w:val="24"/>
        </w:rPr>
        <w:t xml:space="preserve">§ </w:t>
      </w:r>
      <w:r w:rsidR="00A00C36" w:rsidRPr="00996790">
        <w:rPr>
          <w:rFonts w:ascii="Times New Roman" w:hAnsi="Times New Roman" w:cs="Times New Roman"/>
          <w:b/>
          <w:sz w:val="24"/>
          <w:szCs w:val="24"/>
        </w:rPr>
        <w:t>2</w:t>
      </w:r>
      <w:r w:rsidRPr="00996790">
        <w:rPr>
          <w:rFonts w:ascii="Times New Roman" w:hAnsi="Times New Roman" w:cs="Times New Roman"/>
          <w:b/>
          <w:sz w:val="24"/>
          <w:szCs w:val="24"/>
        </w:rPr>
        <w:t xml:space="preserve">. </w:t>
      </w:r>
      <w:r w:rsidR="005E62DC" w:rsidRPr="00996790">
        <w:rPr>
          <w:rFonts w:ascii="Times New Roman" w:hAnsi="Times New Roman" w:cs="Times New Roman"/>
          <w:b/>
          <w:sz w:val="24"/>
          <w:szCs w:val="24"/>
        </w:rPr>
        <w:t>Audiitortegevuse seadus</w:t>
      </w:r>
      <w:r w:rsidR="00886026" w:rsidRPr="00996790">
        <w:rPr>
          <w:rFonts w:ascii="Times New Roman" w:hAnsi="Times New Roman" w:cs="Times New Roman"/>
          <w:b/>
          <w:sz w:val="24"/>
          <w:szCs w:val="24"/>
        </w:rPr>
        <w:t>e muutmine</w:t>
      </w:r>
    </w:p>
    <w:p w14:paraId="6A219EBC" w14:textId="26D3743B" w:rsidR="00DC7C5B" w:rsidRPr="00996790" w:rsidRDefault="00DC7C5B" w:rsidP="00860C81">
      <w:pPr>
        <w:jc w:val="both"/>
        <w:rPr>
          <w:rFonts w:ascii="Times New Roman" w:hAnsi="Times New Roman" w:cs="Times New Roman"/>
          <w:b/>
          <w:sz w:val="24"/>
          <w:szCs w:val="24"/>
        </w:rPr>
      </w:pPr>
    </w:p>
    <w:p w14:paraId="191EBE6C" w14:textId="4572C009" w:rsidR="00DC7C5B" w:rsidRPr="00996790" w:rsidRDefault="005E62DC"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Audiitortegevuse</w:t>
      </w:r>
      <w:r w:rsidR="00DC7C5B" w:rsidRPr="00996790">
        <w:rPr>
          <w:rFonts w:ascii="Times New Roman" w:hAnsi="Times New Roman" w:cs="Times New Roman"/>
          <w:bCs/>
          <w:sz w:val="24"/>
          <w:szCs w:val="24"/>
        </w:rPr>
        <w:t xml:space="preserve"> seaduses tehakse järgmised muudatused:</w:t>
      </w:r>
    </w:p>
    <w:p w14:paraId="62ED59A4" w14:textId="77777777" w:rsidR="00196A74" w:rsidRPr="00996790" w:rsidRDefault="00196A74" w:rsidP="00860C81">
      <w:pPr>
        <w:jc w:val="both"/>
        <w:rPr>
          <w:rFonts w:ascii="Times New Roman" w:hAnsi="Times New Roman" w:cs="Times New Roman"/>
          <w:bCs/>
          <w:sz w:val="24"/>
          <w:szCs w:val="24"/>
        </w:rPr>
      </w:pPr>
    </w:p>
    <w:p w14:paraId="5494247C" w14:textId="053EF6CC" w:rsidR="0093065E" w:rsidRPr="00996790" w:rsidRDefault="000B46CB"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Pr="00996790">
        <w:rPr>
          <w:rFonts w:ascii="Times New Roman" w:hAnsi="Times New Roman" w:cs="Times New Roman"/>
          <w:bCs/>
          <w:sz w:val="24"/>
          <w:szCs w:val="24"/>
        </w:rPr>
        <w:t xml:space="preserve"> </w:t>
      </w:r>
      <w:r w:rsidR="00162F26">
        <w:rPr>
          <w:rFonts w:ascii="Times New Roman" w:hAnsi="Times New Roman" w:cs="Times New Roman"/>
          <w:bCs/>
          <w:sz w:val="24"/>
          <w:szCs w:val="24"/>
        </w:rPr>
        <w:t>seaduse</w:t>
      </w:r>
      <w:r w:rsidR="00A66848">
        <w:rPr>
          <w:rFonts w:ascii="Times New Roman" w:hAnsi="Times New Roman" w:cs="Times New Roman"/>
          <w:bCs/>
          <w:sz w:val="24"/>
          <w:szCs w:val="24"/>
        </w:rPr>
        <w:t>s</w:t>
      </w:r>
      <w:r w:rsidR="00162F26">
        <w:rPr>
          <w:rFonts w:ascii="Times New Roman" w:hAnsi="Times New Roman" w:cs="Times New Roman"/>
          <w:bCs/>
          <w:sz w:val="24"/>
          <w:szCs w:val="24"/>
        </w:rPr>
        <w:t xml:space="preserve"> asendatakse sõnad</w:t>
      </w:r>
      <w:r w:rsidR="0093065E" w:rsidRPr="00996790">
        <w:rPr>
          <w:rFonts w:ascii="Times New Roman" w:hAnsi="Times New Roman" w:cs="Times New Roman"/>
          <w:bCs/>
          <w:sz w:val="24"/>
          <w:szCs w:val="24"/>
        </w:rPr>
        <w:t xml:space="preserve"> „avaliku sektori vandeaudiitor“ </w:t>
      </w:r>
      <w:r w:rsidR="00A93D1F">
        <w:rPr>
          <w:rFonts w:ascii="Times New Roman" w:hAnsi="Times New Roman" w:cs="Times New Roman"/>
          <w:bCs/>
          <w:sz w:val="24"/>
          <w:szCs w:val="24"/>
        </w:rPr>
        <w:t>sõnadega</w:t>
      </w:r>
      <w:r w:rsidR="0093065E" w:rsidRPr="00996790">
        <w:rPr>
          <w:rFonts w:ascii="Times New Roman" w:hAnsi="Times New Roman" w:cs="Times New Roman"/>
          <w:bCs/>
          <w:sz w:val="24"/>
          <w:szCs w:val="24"/>
        </w:rPr>
        <w:t xml:space="preserve"> „avaliku sektori finantsvandeaudiitor“ vastavas käändes;</w:t>
      </w:r>
    </w:p>
    <w:p w14:paraId="55E3F336" w14:textId="77777777" w:rsidR="0093065E" w:rsidRPr="00996790" w:rsidRDefault="0093065E" w:rsidP="00860C81">
      <w:pPr>
        <w:jc w:val="both"/>
        <w:rPr>
          <w:rFonts w:ascii="Times New Roman" w:hAnsi="Times New Roman" w:cs="Times New Roman"/>
          <w:bCs/>
          <w:sz w:val="24"/>
          <w:szCs w:val="24"/>
        </w:rPr>
      </w:pPr>
    </w:p>
    <w:p w14:paraId="562DB8CA" w14:textId="090364AE" w:rsidR="000B46CB" w:rsidRPr="00996790" w:rsidRDefault="00573552" w:rsidP="00860C81">
      <w:pPr>
        <w:jc w:val="both"/>
        <w:rPr>
          <w:rFonts w:ascii="Times New Roman" w:hAnsi="Times New Roman" w:cs="Times New Roman"/>
          <w:bCs/>
          <w:color w:val="000000" w:themeColor="text1"/>
          <w:sz w:val="24"/>
          <w:szCs w:val="24"/>
        </w:rPr>
      </w:pPr>
      <w:r w:rsidRPr="00996790">
        <w:rPr>
          <w:rFonts w:ascii="Times New Roman" w:hAnsi="Times New Roman" w:cs="Times New Roman"/>
          <w:b/>
          <w:sz w:val="24"/>
          <w:szCs w:val="24"/>
        </w:rPr>
        <w:t>2</w:t>
      </w:r>
      <w:r w:rsidR="006B63C8" w:rsidRPr="00996790">
        <w:rPr>
          <w:rFonts w:ascii="Times New Roman" w:hAnsi="Times New Roman" w:cs="Times New Roman"/>
          <w:b/>
          <w:sz w:val="24"/>
          <w:szCs w:val="24"/>
        </w:rPr>
        <w:t>)</w:t>
      </w:r>
      <w:r w:rsidR="006B63C8" w:rsidRPr="00996790">
        <w:rPr>
          <w:rFonts w:ascii="Times New Roman" w:hAnsi="Times New Roman" w:cs="Times New Roman"/>
          <w:bCs/>
          <w:sz w:val="24"/>
          <w:szCs w:val="24"/>
        </w:rPr>
        <w:t xml:space="preserve"> </w:t>
      </w:r>
      <w:r w:rsidR="000B46CB" w:rsidRPr="00996790">
        <w:rPr>
          <w:rFonts w:ascii="Times New Roman" w:hAnsi="Times New Roman" w:cs="Times New Roman"/>
          <w:bCs/>
          <w:sz w:val="24"/>
          <w:szCs w:val="24"/>
        </w:rPr>
        <w:t>paragrahvi 1 punkti</w:t>
      </w:r>
      <w:r w:rsidR="001E61D2" w:rsidRPr="00996790">
        <w:rPr>
          <w:rFonts w:ascii="Times New Roman" w:hAnsi="Times New Roman" w:cs="Times New Roman"/>
          <w:bCs/>
          <w:sz w:val="24"/>
          <w:szCs w:val="24"/>
        </w:rPr>
        <w:t>s</w:t>
      </w:r>
      <w:r w:rsidR="000B46CB" w:rsidRPr="00996790">
        <w:rPr>
          <w:rFonts w:ascii="Times New Roman" w:hAnsi="Times New Roman" w:cs="Times New Roman"/>
          <w:bCs/>
          <w:sz w:val="24"/>
          <w:szCs w:val="24"/>
        </w:rPr>
        <w:t xml:space="preserve"> 2 </w:t>
      </w:r>
      <w:r w:rsidR="001E61D2" w:rsidRPr="00996790">
        <w:rPr>
          <w:rFonts w:ascii="Times New Roman" w:hAnsi="Times New Roman" w:cs="Times New Roman"/>
          <w:bCs/>
          <w:sz w:val="24"/>
          <w:szCs w:val="24"/>
        </w:rPr>
        <w:t>asendatakse</w:t>
      </w:r>
      <w:r w:rsidR="000B46CB" w:rsidRPr="00996790">
        <w:rPr>
          <w:rFonts w:ascii="Times New Roman" w:hAnsi="Times New Roman" w:cs="Times New Roman"/>
          <w:bCs/>
          <w:sz w:val="24"/>
          <w:szCs w:val="24"/>
        </w:rPr>
        <w:t xml:space="preserve"> </w:t>
      </w:r>
      <w:r w:rsidR="00F461CC">
        <w:rPr>
          <w:rFonts w:ascii="Times New Roman" w:hAnsi="Times New Roman" w:cs="Times New Roman"/>
          <w:bCs/>
          <w:sz w:val="24"/>
          <w:szCs w:val="24"/>
        </w:rPr>
        <w:t>tekstiosa</w:t>
      </w:r>
      <w:r w:rsidR="000B46CB" w:rsidRPr="00996790">
        <w:rPr>
          <w:rFonts w:ascii="Times New Roman" w:hAnsi="Times New Roman" w:cs="Times New Roman"/>
          <w:bCs/>
          <w:sz w:val="24"/>
          <w:szCs w:val="24"/>
        </w:rPr>
        <w:t xml:space="preserve"> „vandeaudiitorile</w:t>
      </w:r>
      <w:r w:rsidR="00ED21C9" w:rsidRPr="00996790">
        <w:rPr>
          <w:rFonts w:ascii="Times New Roman" w:hAnsi="Times New Roman" w:cs="Times New Roman"/>
          <w:bCs/>
          <w:sz w:val="24"/>
          <w:szCs w:val="24"/>
        </w:rPr>
        <w:t xml:space="preserve"> ja</w:t>
      </w:r>
      <w:r w:rsidR="000B46CB" w:rsidRPr="00996790">
        <w:rPr>
          <w:rFonts w:ascii="Times New Roman" w:hAnsi="Times New Roman" w:cs="Times New Roman"/>
          <w:bCs/>
          <w:sz w:val="24"/>
          <w:szCs w:val="24"/>
        </w:rPr>
        <w:t xml:space="preserve">“ </w:t>
      </w:r>
      <w:r w:rsidR="00F461CC">
        <w:rPr>
          <w:rFonts w:ascii="Times New Roman" w:hAnsi="Times New Roman" w:cs="Times New Roman"/>
          <w:bCs/>
          <w:sz w:val="24"/>
          <w:szCs w:val="24"/>
        </w:rPr>
        <w:t>tekstiosaga</w:t>
      </w:r>
      <w:r w:rsidR="000B46CB" w:rsidRPr="00996790">
        <w:rPr>
          <w:rFonts w:ascii="Times New Roman" w:hAnsi="Times New Roman" w:cs="Times New Roman"/>
          <w:bCs/>
          <w:sz w:val="24"/>
          <w:szCs w:val="24"/>
        </w:rPr>
        <w:t xml:space="preserve"> „finantsvandeaudiitorile</w:t>
      </w:r>
      <w:r w:rsidR="00ED21C9" w:rsidRPr="00996790">
        <w:rPr>
          <w:rFonts w:ascii="Times New Roman" w:hAnsi="Times New Roman" w:cs="Times New Roman"/>
          <w:bCs/>
          <w:sz w:val="24"/>
          <w:szCs w:val="24"/>
        </w:rPr>
        <w:t xml:space="preserve"> ja</w:t>
      </w:r>
      <w:r w:rsidR="000B46CB" w:rsidRPr="00996790">
        <w:rPr>
          <w:rFonts w:ascii="Times New Roman" w:hAnsi="Times New Roman" w:cs="Times New Roman"/>
          <w:bCs/>
          <w:sz w:val="24"/>
          <w:szCs w:val="24"/>
        </w:rPr>
        <w:t xml:space="preserve"> </w:t>
      </w:r>
      <w:proofErr w:type="spellStart"/>
      <w:r w:rsidR="000B46CB" w:rsidRPr="00996790">
        <w:rPr>
          <w:rFonts w:ascii="Times New Roman" w:hAnsi="Times New Roman" w:cs="Times New Roman"/>
          <w:bCs/>
          <w:sz w:val="24"/>
          <w:szCs w:val="24"/>
        </w:rPr>
        <w:t>kestlikkusvandeaudiitorile</w:t>
      </w:r>
      <w:proofErr w:type="spellEnd"/>
      <w:r w:rsidR="001E61D2" w:rsidRPr="00996790">
        <w:rPr>
          <w:rFonts w:ascii="Times New Roman" w:hAnsi="Times New Roman" w:cs="Times New Roman"/>
          <w:bCs/>
          <w:sz w:val="24"/>
          <w:szCs w:val="24"/>
        </w:rPr>
        <w:t xml:space="preserve"> </w:t>
      </w:r>
      <w:r w:rsidR="001E61D2" w:rsidRPr="00996790">
        <w:rPr>
          <w:rFonts w:ascii="Times New Roman" w:hAnsi="Times New Roman" w:cs="Times New Roman"/>
          <w:bCs/>
          <w:color w:val="000000" w:themeColor="text1"/>
          <w:sz w:val="24"/>
          <w:szCs w:val="24"/>
        </w:rPr>
        <w:t xml:space="preserve">(edaspidi </w:t>
      </w:r>
      <w:r w:rsidR="00ED21C9" w:rsidRPr="00996790">
        <w:rPr>
          <w:rFonts w:ascii="Times New Roman" w:hAnsi="Times New Roman" w:cs="Times New Roman"/>
          <w:bCs/>
          <w:color w:val="000000" w:themeColor="text1"/>
          <w:sz w:val="24"/>
          <w:szCs w:val="24"/>
        </w:rPr>
        <w:t xml:space="preserve">koos </w:t>
      </w:r>
      <w:r w:rsidR="001E61D2" w:rsidRPr="00996790">
        <w:rPr>
          <w:rFonts w:ascii="Times New Roman" w:hAnsi="Times New Roman" w:cs="Times New Roman"/>
          <w:bCs/>
          <w:i/>
          <w:iCs/>
          <w:color w:val="000000" w:themeColor="text1"/>
          <w:sz w:val="24"/>
          <w:szCs w:val="24"/>
        </w:rPr>
        <w:t>vandeaudiitor</w:t>
      </w:r>
      <w:r w:rsidR="001E61D2" w:rsidRPr="00996790">
        <w:rPr>
          <w:rFonts w:ascii="Times New Roman" w:hAnsi="Times New Roman" w:cs="Times New Roman"/>
          <w:bCs/>
          <w:color w:val="000000" w:themeColor="text1"/>
          <w:sz w:val="24"/>
          <w:szCs w:val="24"/>
        </w:rPr>
        <w:t>)</w:t>
      </w:r>
      <w:r w:rsidR="00ED21C9" w:rsidRPr="00996790">
        <w:rPr>
          <w:rFonts w:ascii="Times New Roman" w:hAnsi="Times New Roman" w:cs="Times New Roman"/>
          <w:bCs/>
          <w:color w:val="000000" w:themeColor="text1"/>
          <w:sz w:val="24"/>
          <w:szCs w:val="24"/>
        </w:rPr>
        <w:t xml:space="preserve"> ning</w:t>
      </w:r>
      <w:r w:rsidR="00F321AC">
        <w:rPr>
          <w:rFonts w:ascii="Times New Roman" w:hAnsi="Times New Roman" w:cs="Times New Roman"/>
          <w:bCs/>
          <w:color w:val="000000" w:themeColor="text1"/>
          <w:sz w:val="24"/>
          <w:szCs w:val="24"/>
        </w:rPr>
        <w:t>“</w:t>
      </w:r>
      <w:r w:rsidR="000B46CB" w:rsidRPr="00996790">
        <w:rPr>
          <w:rFonts w:ascii="Times New Roman" w:hAnsi="Times New Roman" w:cs="Times New Roman"/>
          <w:bCs/>
          <w:color w:val="000000" w:themeColor="text1"/>
          <w:sz w:val="24"/>
          <w:szCs w:val="24"/>
        </w:rPr>
        <w:t>;</w:t>
      </w:r>
    </w:p>
    <w:p w14:paraId="49F2A4D1" w14:textId="77777777" w:rsidR="00F93AF2" w:rsidRPr="00996790" w:rsidRDefault="00F93AF2" w:rsidP="00860C81">
      <w:pPr>
        <w:jc w:val="both"/>
        <w:rPr>
          <w:rFonts w:ascii="Times New Roman" w:hAnsi="Times New Roman" w:cs="Times New Roman"/>
          <w:bCs/>
          <w:sz w:val="24"/>
          <w:szCs w:val="24"/>
        </w:rPr>
      </w:pPr>
    </w:p>
    <w:p w14:paraId="01A76F7E" w14:textId="3937662E" w:rsidR="00471292" w:rsidRPr="00996790" w:rsidRDefault="00573552" w:rsidP="00860C81">
      <w:pPr>
        <w:jc w:val="both"/>
        <w:rPr>
          <w:rFonts w:ascii="Times New Roman" w:hAnsi="Times New Roman" w:cs="Times New Roman"/>
          <w:color w:val="202020"/>
          <w:sz w:val="24"/>
          <w:szCs w:val="24"/>
          <w:shd w:val="clear" w:color="auto" w:fill="FFFFFF"/>
        </w:rPr>
      </w:pPr>
      <w:r w:rsidRPr="00996790">
        <w:rPr>
          <w:rFonts w:ascii="Times New Roman" w:hAnsi="Times New Roman" w:cs="Times New Roman"/>
          <w:b/>
          <w:bCs/>
          <w:color w:val="202020"/>
          <w:sz w:val="24"/>
          <w:szCs w:val="24"/>
          <w:shd w:val="clear" w:color="auto" w:fill="FFFFFF"/>
        </w:rPr>
        <w:t>3</w:t>
      </w:r>
      <w:r w:rsidR="00471292" w:rsidRPr="00996790">
        <w:rPr>
          <w:rFonts w:ascii="Times New Roman" w:hAnsi="Times New Roman" w:cs="Times New Roman"/>
          <w:b/>
          <w:bCs/>
          <w:color w:val="202020"/>
          <w:sz w:val="24"/>
          <w:szCs w:val="24"/>
          <w:shd w:val="clear" w:color="auto" w:fill="FFFFFF"/>
        </w:rPr>
        <w:t xml:space="preserve">) </w:t>
      </w:r>
      <w:r w:rsidR="00471292" w:rsidRPr="00996790">
        <w:rPr>
          <w:rFonts w:ascii="Times New Roman" w:hAnsi="Times New Roman" w:cs="Times New Roman"/>
          <w:color w:val="202020"/>
          <w:sz w:val="24"/>
          <w:szCs w:val="24"/>
          <w:shd w:val="clear" w:color="auto" w:fill="FFFFFF"/>
        </w:rPr>
        <w:t xml:space="preserve">paragrahvi </w:t>
      </w:r>
      <w:r w:rsidR="001777C1" w:rsidRPr="00996790">
        <w:rPr>
          <w:rFonts w:ascii="Times New Roman" w:hAnsi="Times New Roman" w:cs="Times New Roman"/>
          <w:color w:val="202020"/>
          <w:sz w:val="24"/>
          <w:szCs w:val="24"/>
          <w:shd w:val="clear" w:color="auto" w:fill="FFFFFF"/>
        </w:rPr>
        <w:t xml:space="preserve">3 </w:t>
      </w:r>
      <w:r w:rsidR="00AE7A06">
        <w:rPr>
          <w:rFonts w:ascii="Times New Roman" w:hAnsi="Times New Roman" w:cs="Times New Roman"/>
          <w:color w:val="202020"/>
          <w:sz w:val="24"/>
          <w:szCs w:val="24"/>
          <w:shd w:val="clear" w:color="auto" w:fill="FFFFFF"/>
        </w:rPr>
        <w:t xml:space="preserve">tekst </w:t>
      </w:r>
      <w:r w:rsidR="001777C1" w:rsidRPr="00996790">
        <w:rPr>
          <w:rFonts w:ascii="Times New Roman" w:hAnsi="Times New Roman" w:cs="Times New Roman"/>
          <w:color w:val="202020"/>
          <w:sz w:val="24"/>
          <w:szCs w:val="24"/>
          <w:shd w:val="clear" w:color="auto" w:fill="FFFFFF"/>
        </w:rPr>
        <w:t>muudetakse ja sõnastatakse järgmiselt:</w:t>
      </w:r>
    </w:p>
    <w:p w14:paraId="5CF14902" w14:textId="7DBDF47C" w:rsidR="001777C1" w:rsidRPr="00996790" w:rsidDel="00A61EDB" w:rsidRDefault="001777C1" w:rsidP="00860C81">
      <w:pPr>
        <w:jc w:val="both"/>
        <w:rPr>
          <w:del w:id="40" w:author="Katariina Kärsten" w:date="2024-03-18T14:08:00Z"/>
          <w:rFonts w:ascii="Times New Roman" w:hAnsi="Times New Roman" w:cs="Times New Roman"/>
          <w:color w:val="202020"/>
          <w:sz w:val="24"/>
          <w:szCs w:val="24"/>
          <w:shd w:val="clear" w:color="auto" w:fill="FFFFFF"/>
        </w:rPr>
      </w:pPr>
      <w:r w:rsidRPr="00996790">
        <w:rPr>
          <w:rFonts w:ascii="Times New Roman" w:hAnsi="Times New Roman" w:cs="Times New Roman"/>
          <w:color w:val="202020"/>
          <w:sz w:val="24"/>
          <w:szCs w:val="24"/>
          <w:shd w:val="clear" w:color="auto" w:fill="FFFFFF"/>
        </w:rPr>
        <w:t>„</w:t>
      </w:r>
      <w:bookmarkStart w:id="41" w:name="_Hlk149056266"/>
      <w:r w:rsidR="00E534D3" w:rsidRPr="00996790">
        <w:rPr>
          <w:rFonts w:ascii="Times New Roman" w:hAnsi="Times New Roman" w:cs="Times New Roman"/>
          <w:color w:val="202020"/>
          <w:sz w:val="24"/>
          <w:szCs w:val="24"/>
          <w:shd w:val="clear" w:color="auto" w:fill="FFFFFF"/>
        </w:rPr>
        <w:t>(</w:t>
      </w:r>
      <w:r w:rsidR="00445E6E" w:rsidRPr="00996790">
        <w:rPr>
          <w:rFonts w:ascii="Times New Roman" w:hAnsi="Times New Roman" w:cs="Times New Roman"/>
          <w:color w:val="202020"/>
          <w:sz w:val="24"/>
          <w:szCs w:val="24"/>
          <w:shd w:val="clear" w:color="auto" w:fill="FFFFFF"/>
        </w:rPr>
        <w:t>1</w:t>
      </w:r>
      <w:r w:rsidR="00E534D3" w:rsidRPr="00996790">
        <w:rPr>
          <w:rFonts w:ascii="Times New Roman" w:hAnsi="Times New Roman" w:cs="Times New Roman"/>
          <w:color w:val="202020"/>
          <w:sz w:val="24"/>
          <w:szCs w:val="24"/>
          <w:shd w:val="clear" w:color="auto" w:fill="FFFFFF"/>
        </w:rPr>
        <w:t xml:space="preserve">) </w:t>
      </w:r>
      <w:r w:rsidRPr="00996790">
        <w:rPr>
          <w:rFonts w:ascii="Times New Roman" w:hAnsi="Times New Roman" w:cs="Times New Roman"/>
          <w:color w:val="202020"/>
          <w:sz w:val="24"/>
          <w:szCs w:val="24"/>
          <w:shd w:val="clear" w:color="auto" w:fill="FFFFFF"/>
        </w:rPr>
        <w:t>Finantsvandeaudiitor on vandeaudiitor, kellel on õigus osutada kindlustandvat audiitorteenust, mille objektiks on möödunud perioodide rahandusinformatsioon.</w:t>
      </w:r>
      <w:commentRangeStart w:id="42"/>
      <w:del w:id="43" w:author="Katariina Kärsten" w:date="2024-03-18T14:08:00Z">
        <w:r w:rsidR="002F2554" w:rsidRPr="00996790" w:rsidDel="00A61EDB">
          <w:rPr>
            <w:rFonts w:ascii="Times New Roman" w:hAnsi="Times New Roman" w:cs="Times New Roman"/>
            <w:color w:val="202020"/>
            <w:sz w:val="24"/>
            <w:szCs w:val="24"/>
            <w:shd w:val="clear" w:color="auto" w:fill="FFFFFF"/>
          </w:rPr>
          <w:delText>“;</w:delText>
        </w:r>
      </w:del>
      <w:commentRangeEnd w:id="42"/>
      <w:r w:rsidR="00A61EDB">
        <w:rPr>
          <w:rStyle w:val="Kommentaariviide"/>
        </w:rPr>
        <w:commentReference w:id="42"/>
      </w:r>
    </w:p>
    <w:p w14:paraId="5336D445" w14:textId="77777777" w:rsidR="006D1BBE" w:rsidRPr="00996790" w:rsidRDefault="006D1BBE" w:rsidP="00860C81">
      <w:pPr>
        <w:jc w:val="both"/>
        <w:rPr>
          <w:rFonts w:ascii="Times New Roman" w:hAnsi="Times New Roman" w:cs="Times New Roman"/>
          <w:color w:val="202020"/>
          <w:sz w:val="24"/>
          <w:szCs w:val="24"/>
          <w:shd w:val="clear" w:color="auto" w:fill="FFFFFF"/>
        </w:rPr>
      </w:pPr>
    </w:p>
    <w:p w14:paraId="09EDFE52" w14:textId="287DCFC0" w:rsidR="001777C1" w:rsidRPr="00996790" w:rsidRDefault="00E534D3" w:rsidP="00860C81">
      <w:pPr>
        <w:jc w:val="both"/>
        <w:rPr>
          <w:rFonts w:ascii="Times New Roman" w:hAnsi="Times New Roman" w:cs="Times New Roman"/>
          <w:color w:val="202020"/>
          <w:sz w:val="24"/>
          <w:szCs w:val="24"/>
          <w:shd w:val="clear" w:color="auto" w:fill="FFFFFF"/>
        </w:rPr>
      </w:pPr>
      <w:r w:rsidRPr="00996790">
        <w:rPr>
          <w:rFonts w:ascii="Times New Roman" w:hAnsi="Times New Roman" w:cs="Times New Roman"/>
          <w:color w:val="202020"/>
          <w:sz w:val="24"/>
          <w:szCs w:val="24"/>
          <w:shd w:val="clear" w:color="auto" w:fill="FFFFFF"/>
        </w:rPr>
        <w:t>(</w:t>
      </w:r>
      <w:r w:rsidR="00445E6E" w:rsidRPr="00996790">
        <w:rPr>
          <w:rFonts w:ascii="Times New Roman" w:hAnsi="Times New Roman" w:cs="Times New Roman"/>
          <w:color w:val="202020"/>
          <w:sz w:val="24"/>
          <w:szCs w:val="24"/>
          <w:shd w:val="clear" w:color="auto" w:fill="FFFFFF"/>
        </w:rPr>
        <w:t>2</w:t>
      </w:r>
      <w:r w:rsidRPr="00996790">
        <w:rPr>
          <w:rFonts w:ascii="Times New Roman" w:hAnsi="Times New Roman" w:cs="Times New Roman"/>
          <w:color w:val="202020"/>
          <w:sz w:val="24"/>
          <w:szCs w:val="24"/>
          <w:shd w:val="clear" w:color="auto" w:fill="FFFFFF"/>
        </w:rPr>
        <w:t>)</w:t>
      </w:r>
      <w:r w:rsidRPr="00996790">
        <w:rPr>
          <w:rFonts w:ascii="Times New Roman" w:hAnsi="Times New Roman" w:cs="Times New Roman"/>
          <w:b/>
          <w:bCs/>
          <w:color w:val="202020"/>
          <w:sz w:val="24"/>
          <w:szCs w:val="24"/>
          <w:shd w:val="clear" w:color="auto" w:fill="FFFFFF"/>
        </w:rPr>
        <w:t xml:space="preserve"> </w:t>
      </w:r>
      <w:proofErr w:type="spellStart"/>
      <w:r w:rsidR="001777C1" w:rsidRPr="00996790">
        <w:rPr>
          <w:rFonts w:ascii="Times New Roman" w:hAnsi="Times New Roman" w:cs="Times New Roman"/>
          <w:color w:val="202020"/>
          <w:sz w:val="24"/>
          <w:szCs w:val="24"/>
          <w:shd w:val="clear" w:color="auto" w:fill="FFFFFF"/>
        </w:rPr>
        <w:t>Kestlikkusvandeaudiitor</w:t>
      </w:r>
      <w:proofErr w:type="spellEnd"/>
      <w:r w:rsidR="001777C1" w:rsidRPr="00996790">
        <w:rPr>
          <w:rFonts w:ascii="Times New Roman" w:hAnsi="Times New Roman" w:cs="Times New Roman"/>
          <w:color w:val="202020"/>
          <w:sz w:val="24"/>
          <w:szCs w:val="24"/>
          <w:shd w:val="clear" w:color="auto" w:fill="FFFFFF"/>
        </w:rPr>
        <w:t xml:space="preserve"> on vandeaudiitor, kellel on õigus osutada kindlustandvat audiitorteenust, mille objektiks on </w:t>
      </w:r>
      <w:proofErr w:type="spellStart"/>
      <w:r w:rsidR="001777C1" w:rsidRPr="00996790">
        <w:rPr>
          <w:rFonts w:ascii="Times New Roman" w:hAnsi="Times New Roman" w:cs="Times New Roman"/>
          <w:color w:val="202020"/>
          <w:sz w:val="24"/>
          <w:szCs w:val="24"/>
          <w:shd w:val="clear" w:color="auto" w:fill="FFFFFF"/>
        </w:rPr>
        <w:t>kestlikkusaruanne</w:t>
      </w:r>
      <w:proofErr w:type="spellEnd"/>
      <w:r w:rsidR="001777C1" w:rsidRPr="00996790">
        <w:rPr>
          <w:rFonts w:ascii="Times New Roman" w:hAnsi="Times New Roman" w:cs="Times New Roman"/>
          <w:color w:val="202020"/>
          <w:sz w:val="24"/>
          <w:szCs w:val="24"/>
          <w:shd w:val="clear" w:color="auto" w:fill="FFFFFF"/>
        </w:rPr>
        <w:t>.“;</w:t>
      </w:r>
    </w:p>
    <w:bookmarkEnd w:id="41"/>
    <w:p w14:paraId="3A9266E4" w14:textId="77777777" w:rsidR="00471292" w:rsidRPr="00996790" w:rsidRDefault="00471292" w:rsidP="00860C81">
      <w:pPr>
        <w:jc w:val="both"/>
        <w:rPr>
          <w:rFonts w:ascii="Times New Roman" w:hAnsi="Times New Roman" w:cs="Times New Roman"/>
          <w:b/>
          <w:sz w:val="24"/>
          <w:szCs w:val="24"/>
        </w:rPr>
      </w:pPr>
    </w:p>
    <w:p w14:paraId="0814E97B" w14:textId="372D630D" w:rsidR="00E206B1" w:rsidRPr="00996790" w:rsidRDefault="00FA1A0B" w:rsidP="00860C81">
      <w:pPr>
        <w:jc w:val="both"/>
        <w:rPr>
          <w:rFonts w:ascii="Times New Roman" w:hAnsi="Times New Roman" w:cs="Times New Roman"/>
          <w:sz w:val="24"/>
          <w:szCs w:val="24"/>
          <w:shd w:val="clear" w:color="auto" w:fill="FFFFFF"/>
        </w:rPr>
      </w:pPr>
      <w:r w:rsidRPr="00996790">
        <w:rPr>
          <w:rFonts w:ascii="Times New Roman" w:hAnsi="Times New Roman" w:cs="Times New Roman"/>
          <w:b/>
          <w:sz w:val="24"/>
          <w:szCs w:val="24"/>
        </w:rPr>
        <w:t>4</w:t>
      </w:r>
      <w:r w:rsidR="00DC7C5B" w:rsidRPr="00996790">
        <w:rPr>
          <w:rFonts w:ascii="Times New Roman" w:hAnsi="Times New Roman" w:cs="Times New Roman"/>
          <w:b/>
          <w:sz w:val="24"/>
          <w:szCs w:val="24"/>
        </w:rPr>
        <w:t>)</w:t>
      </w:r>
      <w:r w:rsidR="00DC7C5B" w:rsidRPr="00996790">
        <w:rPr>
          <w:rFonts w:ascii="Times New Roman" w:hAnsi="Times New Roman" w:cs="Times New Roman"/>
          <w:sz w:val="24"/>
          <w:szCs w:val="24"/>
          <w:shd w:val="clear" w:color="auto" w:fill="FFFFFF"/>
        </w:rPr>
        <w:t xml:space="preserve"> </w:t>
      </w:r>
      <w:r w:rsidR="00B34480" w:rsidRPr="00996790">
        <w:rPr>
          <w:rFonts w:ascii="Times New Roman" w:hAnsi="Times New Roman" w:cs="Times New Roman"/>
          <w:sz w:val="24"/>
          <w:szCs w:val="24"/>
          <w:shd w:val="clear" w:color="auto" w:fill="FFFFFF"/>
        </w:rPr>
        <w:t xml:space="preserve">paragrahvi </w:t>
      </w:r>
      <w:r w:rsidR="008D35EA" w:rsidRPr="00996790">
        <w:rPr>
          <w:rFonts w:ascii="Times New Roman" w:hAnsi="Times New Roman" w:cs="Times New Roman"/>
          <w:sz w:val="24"/>
          <w:szCs w:val="24"/>
          <w:shd w:val="clear" w:color="auto" w:fill="FFFFFF"/>
        </w:rPr>
        <w:t>11</w:t>
      </w:r>
      <w:r w:rsidR="00B34480" w:rsidRPr="00996790">
        <w:rPr>
          <w:rFonts w:ascii="Times New Roman" w:hAnsi="Times New Roman" w:cs="Times New Roman"/>
          <w:sz w:val="24"/>
          <w:szCs w:val="24"/>
          <w:shd w:val="clear" w:color="auto" w:fill="FFFFFF"/>
        </w:rPr>
        <w:t xml:space="preserve"> </w:t>
      </w:r>
      <w:r w:rsidR="00AE7A06">
        <w:rPr>
          <w:rFonts w:ascii="Times New Roman" w:hAnsi="Times New Roman" w:cs="Times New Roman"/>
          <w:sz w:val="24"/>
          <w:szCs w:val="24"/>
          <w:shd w:val="clear" w:color="auto" w:fill="FFFFFF"/>
        </w:rPr>
        <w:t xml:space="preserve">tekst </w:t>
      </w:r>
      <w:r w:rsidR="00E206B1" w:rsidRPr="00996790">
        <w:rPr>
          <w:rFonts w:ascii="Times New Roman" w:hAnsi="Times New Roman" w:cs="Times New Roman"/>
          <w:sz w:val="24"/>
          <w:szCs w:val="24"/>
          <w:shd w:val="clear" w:color="auto" w:fill="FFFFFF"/>
        </w:rPr>
        <w:t>muudetakse ja sõnastatakse järgmiselt</w:t>
      </w:r>
      <w:r w:rsidR="0046356E" w:rsidRPr="00996790">
        <w:rPr>
          <w:rFonts w:ascii="Times New Roman" w:hAnsi="Times New Roman" w:cs="Times New Roman"/>
          <w:sz w:val="24"/>
          <w:szCs w:val="24"/>
          <w:shd w:val="clear" w:color="auto" w:fill="FFFFFF"/>
        </w:rPr>
        <w:t>:</w:t>
      </w:r>
      <w:r w:rsidR="00EB086E" w:rsidRPr="00996790">
        <w:rPr>
          <w:rFonts w:ascii="Times New Roman" w:hAnsi="Times New Roman" w:cs="Times New Roman"/>
          <w:sz w:val="24"/>
          <w:szCs w:val="24"/>
          <w:shd w:val="clear" w:color="auto" w:fill="FFFFFF"/>
        </w:rPr>
        <w:t xml:space="preserve"> </w:t>
      </w:r>
    </w:p>
    <w:p w14:paraId="2B50646B" w14:textId="009A97D1" w:rsidR="00DC7C5B" w:rsidRPr="00996790" w:rsidRDefault="00E206B1" w:rsidP="00860C81">
      <w:pPr>
        <w:jc w:val="both"/>
        <w:rPr>
          <w:rFonts w:ascii="Times New Roman" w:hAnsi="Times New Roman" w:cs="Times New Roman"/>
          <w:sz w:val="24"/>
          <w:szCs w:val="24"/>
          <w:shd w:val="clear" w:color="auto" w:fill="FFFFFF"/>
        </w:rPr>
      </w:pPr>
      <w:r w:rsidRPr="00996790">
        <w:rPr>
          <w:rFonts w:ascii="Times New Roman" w:hAnsi="Times New Roman" w:cs="Times New Roman"/>
          <w:sz w:val="24"/>
          <w:szCs w:val="24"/>
          <w:shd w:val="clear" w:color="auto" w:fill="FFFFFF"/>
        </w:rPr>
        <w:t>„</w:t>
      </w:r>
      <w:r w:rsidR="00D82072" w:rsidRPr="00996790">
        <w:rPr>
          <w:rFonts w:ascii="Times New Roman" w:hAnsi="Times New Roman" w:cs="Times New Roman"/>
          <w:sz w:val="24"/>
          <w:szCs w:val="24"/>
          <w:shd w:val="clear" w:color="auto" w:fill="FFFFFF"/>
        </w:rPr>
        <w:t xml:space="preserve">Käesoleva seaduse tähenduses on kolmanda riigi vandeaudiitor füüsiline isik või mis tahes õigusliku vormiga juriidiline isik või üksus, kes </w:t>
      </w:r>
      <w:r w:rsidR="00A443C2" w:rsidRPr="00996790">
        <w:rPr>
          <w:rFonts w:ascii="Times New Roman" w:hAnsi="Times New Roman" w:cs="Times New Roman"/>
          <w:sz w:val="24"/>
          <w:szCs w:val="24"/>
          <w:shd w:val="clear" w:color="auto" w:fill="FFFFFF"/>
        </w:rPr>
        <w:t xml:space="preserve">viib läbi </w:t>
      </w:r>
      <w:r w:rsidR="00D82072" w:rsidRPr="00996790">
        <w:rPr>
          <w:rFonts w:ascii="Times New Roman" w:hAnsi="Times New Roman" w:cs="Times New Roman"/>
          <w:sz w:val="24"/>
          <w:szCs w:val="24"/>
          <w:shd w:val="clear" w:color="auto" w:fill="FFFFFF"/>
        </w:rPr>
        <w:t xml:space="preserve">kolmandas riigis registreeritud äriühingu raamatupidamise aastaaruande või konsolideeritud raamatupidamise aastaaruande </w:t>
      </w:r>
      <w:r w:rsidR="00A443C2" w:rsidRPr="00996790">
        <w:rPr>
          <w:rFonts w:ascii="Times New Roman" w:hAnsi="Times New Roman" w:cs="Times New Roman"/>
          <w:sz w:val="24"/>
          <w:szCs w:val="24"/>
          <w:shd w:val="clear" w:color="auto" w:fill="FFFFFF"/>
        </w:rPr>
        <w:t>audi</w:t>
      </w:r>
      <w:r w:rsidR="00544106" w:rsidRPr="00996790">
        <w:rPr>
          <w:rFonts w:ascii="Times New Roman" w:hAnsi="Times New Roman" w:cs="Times New Roman"/>
          <w:sz w:val="24"/>
          <w:szCs w:val="24"/>
          <w:shd w:val="clear" w:color="auto" w:fill="FFFFFF"/>
        </w:rPr>
        <w:t>tit</w:t>
      </w:r>
      <w:r w:rsidR="00A443C2" w:rsidRPr="00996790">
        <w:rPr>
          <w:rFonts w:ascii="Times New Roman" w:hAnsi="Times New Roman" w:cs="Times New Roman"/>
          <w:sz w:val="24"/>
          <w:szCs w:val="24"/>
          <w:shd w:val="clear" w:color="auto" w:fill="FFFFFF"/>
        </w:rPr>
        <w:t xml:space="preserve"> või ülevaatu</w:t>
      </w:r>
      <w:r w:rsidR="00544106" w:rsidRPr="00996790">
        <w:rPr>
          <w:rFonts w:ascii="Times New Roman" w:hAnsi="Times New Roman" w:cs="Times New Roman"/>
          <w:sz w:val="24"/>
          <w:szCs w:val="24"/>
          <w:shd w:val="clear" w:color="auto" w:fill="FFFFFF"/>
        </w:rPr>
        <w:t>st</w:t>
      </w:r>
      <w:r w:rsidR="00A443C2" w:rsidRPr="00996790">
        <w:rPr>
          <w:rFonts w:ascii="Times New Roman" w:hAnsi="Times New Roman" w:cs="Times New Roman"/>
          <w:sz w:val="24"/>
          <w:szCs w:val="24"/>
          <w:shd w:val="clear" w:color="auto" w:fill="FFFFFF"/>
        </w:rPr>
        <w:t xml:space="preserve"> ja </w:t>
      </w:r>
      <w:r w:rsidR="00D82072" w:rsidRPr="00996790">
        <w:rPr>
          <w:rFonts w:ascii="Times New Roman" w:hAnsi="Times New Roman" w:cs="Times New Roman"/>
          <w:sz w:val="24"/>
          <w:szCs w:val="24"/>
          <w:shd w:val="clear" w:color="auto" w:fill="FFFFFF"/>
        </w:rPr>
        <w:t xml:space="preserve">kes ei ole lepinguriigi vandeaudiitor ega audiitorühing </w:t>
      </w:r>
      <w:r w:rsidR="00F461CC">
        <w:rPr>
          <w:rFonts w:ascii="Times New Roman" w:hAnsi="Times New Roman" w:cs="Times New Roman"/>
          <w:sz w:val="24"/>
          <w:szCs w:val="24"/>
          <w:shd w:val="clear" w:color="auto" w:fill="FFFFFF"/>
        </w:rPr>
        <w:t>ning</w:t>
      </w:r>
      <w:r w:rsidR="00D82072" w:rsidRPr="00996790">
        <w:rPr>
          <w:rFonts w:ascii="Times New Roman" w:hAnsi="Times New Roman" w:cs="Times New Roman"/>
          <w:sz w:val="24"/>
          <w:szCs w:val="24"/>
          <w:shd w:val="clear" w:color="auto" w:fill="FFFFFF"/>
        </w:rPr>
        <w:t xml:space="preserve"> keda ei ole sellisena tunnustatud.</w:t>
      </w:r>
      <w:r w:rsidR="00BD4AAF" w:rsidRPr="00996790">
        <w:rPr>
          <w:rFonts w:ascii="Times New Roman" w:hAnsi="Times New Roman" w:cs="Times New Roman"/>
          <w:sz w:val="24"/>
          <w:szCs w:val="24"/>
          <w:shd w:val="clear" w:color="auto" w:fill="FFFFFF"/>
        </w:rPr>
        <w:t>“;</w:t>
      </w:r>
    </w:p>
    <w:p w14:paraId="6DE40FA2" w14:textId="77777777" w:rsidR="00CC3059" w:rsidRPr="00996790" w:rsidRDefault="00CC3059" w:rsidP="00860C81">
      <w:pPr>
        <w:jc w:val="both"/>
        <w:rPr>
          <w:rFonts w:ascii="Times New Roman" w:hAnsi="Times New Roman" w:cs="Times New Roman"/>
          <w:sz w:val="24"/>
          <w:szCs w:val="24"/>
          <w:shd w:val="clear" w:color="auto" w:fill="FFFFFF"/>
        </w:rPr>
      </w:pPr>
    </w:p>
    <w:p w14:paraId="5B223B12" w14:textId="020245DE" w:rsidR="001A039F" w:rsidRPr="00996790" w:rsidRDefault="00FA1A0B" w:rsidP="00860C81">
      <w:pPr>
        <w:jc w:val="both"/>
        <w:rPr>
          <w:rFonts w:ascii="Times New Roman" w:hAnsi="Times New Roman" w:cs="Times New Roman"/>
          <w:sz w:val="24"/>
          <w:szCs w:val="24"/>
          <w:shd w:val="clear" w:color="auto" w:fill="FFFFFF"/>
        </w:rPr>
      </w:pPr>
      <w:r w:rsidRPr="00996790">
        <w:rPr>
          <w:rFonts w:ascii="Times New Roman" w:hAnsi="Times New Roman" w:cs="Times New Roman"/>
          <w:b/>
          <w:bCs/>
          <w:sz w:val="24"/>
          <w:szCs w:val="24"/>
          <w:shd w:val="clear" w:color="auto" w:fill="FFFFFF"/>
        </w:rPr>
        <w:t>5</w:t>
      </w:r>
      <w:r w:rsidR="001A039F" w:rsidRPr="00996790">
        <w:rPr>
          <w:rFonts w:ascii="Times New Roman" w:hAnsi="Times New Roman" w:cs="Times New Roman"/>
          <w:b/>
          <w:bCs/>
          <w:sz w:val="24"/>
          <w:szCs w:val="24"/>
          <w:shd w:val="clear" w:color="auto" w:fill="FFFFFF"/>
        </w:rPr>
        <w:t xml:space="preserve">) </w:t>
      </w:r>
      <w:r w:rsidR="001A039F" w:rsidRPr="00996790">
        <w:rPr>
          <w:rFonts w:ascii="Times New Roman" w:hAnsi="Times New Roman" w:cs="Times New Roman"/>
          <w:sz w:val="24"/>
          <w:szCs w:val="24"/>
          <w:shd w:val="clear" w:color="auto" w:fill="FFFFFF"/>
        </w:rPr>
        <w:t>paragrahvi 16 lõike 2 punktis 1 asendatakse</w:t>
      </w:r>
      <w:r w:rsidR="00AE7A06">
        <w:rPr>
          <w:rFonts w:ascii="Times New Roman" w:hAnsi="Times New Roman" w:cs="Times New Roman"/>
          <w:sz w:val="24"/>
          <w:szCs w:val="24"/>
          <w:shd w:val="clear" w:color="auto" w:fill="FFFFFF"/>
        </w:rPr>
        <w:t xml:space="preserve"> arv</w:t>
      </w:r>
      <w:r w:rsidR="001A039F" w:rsidRPr="00996790">
        <w:rPr>
          <w:rFonts w:ascii="Times New Roman" w:hAnsi="Times New Roman" w:cs="Times New Roman"/>
          <w:sz w:val="24"/>
          <w:szCs w:val="24"/>
          <w:shd w:val="clear" w:color="auto" w:fill="FFFFFF"/>
        </w:rPr>
        <w:t xml:space="preserve"> „300“ </w:t>
      </w:r>
      <w:r w:rsidR="00AE7A06">
        <w:rPr>
          <w:rFonts w:ascii="Times New Roman" w:hAnsi="Times New Roman" w:cs="Times New Roman"/>
          <w:sz w:val="24"/>
          <w:szCs w:val="24"/>
          <w:shd w:val="clear" w:color="auto" w:fill="FFFFFF"/>
        </w:rPr>
        <w:t>arvuga</w:t>
      </w:r>
      <w:r w:rsidR="001A039F" w:rsidRPr="00996790">
        <w:rPr>
          <w:rFonts w:ascii="Times New Roman" w:hAnsi="Times New Roman" w:cs="Times New Roman"/>
          <w:sz w:val="24"/>
          <w:szCs w:val="24"/>
          <w:shd w:val="clear" w:color="auto" w:fill="FFFFFF"/>
        </w:rPr>
        <w:t xml:space="preserve"> „400“;</w:t>
      </w:r>
    </w:p>
    <w:p w14:paraId="4B410006" w14:textId="77777777" w:rsidR="001A039F" w:rsidRPr="00996790" w:rsidRDefault="001A039F" w:rsidP="00860C81">
      <w:pPr>
        <w:jc w:val="both"/>
        <w:rPr>
          <w:rFonts w:ascii="Times New Roman" w:hAnsi="Times New Roman" w:cs="Times New Roman"/>
          <w:b/>
          <w:bCs/>
          <w:sz w:val="24"/>
          <w:szCs w:val="24"/>
          <w:shd w:val="clear" w:color="auto" w:fill="FFFFFF"/>
        </w:rPr>
      </w:pPr>
    </w:p>
    <w:p w14:paraId="17AAC1E5" w14:textId="7595B926" w:rsidR="001A039F" w:rsidRPr="00996790" w:rsidRDefault="00FA1A0B" w:rsidP="00860C81">
      <w:pPr>
        <w:jc w:val="both"/>
        <w:rPr>
          <w:rFonts w:ascii="Times New Roman" w:hAnsi="Times New Roman" w:cs="Times New Roman"/>
          <w:sz w:val="24"/>
          <w:szCs w:val="24"/>
          <w:shd w:val="clear" w:color="auto" w:fill="FFFFFF"/>
        </w:rPr>
      </w:pPr>
      <w:r w:rsidRPr="00996790">
        <w:rPr>
          <w:rFonts w:ascii="Times New Roman" w:hAnsi="Times New Roman" w:cs="Times New Roman"/>
          <w:b/>
          <w:bCs/>
          <w:sz w:val="24"/>
          <w:szCs w:val="24"/>
          <w:shd w:val="clear" w:color="auto" w:fill="FFFFFF"/>
        </w:rPr>
        <w:t>6</w:t>
      </w:r>
      <w:r w:rsidR="001A039F" w:rsidRPr="00996790">
        <w:rPr>
          <w:rFonts w:ascii="Times New Roman" w:hAnsi="Times New Roman" w:cs="Times New Roman"/>
          <w:b/>
          <w:bCs/>
          <w:sz w:val="24"/>
          <w:szCs w:val="24"/>
          <w:shd w:val="clear" w:color="auto" w:fill="FFFFFF"/>
        </w:rPr>
        <w:t xml:space="preserve">) </w:t>
      </w:r>
      <w:r w:rsidR="001A039F" w:rsidRPr="00996790">
        <w:rPr>
          <w:rFonts w:ascii="Times New Roman" w:hAnsi="Times New Roman" w:cs="Times New Roman"/>
          <w:sz w:val="24"/>
          <w:szCs w:val="24"/>
          <w:shd w:val="clear" w:color="auto" w:fill="FFFFFF"/>
        </w:rPr>
        <w:t>paragrahvi 16 lõiget 2 täiendatakse punktiga 1</w:t>
      </w:r>
      <w:r w:rsidR="001A039F" w:rsidRPr="00984395">
        <w:rPr>
          <w:rFonts w:ascii="Times New Roman" w:hAnsi="Times New Roman" w:cs="Times New Roman"/>
          <w:sz w:val="24"/>
          <w:szCs w:val="24"/>
          <w:shd w:val="clear" w:color="auto" w:fill="FFFFFF"/>
          <w:vertAlign w:val="superscript"/>
        </w:rPr>
        <w:t>1</w:t>
      </w:r>
      <w:r w:rsidR="001A039F" w:rsidRPr="00996790">
        <w:rPr>
          <w:rFonts w:ascii="Times New Roman" w:hAnsi="Times New Roman" w:cs="Times New Roman"/>
          <w:sz w:val="24"/>
          <w:szCs w:val="24"/>
          <w:shd w:val="clear" w:color="auto" w:fill="FFFFFF"/>
        </w:rPr>
        <w:t xml:space="preserve"> järgmises sõnastuses:</w:t>
      </w:r>
    </w:p>
    <w:p w14:paraId="0CDD2E42" w14:textId="77777777" w:rsidR="001A039F" w:rsidRPr="00996790" w:rsidRDefault="001A039F" w:rsidP="00860C81">
      <w:pPr>
        <w:jc w:val="both"/>
        <w:rPr>
          <w:rFonts w:ascii="Times New Roman" w:hAnsi="Times New Roman" w:cs="Times New Roman"/>
          <w:sz w:val="24"/>
          <w:szCs w:val="24"/>
          <w:shd w:val="clear" w:color="auto" w:fill="FFFFFF"/>
        </w:rPr>
      </w:pPr>
      <w:r w:rsidRPr="00996790">
        <w:rPr>
          <w:rFonts w:ascii="Times New Roman" w:hAnsi="Times New Roman" w:cs="Times New Roman"/>
          <w:sz w:val="24"/>
          <w:szCs w:val="24"/>
          <w:shd w:val="clear" w:color="auto" w:fill="FFFFFF"/>
        </w:rPr>
        <w:t>„1</w:t>
      </w:r>
      <w:r w:rsidRPr="00984395">
        <w:rPr>
          <w:rFonts w:ascii="Times New Roman" w:hAnsi="Times New Roman" w:cs="Times New Roman"/>
          <w:sz w:val="24"/>
          <w:szCs w:val="24"/>
          <w:shd w:val="clear" w:color="auto" w:fill="FFFFFF"/>
          <w:vertAlign w:val="superscript"/>
        </w:rPr>
        <w:t>1</w:t>
      </w:r>
      <w:r w:rsidRPr="00996790">
        <w:rPr>
          <w:rFonts w:ascii="Times New Roman" w:hAnsi="Times New Roman" w:cs="Times New Roman"/>
          <w:sz w:val="24"/>
          <w:szCs w:val="24"/>
          <w:shd w:val="clear" w:color="auto" w:fill="FFFFFF"/>
        </w:rPr>
        <w:t xml:space="preserve">) </w:t>
      </w:r>
      <w:proofErr w:type="spellStart"/>
      <w:r w:rsidRPr="00996790">
        <w:rPr>
          <w:rFonts w:ascii="Times New Roman" w:hAnsi="Times New Roman" w:cs="Times New Roman"/>
          <w:sz w:val="24"/>
          <w:szCs w:val="24"/>
          <w:shd w:val="clear" w:color="auto" w:fill="FFFFFF"/>
        </w:rPr>
        <w:t>kestlikkusarvestuse</w:t>
      </w:r>
      <w:proofErr w:type="spellEnd"/>
      <w:r w:rsidRPr="00996790">
        <w:rPr>
          <w:rFonts w:ascii="Times New Roman" w:hAnsi="Times New Roman" w:cs="Times New Roman"/>
          <w:sz w:val="24"/>
          <w:szCs w:val="24"/>
          <w:shd w:val="clear" w:color="auto" w:fill="FFFFFF"/>
        </w:rPr>
        <w:t xml:space="preserve"> </w:t>
      </w:r>
      <w:proofErr w:type="spellStart"/>
      <w:r w:rsidRPr="00996790">
        <w:rPr>
          <w:rFonts w:ascii="Times New Roman" w:hAnsi="Times New Roman" w:cs="Times New Roman"/>
          <w:sz w:val="24"/>
          <w:szCs w:val="24"/>
          <w:shd w:val="clear" w:color="auto" w:fill="FFFFFF"/>
        </w:rPr>
        <w:t>eriosa</w:t>
      </w:r>
      <w:proofErr w:type="spellEnd"/>
      <w:r w:rsidRPr="00996790">
        <w:rPr>
          <w:rFonts w:ascii="Times New Roman" w:hAnsi="Times New Roman" w:cs="Times New Roman"/>
          <w:sz w:val="24"/>
          <w:szCs w:val="24"/>
          <w:shd w:val="clear" w:color="auto" w:fill="FFFFFF"/>
        </w:rPr>
        <w:t xml:space="preserve"> korraldamise ja vastuvõtmise eest 400 eurot;“;</w:t>
      </w:r>
    </w:p>
    <w:p w14:paraId="1C445912" w14:textId="77777777" w:rsidR="001A039F" w:rsidRPr="00996790" w:rsidRDefault="001A039F" w:rsidP="00860C81">
      <w:pPr>
        <w:jc w:val="both"/>
        <w:rPr>
          <w:rFonts w:ascii="Times New Roman" w:hAnsi="Times New Roman" w:cs="Times New Roman"/>
          <w:b/>
          <w:bCs/>
          <w:sz w:val="24"/>
          <w:szCs w:val="24"/>
          <w:shd w:val="clear" w:color="auto" w:fill="FFFFFF"/>
        </w:rPr>
      </w:pPr>
    </w:p>
    <w:p w14:paraId="0519B8C5" w14:textId="0948FECA" w:rsidR="001A039F" w:rsidRPr="00996790" w:rsidRDefault="00FA1A0B" w:rsidP="00860C81">
      <w:pPr>
        <w:jc w:val="both"/>
        <w:rPr>
          <w:rFonts w:ascii="Times New Roman" w:hAnsi="Times New Roman" w:cs="Times New Roman"/>
          <w:sz w:val="24"/>
          <w:szCs w:val="24"/>
          <w:shd w:val="clear" w:color="auto" w:fill="FFFFFF"/>
        </w:rPr>
      </w:pPr>
      <w:r w:rsidRPr="00996790">
        <w:rPr>
          <w:rFonts w:ascii="Times New Roman" w:hAnsi="Times New Roman" w:cs="Times New Roman"/>
          <w:b/>
          <w:bCs/>
          <w:sz w:val="24"/>
          <w:szCs w:val="24"/>
          <w:shd w:val="clear" w:color="auto" w:fill="FFFFFF"/>
        </w:rPr>
        <w:t>7</w:t>
      </w:r>
      <w:r w:rsidR="001A039F" w:rsidRPr="00996790">
        <w:rPr>
          <w:rFonts w:ascii="Times New Roman" w:hAnsi="Times New Roman" w:cs="Times New Roman"/>
          <w:b/>
          <w:bCs/>
          <w:sz w:val="24"/>
          <w:szCs w:val="24"/>
          <w:shd w:val="clear" w:color="auto" w:fill="FFFFFF"/>
        </w:rPr>
        <w:t xml:space="preserve">) </w:t>
      </w:r>
      <w:r w:rsidR="001A039F" w:rsidRPr="00996790">
        <w:rPr>
          <w:rFonts w:ascii="Times New Roman" w:hAnsi="Times New Roman" w:cs="Times New Roman"/>
          <w:sz w:val="24"/>
          <w:szCs w:val="24"/>
          <w:shd w:val="clear" w:color="auto" w:fill="FFFFFF"/>
        </w:rPr>
        <w:t>paragrahvi 16 lõike 2 punkt 2 muudetakse ja sõnastatakse järgmiselt:</w:t>
      </w:r>
    </w:p>
    <w:p w14:paraId="3A006AB0" w14:textId="5372ADD0" w:rsidR="00B46673" w:rsidRPr="00996790" w:rsidRDefault="001A039F" w:rsidP="00860C81">
      <w:pPr>
        <w:jc w:val="both"/>
        <w:rPr>
          <w:rFonts w:ascii="Times New Roman" w:hAnsi="Times New Roman" w:cs="Times New Roman"/>
          <w:sz w:val="24"/>
          <w:szCs w:val="24"/>
          <w:shd w:val="clear" w:color="auto" w:fill="FFFFFF"/>
        </w:rPr>
      </w:pPr>
      <w:r w:rsidRPr="00996790">
        <w:rPr>
          <w:rFonts w:ascii="Times New Roman" w:hAnsi="Times New Roman" w:cs="Times New Roman"/>
          <w:sz w:val="24"/>
          <w:szCs w:val="24"/>
          <w:shd w:val="clear" w:color="auto" w:fill="FFFFFF"/>
        </w:rPr>
        <w:t xml:space="preserve">„2) vandeaudiitori </w:t>
      </w:r>
      <w:proofErr w:type="spellStart"/>
      <w:r w:rsidRPr="00996790">
        <w:rPr>
          <w:rFonts w:ascii="Times New Roman" w:hAnsi="Times New Roman" w:cs="Times New Roman"/>
          <w:sz w:val="24"/>
          <w:szCs w:val="24"/>
          <w:shd w:val="clear" w:color="auto" w:fill="FFFFFF"/>
        </w:rPr>
        <w:t>eriosa</w:t>
      </w:r>
      <w:proofErr w:type="spellEnd"/>
      <w:r w:rsidRPr="00996790">
        <w:rPr>
          <w:rFonts w:ascii="Times New Roman" w:hAnsi="Times New Roman" w:cs="Times New Roman"/>
          <w:sz w:val="24"/>
          <w:szCs w:val="24"/>
          <w:shd w:val="clear" w:color="auto" w:fill="FFFFFF"/>
        </w:rPr>
        <w:t xml:space="preserve">, finantsvandeaudiitori </w:t>
      </w:r>
      <w:proofErr w:type="spellStart"/>
      <w:r w:rsidRPr="00996790">
        <w:rPr>
          <w:rFonts w:ascii="Times New Roman" w:hAnsi="Times New Roman" w:cs="Times New Roman"/>
          <w:sz w:val="24"/>
          <w:szCs w:val="24"/>
          <w:shd w:val="clear" w:color="auto" w:fill="FFFFFF"/>
        </w:rPr>
        <w:t>eriosa</w:t>
      </w:r>
      <w:proofErr w:type="spellEnd"/>
      <w:r w:rsidRPr="00996790">
        <w:rPr>
          <w:rFonts w:ascii="Times New Roman" w:hAnsi="Times New Roman" w:cs="Times New Roman"/>
          <w:sz w:val="24"/>
          <w:szCs w:val="24"/>
          <w:shd w:val="clear" w:color="auto" w:fill="FFFFFF"/>
        </w:rPr>
        <w:t xml:space="preserve"> ja </w:t>
      </w:r>
      <w:proofErr w:type="spellStart"/>
      <w:r w:rsidRPr="00996790">
        <w:rPr>
          <w:rFonts w:ascii="Times New Roman" w:hAnsi="Times New Roman" w:cs="Times New Roman"/>
          <w:sz w:val="24"/>
          <w:szCs w:val="24"/>
          <w:shd w:val="clear" w:color="auto" w:fill="FFFFFF"/>
        </w:rPr>
        <w:t>kestlikkusvandeaudiitori</w:t>
      </w:r>
      <w:proofErr w:type="spellEnd"/>
      <w:r w:rsidRPr="00996790">
        <w:rPr>
          <w:rFonts w:ascii="Times New Roman" w:hAnsi="Times New Roman" w:cs="Times New Roman"/>
          <w:sz w:val="24"/>
          <w:szCs w:val="24"/>
          <w:shd w:val="clear" w:color="auto" w:fill="FFFFFF"/>
        </w:rPr>
        <w:t xml:space="preserve"> </w:t>
      </w:r>
      <w:proofErr w:type="spellStart"/>
      <w:r w:rsidRPr="00996790">
        <w:rPr>
          <w:rFonts w:ascii="Times New Roman" w:hAnsi="Times New Roman" w:cs="Times New Roman"/>
          <w:sz w:val="24"/>
          <w:szCs w:val="24"/>
          <w:shd w:val="clear" w:color="auto" w:fill="FFFFFF"/>
        </w:rPr>
        <w:t>eriosa</w:t>
      </w:r>
      <w:proofErr w:type="spellEnd"/>
      <w:r w:rsidRPr="00996790">
        <w:rPr>
          <w:rFonts w:ascii="Times New Roman" w:hAnsi="Times New Roman" w:cs="Times New Roman"/>
          <w:sz w:val="24"/>
          <w:szCs w:val="24"/>
          <w:shd w:val="clear" w:color="auto" w:fill="FFFFFF"/>
        </w:rPr>
        <w:t xml:space="preserve"> korraldamise ja vastuvõtmise eest 400 eurot;“;</w:t>
      </w:r>
    </w:p>
    <w:p w14:paraId="57CA9DE8" w14:textId="77777777" w:rsidR="001A039F" w:rsidRPr="00996790" w:rsidRDefault="001A039F" w:rsidP="00860C81">
      <w:pPr>
        <w:jc w:val="both"/>
        <w:rPr>
          <w:rFonts w:ascii="Times New Roman" w:hAnsi="Times New Roman" w:cs="Times New Roman"/>
          <w:sz w:val="24"/>
          <w:szCs w:val="24"/>
          <w:shd w:val="clear" w:color="auto" w:fill="FFFFFF"/>
        </w:rPr>
      </w:pPr>
    </w:p>
    <w:p w14:paraId="0D4BFCEA" w14:textId="3038B838" w:rsidR="00E52A08" w:rsidRPr="00996790" w:rsidRDefault="00FA1A0B" w:rsidP="00860C81">
      <w:pPr>
        <w:jc w:val="both"/>
        <w:rPr>
          <w:rFonts w:ascii="Times New Roman" w:hAnsi="Times New Roman" w:cs="Times New Roman"/>
          <w:bCs/>
          <w:sz w:val="24"/>
          <w:szCs w:val="24"/>
        </w:rPr>
      </w:pPr>
      <w:bookmarkStart w:id="44" w:name="_Hlk117173661"/>
      <w:r w:rsidRPr="00996790">
        <w:rPr>
          <w:rFonts w:ascii="Times New Roman" w:hAnsi="Times New Roman" w:cs="Times New Roman"/>
          <w:b/>
          <w:sz w:val="24"/>
          <w:szCs w:val="24"/>
        </w:rPr>
        <w:t>8</w:t>
      </w:r>
      <w:r w:rsidR="002E0EC3" w:rsidRPr="00996790">
        <w:rPr>
          <w:rFonts w:ascii="Times New Roman" w:hAnsi="Times New Roman" w:cs="Times New Roman"/>
          <w:b/>
          <w:sz w:val="24"/>
          <w:szCs w:val="24"/>
        </w:rPr>
        <w:t xml:space="preserve">) </w:t>
      </w:r>
      <w:r w:rsidR="00E52A08" w:rsidRPr="00996790">
        <w:rPr>
          <w:rFonts w:ascii="Times New Roman" w:hAnsi="Times New Roman" w:cs="Times New Roman"/>
          <w:bCs/>
          <w:sz w:val="24"/>
          <w:szCs w:val="24"/>
        </w:rPr>
        <w:t xml:space="preserve">paragrahvi 19 lõiget 1 täiendatakse punktiga </w:t>
      </w:r>
      <w:r w:rsidR="006A7AC9">
        <w:rPr>
          <w:rFonts w:ascii="Times New Roman" w:hAnsi="Times New Roman" w:cs="Times New Roman"/>
          <w:bCs/>
          <w:sz w:val="24"/>
          <w:szCs w:val="24"/>
        </w:rPr>
        <w:t>1</w:t>
      </w:r>
      <w:r w:rsidR="00E52A08" w:rsidRPr="00996790">
        <w:rPr>
          <w:rFonts w:ascii="Times New Roman" w:hAnsi="Times New Roman" w:cs="Times New Roman"/>
          <w:bCs/>
          <w:sz w:val="24"/>
          <w:szCs w:val="24"/>
          <w:vertAlign w:val="superscript"/>
        </w:rPr>
        <w:t xml:space="preserve">1 </w:t>
      </w:r>
      <w:r w:rsidR="00E52A08" w:rsidRPr="00996790">
        <w:rPr>
          <w:rFonts w:ascii="Times New Roman" w:hAnsi="Times New Roman" w:cs="Times New Roman"/>
          <w:bCs/>
          <w:sz w:val="24"/>
          <w:szCs w:val="24"/>
        </w:rPr>
        <w:t>järgmises sõnastuses:</w:t>
      </w:r>
    </w:p>
    <w:p w14:paraId="7D42365E" w14:textId="0B001763" w:rsidR="00E52A08" w:rsidRPr="00996790" w:rsidRDefault="00E52A0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6A7AC9">
        <w:rPr>
          <w:rFonts w:ascii="Times New Roman" w:hAnsi="Times New Roman" w:cs="Times New Roman"/>
          <w:bCs/>
          <w:sz w:val="24"/>
          <w:szCs w:val="24"/>
        </w:rPr>
        <w:t>1</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kestlikkusarvestuse</w:t>
      </w:r>
      <w:proofErr w:type="spellEnd"/>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eriosa</w:t>
      </w:r>
      <w:proofErr w:type="spellEnd"/>
      <w:r w:rsidRPr="00996790">
        <w:rPr>
          <w:rFonts w:ascii="Times New Roman" w:hAnsi="Times New Roman" w:cs="Times New Roman"/>
          <w:bCs/>
          <w:sz w:val="24"/>
          <w:szCs w:val="24"/>
        </w:rPr>
        <w:t>;“;</w:t>
      </w:r>
    </w:p>
    <w:p w14:paraId="6C251DD3" w14:textId="77777777" w:rsidR="00614ED4" w:rsidRPr="00996790" w:rsidRDefault="00614ED4" w:rsidP="00860C81">
      <w:pPr>
        <w:jc w:val="both"/>
        <w:rPr>
          <w:rFonts w:ascii="Times New Roman" w:hAnsi="Times New Roman" w:cs="Times New Roman"/>
          <w:b/>
          <w:sz w:val="24"/>
          <w:szCs w:val="24"/>
        </w:rPr>
      </w:pPr>
    </w:p>
    <w:p w14:paraId="428C6BC0" w14:textId="0D5B00CF" w:rsidR="00B53859" w:rsidRPr="00996790" w:rsidRDefault="00FA1A0B" w:rsidP="00860C81">
      <w:pPr>
        <w:jc w:val="both"/>
        <w:rPr>
          <w:rFonts w:ascii="Times New Roman" w:hAnsi="Times New Roman" w:cs="Times New Roman"/>
          <w:bCs/>
          <w:color w:val="000000" w:themeColor="text1"/>
          <w:sz w:val="24"/>
          <w:szCs w:val="24"/>
        </w:rPr>
      </w:pPr>
      <w:r w:rsidRPr="00996790">
        <w:rPr>
          <w:rFonts w:ascii="Times New Roman" w:hAnsi="Times New Roman" w:cs="Times New Roman"/>
          <w:b/>
          <w:color w:val="000000" w:themeColor="text1"/>
          <w:sz w:val="24"/>
          <w:szCs w:val="24"/>
        </w:rPr>
        <w:t>9</w:t>
      </w:r>
      <w:r w:rsidR="00614ED4" w:rsidRPr="00996790">
        <w:rPr>
          <w:rFonts w:ascii="Times New Roman" w:hAnsi="Times New Roman" w:cs="Times New Roman"/>
          <w:b/>
          <w:color w:val="000000" w:themeColor="text1"/>
          <w:sz w:val="24"/>
          <w:szCs w:val="24"/>
        </w:rPr>
        <w:t>)</w:t>
      </w:r>
      <w:r w:rsidR="00B53859" w:rsidRPr="00996790">
        <w:rPr>
          <w:rFonts w:ascii="Times New Roman" w:hAnsi="Times New Roman" w:cs="Times New Roman"/>
          <w:bCs/>
          <w:color w:val="000000" w:themeColor="text1"/>
          <w:sz w:val="24"/>
          <w:szCs w:val="24"/>
        </w:rPr>
        <w:t xml:space="preserve"> paragrahvi 20 lõike 2 punkt 1 tunnistatakse kehtetuks;</w:t>
      </w:r>
    </w:p>
    <w:p w14:paraId="237704F3" w14:textId="77777777" w:rsidR="00B53859" w:rsidRPr="00996790" w:rsidRDefault="00B53859" w:rsidP="00860C81">
      <w:pPr>
        <w:jc w:val="both"/>
        <w:rPr>
          <w:rFonts w:ascii="Times New Roman" w:hAnsi="Times New Roman" w:cs="Times New Roman"/>
          <w:b/>
          <w:sz w:val="24"/>
          <w:szCs w:val="24"/>
        </w:rPr>
      </w:pPr>
    </w:p>
    <w:p w14:paraId="10D09A47" w14:textId="221522BB" w:rsidR="00C33B2F" w:rsidRPr="00996790" w:rsidRDefault="00B53859"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FA1A0B" w:rsidRPr="00996790">
        <w:rPr>
          <w:rFonts w:ascii="Times New Roman" w:hAnsi="Times New Roman" w:cs="Times New Roman"/>
          <w:b/>
          <w:sz w:val="24"/>
          <w:szCs w:val="24"/>
        </w:rPr>
        <w:t>0</w:t>
      </w:r>
      <w:r w:rsidRPr="00996790">
        <w:rPr>
          <w:rFonts w:ascii="Times New Roman" w:hAnsi="Times New Roman" w:cs="Times New Roman"/>
          <w:b/>
          <w:sz w:val="24"/>
          <w:szCs w:val="24"/>
        </w:rPr>
        <w:t xml:space="preserve">) </w:t>
      </w:r>
      <w:r w:rsidR="00614ED4" w:rsidRPr="00996790">
        <w:rPr>
          <w:rFonts w:ascii="Times New Roman" w:hAnsi="Times New Roman" w:cs="Times New Roman"/>
          <w:bCs/>
          <w:sz w:val="24"/>
          <w:szCs w:val="24"/>
        </w:rPr>
        <w:t xml:space="preserve">paragrahvi 20 lõiget 2 täiendatakse </w:t>
      </w:r>
      <w:r w:rsidR="00C33B2F" w:rsidRPr="00996790">
        <w:rPr>
          <w:rFonts w:ascii="Times New Roman" w:hAnsi="Times New Roman" w:cs="Times New Roman"/>
          <w:bCs/>
          <w:sz w:val="24"/>
          <w:szCs w:val="24"/>
        </w:rPr>
        <w:t>punk</w:t>
      </w:r>
      <w:r w:rsidR="00117977" w:rsidRPr="00996790">
        <w:rPr>
          <w:rFonts w:ascii="Times New Roman" w:hAnsi="Times New Roman" w:cs="Times New Roman"/>
          <w:bCs/>
          <w:sz w:val="24"/>
          <w:szCs w:val="24"/>
        </w:rPr>
        <w:t>t</w:t>
      </w:r>
      <w:r w:rsidR="00C33B2F" w:rsidRPr="00996790">
        <w:rPr>
          <w:rFonts w:ascii="Times New Roman" w:hAnsi="Times New Roman" w:cs="Times New Roman"/>
          <w:bCs/>
          <w:sz w:val="24"/>
          <w:szCs w:val="24"/>
        </w:rPr>
        <w:t>i</w:t>
      </w:r>
      <w:r w:rsidR="006645C9" w:rsidRPr="00996790">
        <w:rPr>
          <w:rFonts w:ascii="Times New Roman" w:hAnsi="Times New Roman" w:cs="Times New Roman"/>
          <w:bCs/>
          <w:sz w:val="24"/>
          <w:szCs w:val="24"/>
        </w:rPr>
        <w:t>de</w:t>
      </w:r>
      <w:r w:rsidR="00C33B2F" w:rsidRPr="00996790">
        <w:rPr>
          <w:rFonts w:ascii="Times New Roman" w:hAnsi="Times New Roman" w:cs="Times New Roman"/>
          <w:bCs/>
          <w:sz w:val="24"/>
          <w:szCs w:val="24"/>
        </w:rPr>
        <w:t>ga 1</w:t>
      </w:r>
      <w:r w:rsidR="00C33B2F" w:rsidRPr="00996790">
        <w:rPr>
          <w:rFonts w:ascii="Times New Roman" w:hAnsi="Times New Roman" w:cs="Times New Roman"/>
          <w:bCs/>
          <w:sz w:val="24"/>
          <w:szCs w:val="24"/>
          <w:vertAlign w:val="superscript"/>
        </w:rPr>
        <w:t xml:space="preserve">1 </w:t>
      </w:r>
      <w:r w:rsidR="006645C9" w:rsidRPr="00996790">
        <w:rPr>
          <w:rFonts w:ascii="Times New Roman" w:hAnsi="Times New Roman" w:cs="Times New Roman"/>
          <w:bCs/>
          <w:sz w:val="24"/>
          <w:szCs w:val="24"/>
          <w:vertAlign w:val="superscript"/>
        </w:rPr>
        <w:t xml:space="preserve"> </w:t>
      </w:r>
      <w:r w:rsidR="006645C9" w:rsidRPr="00996790">
        <w:rPr>
          <w:rFonts w:ascii="Times New Roman" w:hAnsi="Times New Roman" w:cs="Times New Roman"/>
          <w:bCs/>
          <w:sz w:val="24"/>
          <w:szCs w:val="24"/>
        </w:rPr>
        <w:t>ja 1</w:t>
      </w:r>
      <w:r w:rsidR="006645C9" w:rsidRPr="00996790">
        <w:rPr>
          <w:rFonts w:ascii="Times New Roman" w:hAnsi="Times New Roman" w:cs="Times New Roman"/>
          <w:bCs/>
          <w:sz w:val="24"/>
          <w:szCs w:val="24"/>
          <w:vertAlign w:val="superscript"/>
        </w:rPr>
        <w:t>2</w:t>
      </w:r>
      <w:r w:rsidR="006645C9" w:rsidRPr="00996790">
        <w:rPr>
          <w:rFonts w:ascii="Times New Roman" w:hAnsi="Times New Roman" w:cs="Times New Roman"/>
          <w:bCs/>
          <w:sz w:val="24"/>
          <w:szCs w:val="24"/>
        </w:rPr>
        <w:t xml:space="preserve"> </w:t>
      </w:r>
      <w:r w:rsidR="00C33B2F" w:rsidRPr="00996790">
        <w:rPr>
          <w:rFonts w:ascii="Times New Roman" w:hAnsi="Times New Roman" w:cs="Times New Roman"/>
          <w:bCs/>
          <w:sz w:val="24"/>
          <w:szCs w:val="24"/>
        </w:rPr>
        <w:t>järgmises sõnastuses</w:t>
      </w:r>
      <w:r w:rsidR="002314B1">
        <w:rPr>
          <w:rFonts w:ascii="Times New Roman" w:hAnsi="Times New Roman" w:cs="Times New Roman"/>
          <w:bCs/>
          <w:sz w:val="24"/>
          <w:szCs w:val="24"/>
        </w:rPr>
        <w:t>:</w:t>
      </w:r>
    </w:p>
    <w:p w14:paraId="24321AFC" w14:textId="60797EFD" w:rsidR="006645C9" w:rsidRPr="00996790" w:rsidRDefault="00C33B2F"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w:t>
      </w:r>
      <w:r w:rsidR="00DD1D50"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w:t>
      </w:r>
      <w:r w:rsidR="006645C9" w:rsidRPr="00996790">
        <w:rPr>
          <w:rFonts w:ascii="Times New Roman" w:hAnsi="Times New Roman" w:cs="Times New Roman"/>
          <w:bCs/>
          <w:sz w:val="24"/>
          <w:szCs w:val="24"/>
        </w:rPr>
        <w:t xml:space="preserve"> </w:t>
      </w:r>
      <w:bookmarkStart w:id="45" w:name="_Hlk149057798"/>
      <w:r w:rsidR="006645C9" w:rsidRPr="00996790">
        <w:rPr>
          <w:rFonts w:ascii="Times New Roman" w:hAnsi="Times New Roman" w:cs="Times New Roman"/>
          <w:bCs/>
          <w:sz w:val="24"/>
          <w:szCs w:val="24"/>
        </w:rPr>
        <w:t>vähemalt kolm aastat raamatupidamise aastaaruande, konsolideeritud aastaaruande või muu sarnase aruandluse audiitorkontrolli teostamist mõnes lepinguriigis tunnustatud vandeaudiitori juhendamisel, kui ta taotleb finantsvandeaudiitori kutset;</w:t>
      </w:r>
    </w:p>
    <w:p w14:paraId="37F5EF58" w14:textId="501622E3" w:rsidR="006645C9" w:rsidRPr="006A7AC9" w:rsidRDefault="006645C9"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w:t>
      </w:r>
      <w:r w:rsidRPr="00996790">
        <w:rPr>
          <w:rFonts w:ascii="Times New Roman" w:hAnsi="Times New Roman" w:cs="Times New Roman"/>
          <w:bCs/>
          <w:sz w:val="24"/>
          <w:szCs w:val="24"/>
          <w:vertAlign w:val="superscript"/>
        </w:rPr>
        <w:t>2</w:t>
      </w:r>
      <w:r w:rsidRPr="00996790">
        <w:rPr>
          <w:rFonts w:ascii="Times New Roman" w:hAnsi="Times New Roman" w:cs="Times New Roman"/>
          <w:bCs/>
          <w:sz w:val="24"/>
          <w:szCs w:val="24"/>
        </w:rPr>
        <w:t>)</w:t>
      </w:r>
      <w:r w:rsidRPr="00996790">
        <w:rPr>
          <w:rFonts w:ascii="Times New Roman" w:hAnsi="Times New Roman" w:cs="Times New Roman"/>
          <w:bCs/>
          <w:sz w:val="24"/>
          <w:szCs w:val="24"/>
          <w:vertAlign w:val="superscript"/>
        </w:rPr>
        <w:t xml:space="preserve"> </w:t>
      </w:r>
      <w:r w:rsidRPr="00996790">
        <w:rPr>
          <w:rFonts w:ascii="Times New Roman" w:hAnsi="Times New Roman" w:cs="Times New Roman"/>
          <w:bCs/>
          <w:sz w:val="24"/>
          <w:szCs w:val="24"/>
        </w:rPr>
        <w:t xml:space="preserve"> </w:t>
      </w:r>
      <w:bookmarkStart w:id="46" w:name="_Hlk158285638"/>
      <w:r w:rsidR="00C33B2F" w:rsidRPr="00996790">
        <w:rPr>
          <w:rFonts w:ascii="Times New Roman" w:hAnsi="Times New Roman" w:cs="Times New Roman"/>
          <w:bCs/>
          <w:sz w:val="24"/>
          <w:szCs w:val="24"/>
        </w:rPr>
        <w:t xml:space="preserve">vähemalt kaheksa kuud </w:t>
      </w:r>
      <w:r w:rsidR="00842FBE">
        <w:rPr>
          <w:rFonts w:ascii="Times New Roman" w:hAnsi="Times New Roman" w:cs="Times New Roman"/>
          <w:bCs/>
          <w:sz w:val="24"/>
          <w:szCs w:val="24"/>
        </w:rPr>
        <w:t xml:space="preserve">käesoleva lõike </w:t>
      </w:r>
      <w:r w:rsidR="00C33B2F" w:rsidRPr="00996790">
        <w:rPr>
          <w:rFonts w:ascii="Times New Roman" w:hAnsi="Times New Roman" w:cs="Times New Roman"/>
          <w:bCs/>
          <w:sz w:val="24"/>
          <w:szCs w:val="24"/>
        </w:rPr>
        <w:t xml:space="preserve">punktis 1 nimetatud perioodist </w:t>
      </w:r>
      <w:proofErr w:type="spellStart"/>
      <w:r w:rsidR="00C33B2F" w:rsidRPr="00996790">
        <w:rPr>
          <w:rFonts w:ascii="Times New Roman" w:hAnsi="Times New Roman" w:cs="Times New Roman"/>
          <w:bCs/>
          <w:sz w:val="24"/>
          <w:szCs w:val="24"/>
        </w:rPr>
        <w:t>kestlikkusaruande</w:t>
      </w:r>
      <w:proofErr w:type="spellEnd"/>
      <w:r w:rsidR="00C33B2F" w:rsidRPr="00996790">
        <w:rPr>
          <w:rFonts w:ascii="Times New Roman" w:hAnsi="Times New Roman" w:cs="Times New Roman"/>
          <w:bCs/>
          <w:sz w:val="24"/>
          <w:szCs w:val="24"/>
        </w:rPr>
        <w:t xml:space="preserve"> audiitorkontrolli või muu kestlikkusega seotud teenuste osutamist mõnes lepinguriigis </w:t>
      </w:r>
      <w:r w:rsidR="00C33B2F" w:rsidRPr="006A7AC9">
        <w:rPr>
          <w:rFonts w:ascii="Times New Roman" w:hAnsi="Times New Roman" w:cs="Times New Roman"/>
          <w:bCs/>
          <w:sz w:val="24"/>
          <w:szCs w:val="24"/>
        </w:rPr>
        <w:t xml:space="preserve">tunnustatud vandeaudiitori juhendamisel, kui ta </w:t>
      </w:r>
      <w:r w:rsidR="00A55DE3" w:rsidRPr="006A7AC9">
        <w:rPr>
          <w:rFonts w:ascii="Times New Roman" w:hAnsi="Times New Roman" w:cs="Times New Roman"/>
          <w:bCs/>
          <w:sz w:val="24"/>
          <w:szCs w:val="24"/>
        </w:rPr>
        <w:t>taotleb</w:t>
      </w:r>
      <w:r w:rsidR="00C33B2F" w:rsidRPr="006A7AC9">
        <w:rPr>
          <w:rFonts w:ascii="Times New Roman" w:hAnsi="Times New Roman" w:cs="Times New Roman"/>
          <w:bCs/>
          <w:sz w:val="24"/>
          <w:szCs w:val="24"/>
        </w:rPr>
        <w:t xml:space="preserve"> </w:t>
      </w:r>
      <w:proofErr w:type="spellStart"/>
      <w:r w:rsidR="00C33B2F" w:rsidRPr="006A7AC9">
        <w:rPr>
          <w:rFonts w:ascii="Times New Roman" w:hAnsi="Times New Roman" w:cs="Times New Roman"/>
          <w:bCs/>
          <w:sz w:val="24"/>
          <w:szCs w:val="24"/>
        </w:rPr>
        <w:t>kestlikkus</w:t>
      </w:r>
      <w:r w:rsidR="00A55DE3" w:rsidRPr="006A7AC9">
        <w:rPr>
          <w:rFonts w:ascii="Times New Roman" w:hAnsi="Times New Roman" w:cs="Times New Roman"/>
          <w:bCs/>
          <w:sz w:val="24"/>
          <w:szCs w:val="24"/>
        </w:rPr>
        <w:t>vandeaudiitori</w:t>
      </w:r>
      <w:proofErr w:type="spellEnd"/>
      <w:r w:rsidR="00A55DE3" w:rsidRPr="006A7AC9">
        <w:rPr>
          <w:rFonts w:ascii="Times New Roman" w:hAnsi="Times New Roman" w:cs="Times New Roman"/>
          <w:bCs/>
          <w:sz w:val="24"/>
          <w:szCs w:val="24"/>
        </w:rPr>
        <w:t xml:space="preserve"> kutset</w:t>
      </w:r>
      <w:bookmarkEnd w:id="46"/>
      <w:r w:rsidR="00654FF1" w:rsidRPr="006A7AC9">
        <w:rPr>
          <w:rFonts w:ascii="Times New Roman" w:hAnsi="Times New Roman" w:cs="Times New Roman"/>
          <w:bCs/>
          <w:sz w:val="24"/>
          <w:szCs w:val="24"/>
        </w:rPr>
        <w:t>;“;</w:t>
      </w:r>
    </w:p>
    <w:p w14:paraId="67BF9DE8" w14:textId="77777777" w:rsidR="006A7AC9" w:rsidRPr="006A7AC9" w:rsidRDefault="006A7AC9" w:rsidP="00860C81">
      <w:pPr>
        <w:jc w:val="both"/>
        <w:rPr>
          <w:rFonts w:ascii="Times New Roman" w:hAnsi="Times New Roman" w:cs="Times New Roman"/>
          <w:bCs/>
          <w:sz w:val="24"/>
          <w:szCs w:val="24"/>
        </w:rPr>
      </w:pPr>
    </w:p>
    <w:p w14:paraId="61ED1BFA" w14:textId="32F8A5AC" w:rsidR="006A7AC9" w:rsidRPr="006A7AC9" w:rsidRDefault="006A7AC9" w:rsidP="00860C81">
      <w:pPr>
        <w:jc w:val="both"/>
        <w:rPr>
          <w:rFonts w:ascii="Times New Roman" w:hAnsi="Times New Roman" w:cs="Times New Roman"/>
          <w:bCs/>
          <w:sz w:val="24"/>
          <w:szCs w:val="24"/>
        </w:rPr>
      </w:pPr>
      <w:r w:rsidRPr="006A7AC9">
        <w:rPr>
          <w:rFonts w:ascii="Times New Roman" w:hAnsi="Times New Roman" w:cs="Times New Roman"/>
          <w:b/>
          <w:sz w:val="24"/>
          <w:szCs w:val="24"/>
        </w:rPr>
        <w:t>11)</w:t>
      </w:r>
      <w:r w:rsidRPr="006A7AC9">
        <w:rPr>
          <w:rFonts w:ascii="Times New Roman" w:hAnsi="Times New Roman" w:cs="Times New Roman"/>
          <w:bCs/>
          <w:sz w:val="24"/>
          <w:szCs w:val="24"/>
        </w:rPr>
        <w:t xml:space="preserve"> paragrahvi 21 lõike 3 punkti</w:t>
      </w:r>
      <w:r w:rsidR="00842FBE">
        <w:rPr>
          <w:rFonts w:ascii="Times New Roman" w:hAnsi="Times New Roman" w:cs="Times New Roman"/>
          <w:bCs/>
          <w:sz w:val="24"/>
          <w:szCs w:val="24"/>
        </w:rPr>
        <w:t>s</w:t>
      </w:r>
      <w:r w:rsidRPr="006A7AC9">
        <w:rPr>
          <w:rFonts w:ascii="Times New Roman" w:hAnsi="Times New Roman" w:cs="Times New Roman"/>
          <w:bCs/>
          <w:sz w:val="24"/>
          <w:szCs w:val="24"/>
        </w:rPr>
        <w:t xml:space="preserve"> 1 </w:t>
      </w:r>
      <w:r w:rsidR="00842FBE">
        <w:rPr>
          <w:rFonts w:ascii="Times New Roman" w:hAnsi="Times New Roman" w:cs="Times New Roman"/>
          <w:bCs/>
          <w:sz w:val="24"/>
          <w:szCs w:val="24"/>
        </w:rPr>
        <w:t xml:space="preserve">asendatakse tekstiosa „punktide </w:t>
      </w:r>
      <w:r w:rsidRPr="006A7AC9">
        <w:rPr>
          <w:rFonts w:ascii="Times New Roman" w:hAnsi="Times New Roman" w:cs="Times New Roman"/>
          <w:bCs/>
          <w:sz w:val="24"/>
          <w:szCs w:val="24"/>
        </w:rPr>
        <w:t>1,</w:t>
      </w:r>
      <w:r w:rsidR="00842FBE">
        <w:rPr>
          <w:rFonts w:ascii="Times New Roman" w:hAnsi="Times New Roman" w:cs="Times New Roman"/>
          <w:bCs/>
          <w:sz w:val="24"/>
          <w:szCs w:val="24"/>
        </w:rPr>
        <w:t xml:space="preserve"> 2</w:t>
      </w:r>
      <w:r w:rsidRPr="006A7AC9">
        <w:rPr>
          <w:rFonts w:ascii="Times New Roman" w:hAnsi="Times New Roman" w:cs="Times New Roman"/>
          <w:bCs/>
          <w:sz w:val="24"/>
          <w:szCs w:val="24"/>
        </w:rPr>
        <w:t xml:space="preserve">“ </w:t>
      </w:r>
      <w:r w:rsidR="00842FBE">
        <w:rPr>
          <w:rFonts w:ascii="Times New Roman" w:hAnsi="Times New Roman" w:cs="Times New Roman"/>
          <w:bCs/>
          <w:sz w:val="24"/>
          <w:szCs w:val="24"/>
        </w:rPr>
        <w:t>tekstiosaga „punktide 1–2</w:t>
      </w:r>
      <w:r w:rsidRPr="006A7AC9">
        <w:rPr>
          <w:rFonts w:ascii="Times New Roman" w:hAnsi="Times New Roman" w:cs="Times New Roman"/>
          <w:bCs/>
          <w:sz w:val="24"/>
          <w:szCs w:val="24"/>
        </w:rPr>
        <w:t>“;</w:t>
      </w:r>
    </w:p>
    <w:bookmarkEnd w:id="45"/>
    <w:p w14:paraId="5F4A6831" w14:textId="77777777" w:rsidR="00A20366" w:rsidRPr="006A7AC9" w:rsidRDefault="00A20366" w:rsidP="00860C81">
      <w:pPr>
        <w:jc w:val="both"/>
        <w:rPr>
          <w:rFonts w:ascii="Times New Roman" w:hAnsi="Times New Roman" w:cs="Times New Roman"/>
          <w:bCs/>
          <w:sz w:val="24"/>
          <w:szCs w:val="24"/>
        </w:rPr>
      </w:pPr>
    </w:p>
    <w:p w14:paraId="660FF834" w14:textId="696AE032" w:rsidR="001A039F" w:rsidRPr="00996790" w:rsidRDefault="002C1FCD" w:rsidP="00860C81">
      <w:pPr>
        <w:jc w:val="both"/>
        <w:rPr>
          <w:rFonts w:ascii="Times New Roman" w:hAnsi="Times New Roman" w:cs="Times New Roman"/>
          <w:bCs/>
          <w:sz w:val="24"/>
          <w:szCs w:val="24"/>
        </w:rPr>
      </w:pPr>
      <w:r w:rsidRPr="006A7AC9">
        <w:rPr>
          <w:rFonts w:ascii="Times New Roman" w:hAnsi="Times New Roman" w:cs="Times New Roman"/>
          <w:b/>
          <w:sz w:val="24"/>
          <w:szCs w:val="24"/>
        </w:rPr>
        <w:t>1</w:t>
      </w:r>
      <w:r w:rsidR="006A7AC9" w:rsidRPr="006A7AC9">
        <w:rPr>
          <w:rFonts w:ascii="Times New Roman" w:hAnsi="Times New Roman" w:cs="Times New Roman"/>
          <w:b/>
          <w:sz w:val="24"/>
          <w:szCs w:val="24"/>
        </w:rPr>
        <w:t>2</w:t>
      </w:r>
      <w:r w:rsidR="00614ED4" w:rsidRPr="00996790">
        <w:rPr>
          <w:rFonts w:ascii="Times New Roman" w:hAnsi="Times New Roman" w:cs="Times New Roman"/>
          <w:b/>
          <w:sz w:val="24"/>
          <w:szCs w:val="24"/>
        </w:rPr>
        <w:t xml:space="preserve">) </w:t>
      </w:r>
      <w:r w:rsidR="001A039F" w:rsidRPr="00996790">
        <w:rPr>
          <w:rFonts w:ascii="Times New Roman" w:hAnsi="Times New Roman" w:cs="Times New Roman"/>
          <w:bCs/>
          <w:sz w:val="24"/>
          <w:szCs w:val="24"/>
        </w:rPr>
        <w:t xml:space="preserve">paragrahvi 22 lõike 1 punkti 1 täiendatakse pärast sõna „raamatupidamine“ </w:t>
      </w:r>
      <w:r w:rsidR="00F461CC">
        <w:rPr>
          <w:rFonts w:ascii="Times New Roman" w:hAnsi="Times New Roman" w:cs="Times New Roman"/>
          <w:bCs/>
          <w:sz w:val="24"/>
          <w:szCs w:val="24"/>
        </w:rPr>
        <w:t>tekstiosaga</w:t>
      </w:r>
      <w:r w:rsidR="001A039F" w:rsidRPr="00996790">
        <w:rPr>
          <w:rFonts w:ascii="Times New Roman" w:hAnsi="Times New Roman" w:cs="Times New Roman"/>
          <w:bCs/>
          <w:sz w:val="24"/>
          <w:szCs w:val="24"/>
        </w:rPr>
        <w:t xml:space="preserve"> „, </w:t>
      </w:r>
      <w:proofErr w:type="spellStart"/>
      <w:r w:rsidR="001A039F" w:rsidRPr="00996790">
        <w:rPr>
          <w:rFonts w:ascii="Times New Roman" w:hAnsi="Times New Roman" w:cs="Times New Roman"/>
          <w:bCs/>
          <w:sz w:val="24"/>
          <w:szCs w:val="24"/>
        </w:rPr>
        <w:t>kestlikkusarvestus</w:t>
      </w:r>
      <w:proofErr w:type="spellEnd"/>
      <w:r w:rsidR="001A039F" w:rsidRPr="00996790">
        <w:rPr>
          <w:rFonts w:ascii="Times New Roman" w:hAnsi="Times New Roman" w:cs="Times New Roman"/>
          <w:bCs/>
          <w:sz w:val="24"/>
          <w:szCs w:val="24"/>
        </w:rPr>
        <w:t>“;</w:t>
      </w:r>
    </w:p>
    <w:p w14:paraId="37A29F41" w14:textId="77777777" w:rsidR="001A039F" w:rsidRPr="00996790" w:rsidRDefault="001A039F" w:rsidP="00860C81">
      <w:pPr>
        <w:jc w:val="both"/>
        <w:rPr>
          <w:rFonts w:ascii="Times New Roman" w:hAnsi="Times New Roman" w:cs="Times New Roman"/>
          <w:bCs/>
          <w:sz w:val="24"/>
          <w:szCs w:val="24"/>
        </w:rPr>
      </w:pPr>
    </w:p>
    <w:p w14:paraId="0D2FC55E" w14:textId="2BD470A7" w:rsidR="001A039F" w:rsidRPr="00996790" w:rsidRDefault="001A039F"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6A7AC9">
        <w:rPr>
          <w:rFonts w:ascii="Times New Roman" w:hAnsi="Times New Roman" w:cs="Times New Roman"/>
          <w:b/>
          <w:sz w:val="24"/>
          <w:szCs w:val="24"/>
        </w:rPr>
        <w:t>3</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paragrahvi 22 lõike 2 punktis 3 asendatakse </w:t>
      </w:r>
      <w:r w:rsidR="00320EC7">
        <w:rPr>
          <w:rFonts w:ascii="Times New Roman" w:hAnsi="Times New Roman" w:cs="Times New Roman"/>
          <w:bCs/>
          <w:sz w:val="24"/>
          <w:szCs w:val="24"/>
        </w:rPr>
        <w:t>sõnad</w:t>
      </w:r>
      <w:r w:rsidRPr="00996790">
        <w:rPr>
          <w:rFonts w:ascii="Times New Roman" w:hAnsi="Times New Roman" w:cs="Times New Roman"/>
          <w:bCs/>
          <w:sz w:val="24"/>
          <w:szCs w:val="24"/>
        </w:rPr>
        <w:t xml:space="preserve"> „hea raamatupidamistava“ </w:t>
      </w:r>
      <w:r w:rsidR="00320EC7">
        <w:rPr>
          <w:rFonts w:ascii="Times New Roman" w:hAnsi="Times New Roman" w:cs="Times New Roman"/>
          <w:bCs/>
          <w:sz w:val="24"/>
          <w:szCs w:val="24"/>
        </w:rPr>
        <w:t>sõnadega</w:t>
      </w:r>
      <w:r w:rsidRPr="00996790">
        <w:rPr>
          <w:rFonts w:ascii="Times New Roman" w:hAnsi="Times New Roman" w:cs="Times New Roman"/>
          <w:bCs/>
          <w:sz w:val="24"/>
          <w:szCs w:val="24"/>
        </w:rPr>
        <w:t xml:space="preserve"> „finantsaruandluse standard“;</w:t>
      </w:r>
    </w:p>
    <w:p w14:paraId="19C55DC1" w14:textId="77777777" w:rsidR="00E52A08" w:rsidRPr="00996790" w:rsidRDefault="00E52A08" w:rsidP="00860C81">
      <w:pPr>
        <w:jc w:val="both"/>
        <w:rPr>
          <w:rFonts w:ascii="Times New Roman" w:hAnsi="Times New Roman" w:cs="Times New Roman"/>
          <w:b/>
          <w:sz w:val="24"/>
          <w:szCs w:val="24"/>
        </w:rPr>
      </w:pPr>
    </w:p>
    <w:p w14:paraId="3C55DD08" w14:textId="1044F81B" w:rsidR="006D1BBE"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6A7AC9">
        <w:rPr>
          <w:rFonts w:ascii="Times New Roman" w:hAnsi="Times New Roman" w:cs="Times New Roman"/>
          <w:b/>
          <w:sz w:val="24"/>
          <w:szCs w:val="24"/>
        </w:rPr>
        <w:t>4</w:t>
      </w:r>
      <w:r w:rsidR="00E52A08" w:rsidRPr="00996790">
        <w:rPr>
          <w:rFonts w:ascii="Times New Roman" w:hAnsi="Times New Roman" w:cs="Times New Roman"/>
          <w:b/>
          <w:sz w:val="24"/>
          <w:szCs w:val="24"/>
        </w:rPr>
        <w:t xml:space="preserve">) </w:t>
      </w:r>
      <w:r w:rsidR="006D1BBE" w:rsidRPr="00996790">
        <w:rPr>
          <w:rFonts w:ascii="Times New Roman" w:hAnsi="Times New Roman" w:cs="Times New Roman"/>
          <w:bCs/>
          <w:sz w:val="24"/>
          <w:szCs w:val="24"/>
        </w:rPr>
        <w:t>paragrahvi 22 lõiget 2 täiendatakse punktidega 19–2</w:t>
      </w:r>
      <w:r w:rsidR="00D42946">
        <w:rPr>
          <w:rFonts w:ascii="Times New Roman" w:hAnsi="Times New Roman" w:cs="Times New Roman"/>
          <w:bCs/>
          <w:sz w:val="24"/>
          <w:szCs w:val="24"/>
        </w:rPr>
        <w:t>2</w:t>
      </w:r>
      <w:r w:rsidR="006D1BBE" w:rsidRPr="00996790">
        <w:rPr>
          <w:rFonts w:ascii="Times New Roman" w:hAnsi="Times New Roman" w:cs="Times New Roman"/>
          <w:bCs/>
          <w:sz w:val="24"/>
          <w:szCs w:val="24"/>
        </w:rPr>
        <w:t xml:space="preserve"> järgmises sõnastuses:</w:t>
      </w:r>
    </w:p>
    <w:p w14:paraId="6A4B2F24" w14:textId="3A8AB33E" w:rsidR="00614ED4" w:rsidRPr="00996790" w:rsidRDefault="006D1BBE"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„19) </w:t>
      </w:r>
      <w:bookmarkStart w:id="47" w:name="_Hlk149058613"/>
      <w:r w:rsidR="00614ED4" w:rsidRPr="00996790">
        <w:rPr>
          <w:rFonts w:ascii="Times New Roman" w:hAnsi="Times New Roman" w:cs="Times New Roman"/>
          <w:bCs/>
          <w:sz w:val="24"/>
          <w:szCs w:val="24"/>
        </w:rPr>
        <w:t xml:space="preserve">Euroopa </w:t>
      </w:r>
      <w:proofErr w:type="spellStart"/>
      <w:r w:rsidR="00614ED4" w:rsidRPr="00996790">
        <w:rPr>
          <w:rFonts w:ascii="Times New Roman" w:hAnsi="Times New Roman" w:cs="Times New Roman"/>
          <w:bCs/>
          <w:sz w:val="24"/>
          <w:szCs w:val="24"/>
        </w:rPr>
        <w:t>kestlikkusaruandluse</w:t>
      </w:r>
      <w:proofErr w:type="spellEnd"/>
      <w:r w:rsidR="00614ED4" w:rsidRPr="00996790">
        <w:rPr>
          <w:rFonts w:ascii="Times New Roman" w:hAnsi="Times New Roman" w:cs="Times New Roman"/>
          <w:bCs/>
          <w:sz w:val="24"/>
          <w:szCs w:val="24"/>
        </w:rPr>
        <w:t xml:space="preserve"> standardid ja nende tõlgendused;</w:t>
      </w:r>
    </w:p>
    <w:p w14:paraId="615C6985" w14:textId="5B7A1C9A" w:rsidR="00614ED4" w:rsidRDefault="00614ED4"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20) </w:t>
      </w:r>
      <w:proofErr w:type="spellStart"/>
      <w:r w:rsidRPr="00996790">
        <w:rPr>
          <w:rFonts w:ascii="Times New Roman" w:hAnsi="Times New Roman" w:cs="Times New Roman"/>
          <w:bCs/>
          <w:sz w:val="24"/>
          <w:szCs w:val="24"/>
        </w:rPr>
        <w:t>kestlikkusanalüüs</w:t>
      </w:r>
      <w:proofErr w:type="spellEnd"/>
      <w:r w:rsidRPr="00996790">
        <w:rPr>
          <w:rFonts w:ascii="Times New Roman" w:hAnsi="Times New Roman" w:cs="Times New Roman"/>
          <w:bCs/>
          <w:sz w:val="24"/>
          <w:szCs w:val="24"/>
        </w:rPr>
        <w:t>;</w:t>
      </w:r>
    </w:p>
    <w:p w14:paraId="5B0E2DB3" w14:textId="5003FF03" w:rsidR="00D42946" w:rsidRPr="00996790" w:rsidRDefault="00D42946" w:rsidP="00860C81">
      <w:pPr>
        <w:jc w:val="both"/>
        <w:rPr>
          <w:rFonts w:ascii="Times New Roman" w:hAnsi="Times New Roman" w:cs="Times New Roman"/>
          <w:bCs/>
          <w:sz w:val="24"/>
          <w:szCs w:val="24"/>
        </w:rPr>
      </w:pPr>
      <w:r>
        <w:rPr>
          <w:rFonts w:ascii="Times New Roman" w:hAnsi="Times New Roman" w:cs="Times New Roman"/>
          <w:bCs/>
          <w:sz w:val="24"/>
          <w:szCs w:val="24"/>
        </w:rPr>
        <w:t>21) keskkonnaõigus;</w:t>
      </w:r>
    </w:p>
    <w:p w14:paraId="2AA3245A" w14:textId="40EED45D" w:rsidR="00654FF1" w:rsidRPr="00996790" w:rsidRDefault="00614ED4" w:rsidP="00860C81">
      <w:pPr>
        <w:jc w:val="both"/>
        <w:rPr>
          <w:rFonts w:ascii="Times New Roman" w:hAnsi="Times New Roman" w:cs="Times New Roman"/>
          <w:b/>
          <w:strike/>
          <w:color w:val="FF0000"/>
          <w:sz w:val="24"/>
          <w:szCs w:val="24"/>
        </w:rPr>
      </w:pPr>
      <w:r w:rsidRPr="00996790">
        <w:rPr>
          <w:rFonts w:ascii="Times New Roman" w:hAnsi="Times New Roman" w:cs="Times New Roman"/>
          <w:bCs/>
          <w:sz w:val="24"/>
          <w:szCs w:val="24"/>
        </w:rPr>
        <w:t>2</w:t>
      </w:r>
      <w:r w:rsidR="00D42946">
        <w:rPr>
          <w:rFonts w:ascii="Times New Roman" w:hAnsi="Times New Roman" w:cs="Times New Roman"/>
          <w:bCs/>
          <w:sz w:val="24"/>
          <w:szCs w:val="24"/>
        </w:rPr>
        <w:t>2</w:t>
      </w:r>
      <w:r w:rsidRPr="00996790">
        <w:rPr>
          <w:rFonts w:ascii="Times New Roman" w:hAnsi="Times New Roman" w:cs="Times New Roman"/>
          <w:bCs/>
          <w:sz w:val="24"/>
          <w:szCs w:val="24"/>
        </w:rPr>
        <w:t xml:space="preserve">) </w:t>
      </w:r>
      <w:proofErr w:type="spellStart"/>
      <w:r w:rsidRPr="00996790">
        <w:rPr>
          <w:rFonts w:ascii="Times New Roman" w:hAnsi="Times New Roman" w:cs="Times New Roman"/>
          <w:bCs/>
          <w:sz w:val="24"/>
          <w:szCs w:val="24"/>
        </w:rPr>
        <w:t>kestlikkusaspektidega</w:t>
      </w:r>
      <w:proofErr w:type="spellEnd"/>
      <w:r w:rsidRPr="00996790">
        <w:rPr>
          <w:rFonts w:ascii="Times New Roman" w:hAnsi="Times New Roman" w:cs="Times New Roman"/>
          <w:bCs/>
          <w:sz w:val="24"/>
          <w:szCs w:val="24"/>
        </w:rPr>
        <w:t xml:space="preserve"> seotud hoolsuskohustuse täitmise menetlused</w:t>
      </w:r>
      <w:bookmarkEnd w:id="47"/>
      <w:r w:rsidR="00580760" w:rsidRPr="00996790">
        <w:rPr>
          <w:rFonts w:ascii="Times New Roman" w:hAnsi="Times New Roman" w:cs="Times New Roman"/>
          <w:bCs/>
          <w:sz w:val="24"/>
          <w:szCs w:val="24"/>
        </w:rPr>
        <w:t>.</w:t>
      </w:r>
      <w:r w:rsidRPr="00996790">
        <w:rPr>
          <w:rFonts w:ascii="Times New Roman" w:hAnsi="Times New Roman" w:cs="Times New Roman"/>
          <w:bCs/>
          <w:sz w:val="24"/>
          <w:szCs w:val="24"/>
        </w:rPr>
        <w:t>“;</w:t>
      </w:r>
    </w:p>
    <w:p w14:paraId="13ACEC58" w14:textId="77777777" w:rsidR="00445E6E" w:rsidRPr="00996790" w:rsidRDefault="00445E6E" w:rsidP="00860C81">
      <w:pPr>
        <w:jc w:val="both"/>
        <w:rPr>
          <w:rFonts w:ascii="Times New Roman" w:hAnsi="Times New Roman" w:cs="Times New Roman"/>
          <w:bCs/>
          <w:color w:val="FF0000"/>
          <w:sz w:val="24"/>
          <w:szCs w:val="24"/>
        </w:rPr>
      </w:pPr>
    </w:p>
    <w:p w14:paraId="69F855AD" w14:textId="707E7750" w:rsidR="00313B57"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6A7AC9">
        <w:rPr>
          <w:rFonts w:ascii="Times New Roman" w:hAnsi="Times New Roman" w:cs="Times New Roman"/>
          <w:b/>
          <w:sz w:val="24"/>
          <w:szCs w:val="24"/>
        </w:rPr>
        <w:t>5</w:t>
      </w:r>
      <w:r w:rsidR="00654FF1" w:rsidRPr="00996790">
        <w:rPr>
          <w:rFonts w:ascii="Times New Roman" w:hAnsi="Times New Roman" w:cs="Times New Roman"/>
          <w:b/>
          <w:sz w:val="24"/>
          <w:szCs w:val="24"/>
        </w:rPr>
        <w:t xml:space="preserve">) </w:t>
      </w:r>
      <w:r w:rsidR="00654FF1" w:rsidRPr="00996790">
        <w:rPr>
          <w:rFonts w:ascii="Times New Roman" w:hAnsi="Times New Roman" w:cs="Times New Roman"/>
          <w:bCs/>
          <w:sz w:val="24"/>
          <w:szCs w:val="24"/>
        </w:rPr>
        <w:t xml:space="preserve">paragrahvi 24 </w:t>
      </w:r>
      <w:r w:rsidR="001A039F" w:rsidRPr="00996790">
        <w:rPr>
          <w:rFonts w:ascii="Times New Roman" w:hAnsi="Times New Roman" w:cs="Times New Roman"/>
          <w:bCs/>
          <w:sz w:val="24"/>
          <w:szCs w:val="24"/>
        </w:rPr>
        <w:t>lõige 1 tunnistatakse kehtetuks</w:t>
      </w:r>
      <w:r w:rsidR="008A3AEC" w:rsidRPr="00996790">
        <w:rPr>
          <w:rFonts w:ascii="Times New Roman" w:hAnsi="Times New Roman" w:cs="Times New Roman"/>
          <w:bCs/>
          <w:sz w:val="24"/>
          <w:szCs w:val="24"/>
        </w:rPr>
        <w:t>;</w:t>
      </w:r>
    </w:p>
    <w:p w14:paraId="66875E87" w14:textId="77777777" w:rsidR="00313B57" w:rsidRPr="00996790" w:rsidRDefault="00313B57" w:rsidP="00860C81">
      <w:pPr>
        <w:jc w:val="both"/>
        <w:rPr>
          <w:rFonts w:ascii="Times New Roman" w:hAnsi="Times New Roman" w:cs="Times New Roman"/>
          <w:bCs/>
          <w:sz w:val="24"/>
          <w:szCs w:val="24"/>
        </w:rPr>
      </w:pPr>
    </w:p>
    <w:p w14:paraId="76CA88DE" w14:textId="3EB42E73" w:rsidR="00313B57"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6A7AC9">
        <w:rPr>
          <w:rFonts w:ascii="Times New Roman" w:hAnsi="Times New Roman" w:cs="Times New Roman"/>
          <w:b/>
          <w:sz w:val="24"/>
          <w:szCs w:val="24"/>
        </w:rPr>
        <w:t>6</w:t>
      </w:r>
      <w:r w:rsidR="00313B57" w:rsidRPr="00996790">
        <w:rPr>
          <w:rFonts w:ascii="Times New Roman" w:hAnsi="Times New Roman" w:cs="Times New Roman"/>
          <w:b/>
          <w:sz w:val="24"/>
          <w:szCs w:val="24"/>
        </w:rPr>
        <w:t xml:space="preserve">) </w:t>
      </w:r>
      <w:r w:rsidR="00313B57" w:rsidRPr="00996790">
        <w:rPr>
          <w:rFonts w:ascii="Times New Roman" w:hAnsi="Times New Roman" w:cs="Times New Roman"/>
          <w:bCs/>
          <w:sz w:val="24"/>
          <w:szCs w:val="24"/>
        </w:rPr>
        <w:t xml:space="preserve">paragrahvi 24 </w:t>
      </w:r>
      <w:r w:rsidR="001A039F" w:rsidRPr="00996790">
        <w:rPr>
          <w:rFonts w:ascii="Times New Roman" w:hAnsi="Times New Roman" w:cs="Times New Roman"/>
          <w:bCs/>
          <w:sz w:val="24"/>
          <w:szCs w:val="24"/>
        </w:rPr>
        <w:t xml:space="preserve">täiendatakse </w:t>
      </w:r>
      <w:r w:rsidR="00313B57" w:rsidRPr="00996790">
        <w:rPr>
          <w:rFonts w:ascii="Times New Roman" w:hAnsi="Times New Roman" w:cs="Times New Roman"/>
          <w:bCs/>
          <w:sz w:val="24"/>
          <w:szCs w:val="24"/>
        </w:rPr>
        <w:t>lõi</w:t>
      </w:r>
      <w:r w:rsidR="001A039F" w:rsidRPr="00996790">
        <w:rPr>
          <w:rFonts w:ascii="Times New Roman" w:hAnsi="Times New Roman" w:cs="Times New Roman"/>
          <w:bCs/>
          <w:sz w:val="24"/>
          <w:szCs w:val="24"/>
        </w:rPr>
        <w:t>getega</w:t>
      </w:r>
      <w:r w:rsidR="00313B57" w:rsidRPr="00996790">
        <w:rPr>
          <w:rFonts w:ascii="Times New Roman" w:hAnsi="Times New Roman" w:cs="Times New Roman"/>
          <w:bCs/>
          <w:sz w:val="24"/>
          <w:szCs w:val="24"/>
        </w:rPr>
        <w:t xml:space="preserve"> 1</w:t>
      </w:r>
      <w:r w:rsidR="00313B57" w:rsidRPr="00996790">
        <w:rPr>
          <w:rFonts w:ascii="Times New Roman" w:hAnsi="Times New Roman" w:cs="Times New Roman"/>
          <w:bCs/>
          <w:sz w:val="24"/>
          <w:szCs w:val="24"/>
          <w:vertAlign w:val="superscript"/>
        </w:rPr>
        <w:t>1</w:t>
      </w:r>
      <w:r w:rsidR="007E1ED3">
        <w:rPr>
          <w:rFonts w:ascii="Times New Roman" w:hAnsi="Times New Roman" w:cs="Times New Roman"/>
          <w:bCs/>
          <w:sz w:val="24"/>
          <w:szCs w:val="24"/>
        </w:rPr>
        <w:t>–</w:t>
      </w:r>
      <w:r w:rsidR="001A039F" w:rsidRPr="00996790">
        <w:rPr>
          <w:rFonts w:ascii="Times New Roman" w:hAnsi="Times New Roman" w:cs="Times New Roman"/>
          <w:bCs/>
          <w:sz w:val="24"/>
          <w:szCs w:val="24"/>
        </w:rPr>
        <w:t>1</w:t>
      </w:r>
      <w:r w:rsidR="001A039F" w:rsidRPr="00996790">
        <w:rPr>
          <w:rFonts w:ascii="Times New Roman" w:hAnsi="Times New Roman" w:cs="Times New Roman"/>
          <w:bCs/>
          <w:sz w:val="24"/>
          <w:szCs w:val="24"/>
          <w:vertAlign w:val="superscript"/>
        </w:rPr>
        <w:t>3</w:t>
      </w:r>
      <w:r w:rsidR="00313B57" w:rsidRPr="00996790">
        <w:rPr>
          <w:rFonts w:ascii="Times New Roman" w:hAnsi="Times New Roman" w:cs="Times New Roman"/>
          <w:bCs/>
          <w:sz w:val="24"/>
          <w:szCs w:val="24"/>
          <w:vertAlign w:val="superscript"/>
        </w:rPr>
        <w:t xml:space="preserve"> </w:t>
      </w:r>
      <w:r w:rsidR="00313B57" w:rsidRPr="00996790">
        <w:rPr>
          <w:rFonts w:ascii="Times New Roman" w:hAnsi="Times New Roman" w:cs="Times New Roman"/>
          <w:bCs/>
          <w:sz w:val="24"/>
          <w:szCs w:val="24"/>
        </w:rPr>
        <w:t>järgmises sõnastuses:</w:t>
      </w:r>
    </w:p>
    <w:p w14:paraId="790EEF4F" w14:textId="30D3806E" w:rsidR="00313B57" w:rsidRPr="00996790" w:rsidRDefault="00313B5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w:t>
      </w:r>
      <w:bookmarkStart w:id="48" w:name="_Hlk149058829"/>
      <w:r w:rsidRPr="00996790">
        <w:rPr>
          <w:rFonts w:ascii="Times New Roman" w:hAnsi="Times New Roman" w:cs="Times New Roman"/>
          <w:bCs/>
          <w:sz w:val="24"/>
          <w:szCs w:val="24"/>
        </w:rPr>
        <w:t>Finantsvandeaudiitori kutse taotleja ja täiendavale kutseeksamile suunatud finantsvandeaudiitor pea</w:t>
      </w:r>
      <w:r w:rsidR="008C1BC8" w:rsidRPr="00996790">
        <w:rPr>
          <w:rFonts w:ascii="Times New Roman" w:hAnsi="Times New Roman" w:cs="Times New Roman"/>
          <w:bCs/>
          <w:sz w:val="24"/>
          <w:szCs w:val="24"/>
        </w:rPr>
        <w:t>b</w:t>
      </w:r>
      <w:r w:rsidRPr="00996790">
        <w:rPr>
          <w:rFonts w:ascii="Times New Roman" w:hAnsi="Times New Roman" w:cs="Times New Roman"/>
          <w:bCs/>
          <w:sz w:val="24"/>
          <w:szCs w:val="24"/>
        </w:rPr>
        <w:t xml:space="preserve"> sooritama käesoleva seaduse § 19 lõike 1 punkti</w:t>
      </w:r>
      <w:r w:rsidR="001A039F" w:rsidRPr="00996790">
        <w:rPr>
          <w:rFonts w:ascii="Times New Roman" w:hAnsi="Times New Roman" w:cs="Times New Roman"/>
          <w:bCs/>
          <w:sz w:val="24"/>
          <w:szCs w:val="24"/>
        </w:rPr>
        <w:t>de</w:t>
      </w:r>
      <w:r w:rsidR="00A443C2" w:rsidRPr="00996790">
        <w:rPr>
          <w:rFonts w:ascii="Times New Roman" w:hAnsi="Times New Roman" w:cs="Times New Roman"/>
          <w:bCs/>
          <w:sz w:val="24"/>
          <w:szCs w:val="24"/>
        </w:rPr>
        <w:t>s</w:t>
      </w:r>
      <w:r w:rsidRPr="00996790">
        <w:rPr>
          <w:rFonts w:ascii="Times New Roman" w:hAnsi="Times New Roman" w:cs="Times New Roman"/>
          <w:bCs/>
          <w:sz w:val="24"/>
          <w:szCs w:val="24"/>
        </w:rPr>
        <w:t xml:space="preserve"> 1 ja </w:t>
      </w:r>
      <w:r w:rsidR="002E7073" w:rsidRPr="00996790">
        <w:rPr>
          <w:rFonts w:ascii="Times New Roman" w:hAnsi="Times New Roman" w:cs="Times New Roman"/>
          <w:bCs/>
          <w:sz w:val="24"/>
          <w:szCs w:val="24"/>
        </w:rPr>
        <w:t xml:space="preserve">2 </w:t>
      </w:r>
      <w:r w:rsidRPr="00996790">
        <w:rPr>
          <w:rFonts w:ascii="Times New Roman" w:hAnsi="Times New Roman" w:cs="Times New Roman"/>
          <w:bCs/>
          <w:sz w:val="24"/>
          <w:szCs w:val="24"/>
        </w:rPr>
        <w:t xml:space="preserve">nimetatud kutseeksami </w:t>
      </w:r>
      <w:r w:rsidR="002E7073" w:rsidRPr="00996790">
        <w:rPr>
          <w:rFonts w:ascii="Times New Roman" w:hAnsi="Times New Roman" w:cs="Times New Roman"/>
          <w:bCs/>
          <w:sz w:val="24"/>
          <w:szCs w:val="24"/>
        </w:rPr>
        <w:t>eriosad</w:t>
      </w:r>
      <w:r w:rsidR="001A039F" w:rsidRPr="00996790">
        <w:rPr>
          <w:rFonts w:ascii="Times New Roman" w:hAnsi="Times New Roman" w:cs="Times New Roman"/>
          <w:bCs/>
          <w:sz w:val="24"/>
          <w:szCs w:val="24"/>
        </w:rPr>
        <w:t>.</w:t>
      </w:r>
    </w:p>
    <w:p w14:paraId="567F4D70" w14:textId="77777777" w:rsidR="00201244" w:rsidRDefault="00201244" w:rsidP="00860C81">
      <w:pPr>
        <w:jc w:val="both"/>
        <w:rPr>
          <w:rFonts w:ascii="Times New Roman" w:hAnsi="Times New Roman" w:cs="Times New Roman"/>
          <w:bCs/>
          <w:sz w:val="24"/>
          <w:szCs w:val="24"/>
        </w:rPr>
      </w:pPr>
    </w:p>
    <w:p w14:paraId="04A6FAF4" w14:textId="311A3C12" w:rsidR="001A039F" w:rsidRPr="00996790" w:rsidRDefault="00313B5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(1</w:t>
      </w:r>
      <w:r w:rsidRPr="00996790">
        <w:rPr>
          <w:rFonts w:ascii="Times New Roman" w:hAnsi="Times New Roman" w:cs="Times New Roman"/>
          <w:bCs/>
          <w:sz w:val="24"/>
          <w:szCs w:val="24"/>
          <w:vertAlign w:val="superscript"/>
        </w:rPr>
        <w:t>2</w:t>
      </w:r>
      <w:r w:rsidRPr="00996790">
        <w:rPr>
          <w:rFonts w:ascii="Times New Roman" w:hAnsi="Times New Roman" w:cs="Times New Roman"/>
          <w:bCs/>
          <w:sz w:val="24"/>
          <w:szCs w:val="24"/>
        </w:rPr>
        <w:t xml:space="preserve">) </w:t>
      </w:r>
      <w:bookmarkStart w:id="49" w:name="_Hlk158285674"/>
      <w:proofErr w:type="spellStart"/>
      <w:r w:rsidRPr="00996790">
        <w:rPr>
          <w:rFonts w:ascii="Times New Roman" w:hAnsi="Times New Roman" w:cs="Times New Roman"/>
          <w:bCs/>
          <w:sz w:val="24"/>
          <w:szCs w:val="24"/>
        </w:rPr>
        <w:t>Kestlikkusvandeaudiitori</w:t>
      </w:r>
      <w:proofErr w:type="spellEnd"/>
      <w:r w:rsidRPr="00996790">
        <w:rPr>
          <w:rFonts w:ascii="Times New Roman" w:hAnsi="Times New Roman" w:cs="Times New Roman"/>
          <w:bCs/>
          <w:sz w:val="24"/>
          <w:szCs w:val="24"/>
        </w:rPr>
        <w:t xml:space="preserve"> kutse taotleja ja täiendavale kutseeksamile suunatud </w:t>
      </w:r>
      <w:proofErr w:type="spellStart"/>
      <w:r w:rsidRPr="00996790">
        <w:rPr>
          <w:rFonts w:ascii="Times New Roman" w:hAnsi="Times New Roman" w:cs="Times New Roman"/>
          <w:bCs/>
          <w:sz w:val="24"/>
          <w:szCs w:val="24"/>
        </w:rPr>
        <w:t>kestlikkusvandeaudiitor</w:t>
      </w:r>
      <w:proofErr w:type="spellEnd"/>
      <w:r w:rsidRPr="00996790">
        <w:rPr>
          <w:rFonts w:ascii="Times New Roman" w:hAnsi="Times New Roman" w:cs="Times New Roman"/>
          <w:bCs/>
          <w:sz w:val="24"/>
          <w:szCs w:val="24"/>
        </w:rPr>
        <w:t xml:space="preserve"> peavad sooritama käesoleva seaduse § 19 lõike 1 punkti</w:t>
      </w:r>
      <w:r w:rsidR="001A039F" w:rsidRPr="00996790">
        <w:rPr>
          <w:rFonts w:ascii="Times New Roman" w:hAnsi="Times New Roman" w:cs="Times New Roman"/>
          <w:bCs/>
          <w:sz w:val="24"/>
          <w:szCs w:val="24"/>
        </w:rPr>
        <w:t>de</w:t>
      </w:r>
      <w:r w:rsidR="00A443C2" w:rsidRPr="00996790">
        <w:rPr>
          <w:rFonts w:ascii="Times New Roman" w:hAnsi="Times New Roman" w:cs="Times New Roman"/>
          <w:bCs/>
          <w:sz w:val="24"/>
          <w:szCs w:val="24"/>
        </w:rPr>
        <w:t xml:space="preserve">s </w:t>
      </w:r>
      <w:r w:rsidRPr="00996790">
        <w:rPr>
          <w:rFonts w:ascii="Times New Roman" w:hAnsi="Times New Roman" w:cs="Times New Roman"/>
          <w:bCs/>
          <w:sz w:val="24"/>
          <w:szCs w:val="24"/>
        </w:rPr>
        <w:t>1</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ja </w:t>
      </w:r>
      <w:r w:rsidR="001A039F" w:rsidRPr="00996790">
        <w:rPr>
          <w:rFonts w:ascii="Times New Roman" w:hAnsi="Times New Roman" w:cs="Times New Roman"/>
          <w:bCs/>
          <w:sz w:val="24"/>
          <w:szCs w:val="24"/>
        </w:rPr>
        <w:t>2</w:t>
      </w:r>
      <w:r w:rsidRPr="00996790">
        <w:rPr>
          <w:rFonts w:ascii="Times New Roman" w:hAnsi="Times New Roman" w:cs="Times New Roman"/>
          <w:bCs/>
          <w:sz w:val="24"/>
          <w:szCs w:val="24"/>
        </w:rPr>
        <w:t xml:space="preserve"> nimetatud kutseeksami </w:t>
      </w:r>
      <w:r w:rsidR="002E7073" w:rsidRPr="00996790">
        <w:rPr>
          <w:rFonts w:ascii="Times New Roman" w:hAnsi="Times New Roman" w:cs="Times New Roman"/>
          <w:bCs/>
          <w:sz w:val="24"/>
          <w:szCs w:val="24"/>
        </w:rPr>
        <w:t>eriosad</w:t>
      </w:r>
      <w:bookmarkEnd w:id="49"/>
      <w:r w:rsidR="001A039F" w:rsidRPr="00996790">
        <w:rPr>
          <w:rFonts w:ascii="Times New Roman" w:hAnsi="Times New Roman" w:cs="Times New Roman"/>
          <w:bCs/>
          <w:sz w:val="24"/>
          <w:szCs w:val="24"/>
        </w:rPr>
        <w:t>.</w:t>
      </w:r>
    </w:p>
    <w:p w14:paraId="2C35AE81" w14:textId="77777777" w:rsidR="00E24D7C" w:rsidRPr="00996790" w:rsidRDefault="00E24D7C" w:rsidP="00860C81">
      <w:pPr>
        <w:jc w:val="both"/>
        <w:rPr>
          <w:rFonts w:ascii="Times New Roman" w:hAnsi="Times New Roman" w:cs="Times New Roman"/>
          <w:bCs/>
          <w:color w:val="000000" w:themeColor="text1"/>
          <w:sz w:val="24"/>
          <w:szCs w:val="24"/>
        </w:rPr>
      </w:pPr>
    </w:p>
    <w:p w14:paraId="7A629EA6" w14:textId="60BB01BB" w:rsidR="00313B57" w:rsidRPr="00996790" w:rsidRDefault="001A039F" w:rsidP="00860C81">
      <w:pPr>
        <w:jc w:val="both"/>
        <w:rPr>
          <w:rFonts w:ascii="Times New Roman" w:hAnsi="Times New Roman" w:cs="Times New Roman"/>
          <w:bCs/>
          <w:color w:val="000000" w:themeColor="text1"/>
          <w:sz w:val="24"/>
          <w:szCs w:val="24"/>
        </w:rPr>
      </w:pPr>
      <w:r w:rsidRPr="00996790">
        <w:rPr>
          <w:rFonts w:ascii="Times New Roman" w:hAnsi="Times New Roman" w:cs="Times New Roman"/>
          <w:bCs/>
          <w:color w:val="000000" w:themeColor="text1"/>
          <w:sz w:val="24"/>
          <w:szCs w:val="24"/>
        </w:rPr>
        <w:t>(1</w:t>
      </w:r>
      <w:r w:rsidRPr="00996790">
        <w:rPr>
          <w:rFonts w:ascii="Times New Roman" w:hAnsi="Times New Roman" w:cs="Times New Roman"/>
          <w:bCs/>
          <w:color w:val="000000" w:themeColor="text1"/>
          <w:sz w:val="24"/>
          <w:szCs w:val="24"/>
          <w:vertAlign w:val="superscript"/>
        </w:rPr>
        <w:t>3</w:t>
      </w:r>
      <w:r w:rsidRPr="00996790">
        <w:rPr>
          <w:rFonts w:ascii="Times New Roman" w:hAnsi="Times New Roman" w:cs="Times New Roman"/>
          <w:bCs/>
          <w:color w:val="000000" w:themeColor="text1"/>
          <w:sz w:val="24"/>
          <w:szCs w:val="24"/>
        </w:rPr>
        <w:t xml:space="preserve">) </w:t>
      </w:r>
      <w:r w:rsidR="005858C6" w:rsidRPr="00996790">
        <w:rPr>
          <w:rFonts w:ascii="Times New Roman" w:hAnsi="Times New Roman" w:cs="Times New Roman"/>
          <w:bCs/>
          <w:color w:val="000000" w:themeColor="text1"/>
          <w:sz w:val="24"/>
          <w:szCs w:val="24"/>
        </w:rPr>
        <w:t>K</w:t>
      </w:r>
      <w:r w:rsidR="00493C05" w:rsidRPr="00996790">
        <w:rPr>
          <w:rFonts w:ascii="Times New Roman" w:hAnsi="Times New Roman" w:cs="Times New Roman"/>
          <w:bCs/>
          <w:color w:val="000000" w:themeColor="text1"/>
          <w:sz w:val="24"/>
          <w:szCs w:val="24"/>
        </w:rPr>
        <w:t xml:space="preserve">äesoleva seaduse § 19 lõike 1 punktis 2 nimetatud kutseeksami </w:t>
      </w:r>
      <w:proofErr w:type="spellStart"/>
      <w:r w:rsidR="00493C05" w:rsidRPr="00996790">
        <w:rPr>
          <w:rFonts w:ascii="Times New Roman" w:hAnsi="Times New Roman" w:cs="Times New Roman"/>
          <w:bCs/>
          <w:color w:val="000000" w:themeColor="text1"/>
          <w:sz w:val="24"/>
          <w:szCs w:val="24"/>
        </w:rPr>
        <w:t>eriosa</w:t>
      </w:r>
      <w:proofErr w:type="spellEnd"/>
      <w:r w:rsidR="00493C05" w:rsidRPr="00996790">
        <w:rPr>
          <w:rFonts w:ascii="Times New Roman" w:hAnsi="Times New Roman" w:cs="Times New Roman"/>
          <w:bCs/>
          <w:color w:val="000000" w:themeColor="text1"/>
          <w:sz w:val="24"/>
          <w:szCs w:val="24"/>
        </w:rPr>
        <w:t xml:space="preserve"> sooritamist </w:t>
      </w:r>
      <w:r w:rsidR="005858C6" w:rsidRPr="00996790">
        <w:rPr>
          <w:rFonts w:ascii="Times New Roman" w:hAnsi="Times New Roman" w:cs="Times New Roman"/>
          <w:bCs/>
          <w:color w:val="000000" w:themeColor="text1"/>
          <w:sz w:val="24"/>
          <w:szCs w:val="24"/>
        </w:rPr>
        <w:t xml:space="preserve">finantsvandeaudiitori kutse taotlemisel arvestatakse ka </w:t>
      </w:r>
      <w:proofErr w:type="spellStart"/>
      <w:r w:rsidR="005858C6" w:rsidRPr="00996790">
        <w:rPr>
          <w:rFonts w:ascii="Times New Roman" w:hAnsi="Times New Roman" w:cs="Times New Roman"/>
          <w:bCs/>
          <w:color w:val="000000" w:themeColor="text1"/>
          <w:sz w:val="24"/>
          <w:szCs w:val="24"/>
        </w:rPr>
        <w:t>kestlikkusvandeaudiitori</w:t>
      </w:r>
      <w:proofErr w:type="spellEnd"/>
      <w:r w:rsidR="005858C6" w:rsidRPr="00996790">
        <w:rPr>
          <w:rFonts w:ascii="Times New Roman" w:hAnsi="Times New Roman" w:cs="Times New Roman"/>
          <w:bCs/>
          <w:color w:val="000000" w:themeColor="text1"/>
          <w:sz w:val="24"/>
          <w:szCs w:val="24"/>
        </w:rPr>
        <w:t xml:space="preserve"> kutse taotlemisel</w:t>
      </w:r>
      <w:commentRangeStart w:id="50"/>
      <w:del w:id="51" w:author="Katariina Kärsten" w:date="2024-03-19T17:55:00Z">
        <w:r w:rsidR="005858C6" w:rsidRPr="00996790" w:rsidDel="00FD45EA">
          <w:rPr>
            <w:rFonts w:ascii="Times New Roman" w:hAnsi="Times New Roman" w:cs="Times New Roman"/>
            <w:bCs/>
            <w:color w:val="000000" w:themeColor="text1"/>
            <w:sz w:val="24"/>
            <w:szCs w:val="24"/>
          </w:rPr>
          <w:delText>,</w:delText>
        </w:r>
      </w:del>
      <w:commentRangeEnd w:id="50"/>
      <w:r w:rsidR="00FD45EA">
        <w:rPr>
          <w:rStyle w:val="Kommentaariviide"/>
        </w:rPr>
        <w:commentReference w:id="50"/>
      </w:r>
      <w:r w:rsidR="005858C6" w:rsidRPr="00996790">
        <w:rPr>
          <w:rFonts w:ascii="Times New Roman" w:hAnsi="Times New Roman" w:cs="Times New Roman"/>
          <w:bCs/>
          <w:color w:val="000000" w:themeColor="text1"/>
          <w:sz w:val="24"/>
          <w:szCs w:val="24"/>
        </w:rPr>
        <w:t xml:space="preserve"> ning vastupidi.</w:t>
      </w:r>
      <w:r w:rsidR="00313B57" w:rsidRPr="00996790">
        <w:rPr>
          <w:rFonts w:ascii="Times New Roman" w:hAnsi="Times New Roman" w:cs="Times New Roman"/>
          <w:bCs/>
          <w:color w:val="000000" w:themeColor="text1"/>
          <w:sz w:val="24"/>
          <w:szCs w:val="24"/>
        </w:rPr>
        <w:t>“;</w:t>
      </w:r>
    </w:p>
    <w:bookmarkEnd w:id="48"/>
    <w:p w14:paraId="3ADFA3B4" w14:textId="77777777" w:rsidR="000C12ED" w:rsidRPr="00996790" w:rsidRDefault="000C12ED" w:rsidP="00860C81">
      <w:pPr>
        <w:jc w:val="both"/>
        <w:rPr>
          <w:rFonts w:ascii="Times New Roman" w:hAnsi="Times New Roman" w:cs="Times New Roman"/>
          <w:bCs/>
          <w:color w:val="FF0000"/>
          <w:sz w:val="24"/>
          <w:szCs w:val="24"/>
        </w:rPr>
      </w:pPr>
    </w:p>
    <w:p w14:paraId="525A7BCA" w14:textId="2DE9714B" w:rsidR="000C12ED" w:rsidRPr="00996790" w:rsidRDefault="00EA1793"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6A7AC9">
        <w:rPr>
          <w:rFonts w:ascii="Times New Roman" w:hAnsi="Times New Roman" w:cs="Times New Roman"/>
          <w:b/>
          <w:sz w:val="24"/>
          <w:szCs w:val="24"/>
        </w:rPr>
        <w:t>7</w:t>
      </w:r>
      <w:r w:rsidR="000C12ED" w:rsidRPr="00996790">
        <w:rPr>
          <w:rFonts w:ascii="Times New Roman" w:hAnsi="Times New Roman" w:cs="Times New Roman"/>
          <w:b/>
          <w:sz w:val="24"/>
          <w:szCs w:val="24"/>
        </w:rPr>
        <w:t>)</w:t>
      </w:r>
      <w:r w:rsidR="000C12ED" w:rsidRPr="00996790">
        <w:rPr>
          <w:rFonts w:ascii="Times New Roman" w:hAnsi="Times New Roman" w:cs="Times New Roman"/>
          <w:bCs/>
          <w:sz w:val="24"/>
          <w:szCs w:val="24"/>
        </w:rPr>
        <w:t xml:space="preserve"> paragrahvi 24 lõikes 3 asendatakse sõna „</w:t>
      </w:r>
      <w:commentRangeStart w:id="52"/>
      <w:ins w:id="53" w:author="Katariina Kärsten" w:date="2024-03-20T11:56:00Z">
        <w:r w:rsidR="00FF5D70">
          <w:rPr>
            <w:rFonts w:ascii="Times New Roman" w:hAnsi="Times New Roman" w:cs="Times New Roman"/>
            <w:bCs/>
            <w:sz w:val="24"/>
            <w:szCs w:val="24"/>
          </w:rPr>
          <w:t xml:space="preserve">samaväärseks </w:t>
        </w:r>
      </w:ins>
      <w:commentRangeEnd w:id="52"/>
      <w:ins w:id="54" w:author="Katariina Kärsten" w:date="2024-03-20T12:03:00Z">
        <w:r w:rsidR="00FF5D70">
          <w:rPr>
            <w:rStyle w:val="Kommentaariviide"/>
          </w:rPr>
          <w:commentReference w:id="52"/>
        </w:r>
      </w:ins>
      <w:r w:rsidR="000C12ED" w:rsidRPr="00996790">
        <w:rPr>
          <w:rFonts w:ascii="Times New Roman" w:hAnsi="Times New Roman" w:cs="Times New Roman"/>
          <w:bCs/>
          <w:sz w:val="24"/>
          <w:szCs w:val="24"/>
        </w:rPr>
        <w:t>tunnistamist“ sõnaga „</w:t>
      </w:r>
      <w:ins w:id="55" w:author="Katariina Kärsten" w:date="2024-03-20T11:57:00Z">
        <w:r w:rsidR="00FF5D70">
          <w:rPr>
            <w:rFonts w:ascii="Times New Roman" w:hAnsi="Times New Roman" w:cs="Times New Roman"/>
            <w:bCs/>
            <w:sz w:val="24"/>
            <w:szCs w:val="24"/>
          </w:rPr>
          <w:t xml:space="preserve">samaväärsuse </w:t>
        </w:r>
      </w:ins>
      <w:r w:rsidR="000C12ED" w:rsidRPr="00996790">
        <w:rPr>
          <w:rFonts w:ascii="Times New Roman" w:hAnsi="Times New Roman" w:cs="Times New Roman"/>
          <w:bCs/>
          <w:sz w:val="24"/>
          <w:szCs w:val="24"/>
        </w:rPr>
        <w:t>tunnustamist“</w:t>
      </w:r>
      <w:r w:rsidR="00201244">
        <w:rPr>
          <w:rFonts w:ascii="Times New Roman" w:hAnsi="Times New Roman" w:cs="Times New Roman"/>
          <w:bCs/>
          <w:sz w:val="24"/>
          <w:szCs w:val="24"/>
        </w:rPr>
        <w:t>;</w:t>
      </w:r>
    </w:p>
    <w:p w14:paraId="6B1DDEC7" w14:textId="77777777" w:rsidR="00F81638" w:rsidRPr="00996790" w:rsidRDefault="00F81638" w:rsidP="00860C81">
      <w:pPr>
        <w:jc w:val="both"/>
        <w:rPr>
          <w:rFonts w:ascii="Times New Roman" w:hAnsi="Times New Roman" w:cs="Times New Roman"/>
          <w:bCs/>
          <w:sz w:val="24"/>
          <w:szCs w:val="24"/>
        </w:rPr>
      </w:pPr>
    </w:p>
    <w:p w14:paraId="55B173A3" w14:textId="4CF87B03" w:rsidR="00722220" w:rsidRPr="00996790" w:rsidRDefault="00722220" w:rsidP="00860C81">
      <w:pPr>
        <w:jc w:val="both"/>
        <w:rPr>
          <w:rFonts w:ascii="Times New Roman" w:hAnsi="Times New Roman" w:cs="Times New Roman"/>
          <w:bCs/>
          <w:sz w:val="24"/>
          <w:szCs w:val="24"/>
        </w:rPr>
      </w:pPr>
      <w:r w:rsidRPr="00996790">
        <w:rPr>
          <w:rFonts w:ascii="Times New Roman" w:hAnsi="Times New Roman" w:cs="Times New Roman"/>
          <w:b/>
          <w:sz w:val="24"/>
          <w:szCs w:val="24"/>
        </w:rPr>
        <w:t>1</w:t>
      </w:r>
      <w:r w:rsidR="00E71C04">
        <w:rPr>
          <w:rFonts w:ascii="Times New Roman" w:hAnsi="Times New Roman" w:cs="Times New Roman"/>
          <w:b/>
          <w:sz w:val="24"/>
          <w:szCs w:val="24"/>
        </w:rPr>
        <w:t>8</w:t>
      </w:r>
      <w:r w:rsidR="00F81638" w:rsidRPr="00996790">
        <w:rPr>
          <w:rFonts w:ascii="Times New Roman" w:hAnsi="Times New Roman" w:cs="Times New Roman"/>
          <w:b/>
          <w:sz w:val="24"/>
          <w:szCs w:val="24"/>
        </w:rPr>
        <w:t>)</w:t>
      </w:r>
      <w:r w:rsidR="00F81638"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paragrahv 26 tunnistatakse kehtetuks;</w:t>
      </w:r>
    </w:p>
    <w:p w14:paraId="21FD1684" w14:textId="77777777" w:rsidR="00722220" w:rsidRPr="00996790" w:rsidRDefault="00722220" w:rsidP="00860C81">
      <w:pPr>
        <w:jc w:val="both"/>
        <w:rPr>
          <w:rFonts w:ascii="Times New Roman" w:hAnsi="Times New Roman" w:cs="Times New Roman"/>
          <w:bCs/>
          <w:sz w:val="24"/>
          <w:szCs w:val="24"/>
        </w:rPr>
      </w:pPr>
    </w:p>
    <w:p w14:paraId="2945304A" w14:textId="7393F6FB" w:rsidR="00F81638" w:rsidRPr="00996790" w:rsidRDefault="00E71C04" w:rsidP="00860C81">
      <w:pPr>
        <w:jc w:val="both"/>
        <w:rPr>
          <w:rFonts w:ascii="Times New Roman" w:hAnsi="Times New Roman" w:cs="Times New Roman"/>
          <w:bCs/>
          <w:sz w:val="24"/>
          <w:szCs w:val="24"/>
        </w:rPr>
      </w:pPr>
      <w:r>
        <w:rPr>
          <w:rFonts w:ascii="Times New Roman" w:hAnsi="Times New Roman" w:cs="Times New Roman"/>
          <w:b/>
          <w:sz w:val="24"/>
          <w:szCs w:val="24"/>
        </w:rPr>
        <w:t>19</w:t>
      </w:r>
      <w:r w:rsidR="00722220" w:rsidRPr="00996790">
        <w:rPr>
          <w:rFonts w:ascii="Times New Roman" w:hAnsi="Times New Roman" w:cs="Times New Roman"/>
          <w:b/>
          <w:sz w:val="24"/>
          <w:szCs w:val="24"/>
        </w:rPr>
        <w:t>)</w:t>
      </w:r>
      <w:r w:rsidR="00722220" w:rsidRPr="00996790">
        <w:rPr>
          <w:rFonts w:ascii="Times New Roman" w:hAnsi="Times New Roman" w:cs="Times New Roman"/>
          <w:bCs/>
          <w:sz w:val="24"/>
          <w:szCs w:val="24"/>
        </w:rPr>
        <w:t xml:space="preserve"> </w:t>
      </w:r>
      <w:r w:rsidR="00F81638" w:rsidRPr="00996790">
        <w:rPr>
          <w:rFonts w:ascii="Times New Roman" w:hAnsi="Times New Roman" w:cs="Times New Roman"/>
          <w:bCs/>
          <w:sz w:val="24"/>
          <w:szCs w:val="24"/>
        </w:rPr>
        <w:t>paragrahvi 30</w:t>
      </w:r>
      <w:r w:rsidR="00372D00" w:rsidRPr="00996790">
        <w:rPr>
          <w:rFonts w:ascii="Times New Roman" w:hAnsi="Times New Roman" w:cs="Times New Roman"/>
          <w:bCs/>
          <w:sz w:val="24"/>
          <w:szCs w:val="24"/>
          <w:vertAlign w:val="superscript"/>
        </w:rPr>
        <w:t>1</w:t>
      </w:r>
      <w:r w:rsidR="00F81638" w:rsidRPr="00996790">
        <w:rPr>
          <w:rFonts w:ascii="Times New Roman" w:hAnsi="Times New Roman" w:cs="Times New Roman"/>
          <w:bCs/>
          <w:sz w:val="24"/>
          <w:szCs w:val="24"/>
        </w:rPr>
        <w:t xml:space="preserve"> lõike 1 punkti 1 </w:t>
      </w:r>
      <w:r w:rsidR="00995E8D" w:rsidRPr="00996790">
        <w:rPr>
          <w:rFonts w:ascii="Times New Roman" w:hAnsi="Times New Roman" w:cs="Times New Roman"/>
          <w:bCs/>
          <w:sz w:val="24"/>
          <w:szCs w:val="24"/>
        </w:rPr>
        <w:t xml:space="preserve">täiendatakse pärast sõna „aastaaruande“ </w:t>
      </w:r>
      <w:r w:rsidR="00722220" w:rsidRPr="00996790">
        <w:rPr>
          <w:rFonts w:ascii="Times New Roman" w:hAnsi="Times New Roman" w:cs="Times New Roman"/>
          <w:bCs/>
          <w:sz w:val="24"/>
          <w:szCs w:val="24"/>
        </w:rPr>
        <w:t xml:space="preserve">tekstiosaga </w:t>
      </w:r>
      <w:r w:rsidR="00995E8D" w:rsidRPr="00996790">
        <w:rPr>
          <w:rFonts w:ascii="Times New Roman" w:hAnsi="Times New Roman" w:cs="Times New Roman"/>
          <w:bCs/>
          <w:sz w:val="24"/>
          <w:szCs w:val="24"/>
        </w:rPr>
        <w:t xml:space="preserve">„, </w:t>
      </w:r>
      <w:proofErr w:type="spellStart"/>
      <w:r w:rsidR="00995E8D" w:rsidRPr="00996790">
        <w:rPr>
          <w:rFonts w:ascii="Times New Roman" w:hAnsi="Times New Roman" w:cs="Times New Roman"/>
          <w:bCs/>
          <w:sz w:val="24"/>
          <w:szCs w:val="24"/>
        </w:rPr>
        <w:t>kestlikkusaruande</w:t>
      </w:r>
      <w:proofErr w:type="spellEnd"/>
      <w:r w:rsidR="00995E8D" w:rsidRPr="00996790">
        <w:rPr>
          <w:rFonts w:ascii="Times New Roman" w:hAnsi="Times New Roman" w:cs="Times New Roman"/>
          <w:bCs/>
          <w:sz w:val="24"/>
          <w:szCs w:val="24"/>
        </w:rPr>
        <w:t>“;</w:t>
      </w:r>
    </w:p>
    <w:p w14:paraId="50C1A0A0" w14:textId="77777777" w:rsidR="00F81638" w:rsidRPr="00996790" w:rsidRDefault="00F81638" w:rsidP="00860C81">
      <w:pPr>
        <w:jc w:val="both"/>
        <w:rPr>
          <w:rFonts w:ascii="Times New Roman" w:hAnsi="Times New Roman" w:cs="Times New Roman"/>
          <w:bCs/>
          <w:sz w:val="24"/>
          <w:szCs w:val="24"/>
        </w:rPr>
      </w:pPr>
    </w:p>
    <w:p w14:paraId="28676F49" w14:textId="0E76F3AC" w:rsidR="00F81638" w:rsidRPr="00996790" w:rsidRDefault="00DC2239"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E71C04">
        <w:rPr>
          <w:rFonts w:ascii="Times New Roman" w:hAnsi="Times New Roman" w:cs="Times New Roman"/>
          <w:b/>
          <w:sz w:val="24"/>
          <w:szCs w:val="24"/>
        </w:rPr>
        <w:t>0</w:t>
      </w:r>
      <w:r w:rsidR="00F81638" w:rsidRPr="00996790">
        <w:rPr>
          <w:rFonts w:ascii="Times New Roman" w:hAnsi="Times New Roman" w:cs="Times New Roman"/>
          <w:b/>
          <w:sz w:val="24"/>
          <w:szCs w:val="24"/>
        </w:rPr>
        <w:t>)</w:t>
      </w:r>
      <w:r w:rsidR="00F81638" w:rsidRPr="00996790">
        <w:rPr>
          <w:rFonts w:ascii="Times New Roman" w:hAnsi="Times New Roman" w:cs="Times New Roman"/>
          <w:bCs/>
          <w:sz w:val="24"/>
          <w:szCs w:val="24"/>
        </w:rPr>
        <w:t xml:space="preserve"> paragrahvi 30</w:t>
      </w:r>
      <w:r w:rsidR="00F81638" w:rsidRPr="00996790">
        <w:rPr>
          <w:rFonts w:ascii="Times New Roman" w:hAnsi="Times New Roman" w:cs="Times New Roman"/>
          <w:bCs/>
          <w:sz w:val="24"/>
          <w:szCs w:val="24"/>
          <w:vertAlign w:val="superscript"/>
        </w:rPr>
        <w:t xml:space="preserve">1 </w:t>
      </w:r>
      <w:r w:rsidR="00D65326" w:rsidRPr="00996790">
        <w:rPr>
          <w:rFonts w:ascii="Times New Roman" w:hAnsi="Times New Roman" w:cs="Times New Roman"/>
          <w:bCs/>
          <w:sz w:val="24"/>
          <w:szCs w:val="24"/>
        </w:rPr>
        <w:t xml:space="preserve">täiendatakse lõikega </w:t>
      </w:r>
      <w:r w:rsidR="002514EF" w:rsidRPr="00996790">
        <w:rPr>
          <w:rFonts w:ascii="Times New Roman" w:hAnsi="Times New Roman" w:cs="Times New Roman"/>
          <w:bCs/>
          <w:sz w:val="24"/>
          <w:szCs w:val="24"/>
        </w:rPr>
        <w:t>1</w:t>
      </w:r>
      <w:r w:rsidR="00D65326" w:rsidRPr="00996790">
        <w:rPr>
          <w:rFonts w:ascii="Times New Roman" w:hAnsi="Times New Roman" w:cs="Times New Roman"/>
          <w:bCs/>
          <w:sz w:val="24"/>
          <w:szCs w:val="24"/>
          <w:vertAlign w:val="superscript"/>
        </w:rPr>
        <w:t xml:space="preserve">1 </w:t>
      </w:r>
      <w:r w:rsidR="00D65326" w:rsidRPr="00996790">
        <w:rPr>
          <w:rFonts w:ascii="Times New Roman" w:hAnsi="Times New Roman" w:cs="Times New Roman"/>
          <w:bCs/>
          <w:sz w:val="24"/>
          <w:szCs w:val="24"/>
        </w:rPr>
        <w:t>järgmises sõnastuses:</w:t>
      </w:r>
    </w:p>
    <w:p w14:paraId="5D7F45C6" w14:textId="66AC4040" w:rsidR="00D65326" w:rsidRPr="00996790" w:rsidRDefault="00D6532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84231F" w:rsidRPr="00996790">
        <w:rPr>
          <w:rFonts w:ascii="Times New Roman" w:hAnsi="Times New Roman" w:cs="Times New Roman"/>
          <w:bCs/>
          <w:sz w:val="24"/>
          <w:szCs w:val="24"/>
        </w:rPr>
        <w:t>(</w:t>
      </w:r>
      <w:r w:rsidRPr="00996790">
        <w:rPr>
          <w:rFonts w:ascii="Times New Roman" w:hAnsi="Times New Roman" w:cs="Times New Roman"/>
          <w:bCs/>
          <w:sz w:val="24"/>
          <w:szCs w:val="24"/>
        </w:rPr>
        <w:t>1</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w:t>
      </w:r>
      <w:r w:rsidR="00D13582" w:rsidRPr="00996790">
        <w:rPr>
          <w:rFonts w:ascii="Times New Roman" w:hAnsi="Times New Roman" w:cs="Times New Roman"/>
          <w:bCs/>
          <w:sz w:val="24"/>
          <w:szCs w:val="24"/>
        </w:rPr>
        <w:t>Käesoleva paragrahvi lõikes 1 sätestatud registreerimiskohustuse täitmata jätmise</w:t>
      </w:r>
      <w:r w:rsidR="008A1CB2">
        <w:rPr>
          <w:rFonts w:ascii="Times New Roman" w:hAnsi="Times New Roman" w:cs="Times New Roman"/>
          <w:bCs/>
          <w:sz w:val="24"/>
          <w:szCs w:val="24"/>
        </w:rPr>
        <w:t xml:space="preserve"> korra</w:t>
      </w:r>
      <w:r w:rsidR="00D13582" w:rsidRPr="00996790">
        <w:rPr>
          <w:rFonts w:ascii="Times New Roman" w:hAnsi="Times New Roman" w:cs="Times New Roman"/>
          <w:bCs/>
          <w:sz w:val="24"/>
          <w:szCs w:val="24"/>
        </w:rPr>
        <w:t>l on</w:t>
      </w:r>
      <w:r w:rsidRPr="00996790">
        <w:rPr>
          <w:rFonts w:ascii="Times New Roman" w:hAnsi="Times New Roman" w:cs="Times New Roman"/>
          <w:bCs/>
          <w:sz w:val="24"/>
          <w:szCs w:val="24"/>
        </w:rPr>
        <w:t xml:space="preserve"> kolmanda riigi </w:t>
      </w:r>
      <w:r w:rsidR="00201244">
        <w:rPr>
          <w:rFonts w:ascii="Times New Roman" w:hAnsi="Times New Roman" w:cs="Times New Roman"/>
          <w:bCs/>
          <w:sz w:val="24"/>
          <w:szCs w:val="24"/>
        </w:rPr>
        <w:t>vande</w:t>
      </w:r>
      <w:r w:rsidRPr="00996790">
        <w:rPr>
          <w:rFonts w:ascii="Times New Roman" w:hAnsi="Times New Roman" w:cs="Times New Roman"/>
          <w:bCs/>
          <w:sz w:val="24"/>
          <w:szCs w:val="24"/>
        </w:rPr>
        <w:t xml:space="preserve">audiitori või audiitorettevõtja koostatud raamatupidamise aastaaruande,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ja</w:t>
      </w:r>
      <w:r w:rsidR="007C45E7"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konsolideeritud aruan</w:t>
      </w:r>
      <w:r w:rsidR="006F3D3A" w:rsidRPr="00996790">
        <w:rPr>
          <w:rFonts w:ascii="Times New Roman" w:hAnsi="Times New Roman" w:cs="Times New Roman"/>
          <w:bCs/>
          <w:sz w:val="24"/>
          <w:szCs w:val="24"/>
        </w:rPr>
        <w:t>de</w:t>
      </w:r>
      <w:r w:rsidRPr="00996790">
        <w:rPr>
          <w:rFonts w:ascii="Times New Roman" w:hAnsi="Times New Roman" w:cs="Times New Roman"/>
          <w:bCs/>
          <w:sz w:val="24"/>
          <w:szCs w:val="24"/>
        </w:rPr>
        <w:t xml:space="preserve"> audiitorkontrolli aruanne tühine</w:t>
      </w:r>
      <w:r w:rsidR="00D13582" w:rsidRPr="00996790">
        <w:rPr>
          <w:rFonts w:ascii="Times New Roman" w:hAnsi="Times New Roman" w:cs="Times New Roman"/>
          <w:bCs/>
          <w:sz w:val="24"/>
          <w:szCs w:val="24"/>
        </w:rPr>
        <w:t>.</w:t>
      </w:r>
      <w:r w:rsidRPr="00996790">
        <w:rPr>
          <w:rFonts w:ascii="Times New Roman" w:hAnsi="Times New Roman" w:cs="Times New Roman"/>
          <w:bCs/>
          <w:sz w:val="24"/>
          <w:szCs w:val="24"/>
        </w:rPr>
        <w:t>“;</w:t>
      </w:r>
    </w:p>
    <w:p w14:paraId="00B44901" w14:textId="77777777" w:rsidR="00722220" w:rsidRPr="00996790" w:rsidRDefault="00722220" w:rsidP="00860C81">
      <w:pPr>
        <w:jc w:val="both"/>
        <w:rPr>
          <w:rFonts w:ascii="Times New Roman" w:hAnsi="Times New Roman" w:cs="Times New Roman"/>
          <w:bCs/>
          <w:sz w:val="24"/>
          <w:szCs w:val="24"/>
        </w:rPr>
      </w:pPr>
    </w:p>
    <w:p w14:paraId="6F2E53F6" w14:textId="046EC3F6" w:rsidR="00722220" w:rsidRPr="00996790" w:rsidRDefault="00722220"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E71C04">
        <w:rPr>
          <w:rFonts w:ascii="Times New Roman" w:hAnsi="Times New Roman" w:cs="Times New Roman"/>
          <w:b/>
          <w:sz w:val="24"/>
          <w:szCs w:val="24"/>
        </w:rPr>
        <w:t>1</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paragrahvi 32 täiendatakse lõikega 4</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järgmises sõnastuses:</w:t>
      </w:r>
    </w:p>
    <w:p w14:paraId="5F57F7AE" w14:textId="14A7ED0E" w:rsidR="00722220" w:rsidRPr="00996790" w:rsidRDefault="00722220"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„(4</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Järelevalvenõukogu menetleb käesoleva paragrahvi lõikes 4 sätestatud rikkumisi finantsvandeaudiitori ja </w:t>
      </w:r>
      <w:proofErr w:type="spellStart"/>
      <w:r w:rsidRPr="00996790">
        <w:rPr>
          <w:rFonts w:ascii="Times New Roman" w:hAnsi="Times New Roman" w:cs="Times New Roman"/>
          <w:bCs/>
          <w:sz w:val="24"/>
          <w:szCs w:val="24"/>
        </w:rPr>
        <w:t>kestlikkusvandeaudiitori</w:t>
      </w:r>
      <w:proofErr w:type="spellEnd"/>
      <w:r w:rsidRPr="00996790">
        <w:rPr>
          <w:rFonts w:ascii="Times New Roman" w:hAnsi="Times New Roman" w:cs="Times New Roman"/>
          <w:bCs/>
          <w:sz w:val="24"/>
          <w:szCs w:val="24"/>
        </w:rPr>
        <w:t xml:space="preserve"> kutse äravõtmise otsustamise</w:t>
      </w:r>
      <w:r w:rsidR="00201244">
        <w:rPr>
          <w:rFonts w:ascii="Times New Roman" w:hAnsi="Times New Roman" w:cs="Times New Roman"/>
          <w:bCs/>
          <w:sz w:val="24"/>
          <w:szCs w:val="24"/>
        </w:rPr>
        <w:t>st</w:t>
      </w:r>
      <w:r w:rsidR="00201244" w:rsidRPr="00201244">
        <w:rPr>
          <w:rFonts w:ascii="Times New Roman" w:hAnsi="Times New Roman" w:cs="Times New Roman"/>
          <w:bCs/>
          <w:sz w:val="24"/>
          <w:szCs w:val="24"/>
        </w:rPr>
        <w:t xml:space="preserve"> </w:t>
      </w:r>
      <w:r w:rsidR="00201244" w:rsidRPr="00996790">
        <w:rPr>
          <w:rFonts w:ascii="Times New Roman" w:hAnsi="Times New Roman" w:cs="Times New Roman"/>
          <w:bCs/>
          <w:sz w:val="24"/>
          <w:szCs w:val="24"/>
        </w:rPr>
        <w:t>eraldi</w:t>
      </w:r>
      <w:r w:rsidRPr="00996790">
        <w:rPr>
          <w:rFonts w:ascii="Times New Roman" w:hAnsi="Times New Roman" w:cs="Times New Roman"/>
          <w:bCs/>
          <w:sz w:val="24"/>
          <w:szCs w:val="24"/>
        </w:rPr>
        <w:t>.“</w:t>
      </w:r>
      <w:r w:rsidR="00201244">
        <w:rPr>
          <w:rFonts w:ascii="Times New Roman" w:hAnsi="Times New Roman" w:cs="Times New Roman"/>
          <w:bCs/>
          <w:sz w:val="24"/>
          <w:szCs w:val="24"/>
        </w:rPr>
        <w:t>;</w:t>
      </w:r>
    </w:p>
    <w:p w14:paraId="4CC5BD08" w14:textId="77777777" w:rsidR="00722220" w:rsidRPr="00996790" w:rsidRDefault="00722220" w:rsidP="00860C81">
      <w:pPr>
        <w:jc w:val="both"/>
        <w:rPr>
          <w:rFonts w:ascii="Times New Roman" w:hAnsi="Times New Roman" w:cs="Times New Roman"/>
          <w:bCs/>
          <w:sz w:val="24"/>
          <w:szCs w:val="24"/>
        </w:rPr>
      </w:pPr>
    </w:p>
    <w:p w14:paraId="58F1A82F" w14:textId="62642E82" w:rsidR="00722220" w:rsidRPr="00171EF2" w:rsidRDefault="00722220" w:rsidP="00860C81">
      <w:pPr>
        <w:jc w:val="both"/>
        <w:rPr>
          <w:rFonts w:ascii="Times New Roman" w:hAnsi="Times New Roman" w:cs="Times New Roman"/>
          <w:bCs/>
          <w:color w:val="000000" w:themeColor="text1"/>
          <w:sz w:val="24"/>
          <w:szCs w:val="24"/>
        </w:rPr>
      </w:pPr>
      <w:r w:rsidRPr="00996790">
        <w:rPr>
          <w:rFonts w:ascii="Times New Roman" w:hAnsi="Times New Roman" w:cs="Times New Roman"/>
          <w:b/>
          <w:sz w:val="24"/>
          <w:szCs w:val="24"/>
        </w:rPr>
        <w:t>2</w:t>
      </w:r>
      <w:r w:rsidR="00E71C04">
        <w:rPr>
          <w:rFonts w:ascii="Times New Roman" w:hAnsi="Times New Roman" w:cs="Times New Roman"/>
          <w:b/>
          <w:sz w:val="24"/>
          <w:szCs w:val="24"/>
        </w:rPr>
        <w:t>2</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paragrahvi 32 lõikes 10 asendatakse sõna „Vandeaudiitori“ sõnaga </w:t>
      </w:r>
      <w:r w:rsidRPr="00171EF2">
        <w:rPr>
          <w:rFonts w:ascii="Times New Roman" w:hAnsi="Times New Roman" w:cs="Times New Roman"/>
          <w:bCs/>
          <w:color w:val="000000" w:themeColor="text1"/>
          <w:sz w:val="24"/>
          <w:szCs w:val="24"/>
        </w:rPr>
        <w:t>„Finantsvandeaudiitori“;</w:t>
      </w:r>
    </w:p>
    <w:p w14:paraId="73453E87" w14:textId="77777777" w:rsidR="006A5E86" w:rsidRPr="00171EF2" w:rsidRDefault="006A5E86" w:rsidP="00860C81">
      <w:pPr>
        <w:jc w:val="both"/>
        <w:rPr>
          <w:rFonts w:ascii="Times New Roman" w:hAnsi="Times New Roman" w:cs="Times New Roman"/>
          <w:bCs/>
          <w:color w:val="000000" w:themeColor="text1"/>
          <w:sz w:val="24"/>
          <w:szCs w:val="24"/>
        </w:rPr>
      </w:pPr>
    </w:p>
    <w:p w14:paraId="67FAE78F" w14:textId="19931799" w:rsidR="006A5E86" w:rsidRPr="00171EF2" w:rsidRDefault="006A5E86" w:rsidP="00860C81">
      <w:pPr>
        <w:jc w:val="both"/>
        <w:rPr>
          <w:rFonts w:ascii="Times New Roman" w:hAnsi="Times New Roman" w:cs="Times New Roman"/>
          <w:bCs/>
          <w:color w:val="000000" w:themeColor="text1"/>
          <w:sz w:val="24"/>
          <w:szCs w:val="24"/>
        </w:rPr>
      </w:pPr>
      <w:bookmarkStart w:id="56" w:name="_Hlk158717673"/>
      <w:r w:rsidRPr="00171EF2">
        <w:rPr>
          <w:rFonts w:ascii="Times New Roman" w:hAnsi="Times New Roman" w:cs="Times New Roman"/>
          <w:b/>
          <w:color w:val="000000" w:themeColor="text1"/>
          <w:sz w:val="24"/>
          <w:szCs w:val="24"/>
        </w:rPr>
        <w:t>23)</w:t>
      </w:r>
      <w:r w:rsidRPr="00171EF2">
        <w:rPr>
          <w:rFonts w:ascii="Times New Roman" w:hAnsi="Times New Roman" w:cs="Times New Roman"/>
          <w:bCs/>
          <w:color w:val="000000" w:themeColor="text1"/>
          <w:sz w:val="24"/>
          <w:szCs w:val="24"/>
        </w:rPr>
        <w:t xml:space="preserve"> </w:t>
      </w:r>
      <w:commentRangeStart w:id="57"/>
      <w:r w:rsidR="00691994" w:rsidRPr="00171EF2">
        <w:rPr>
          <w:rFonts w:ascii="Times New Roman" w:hAnsi="Times New Roman" w:cs="Times New Roman"/>
          <w:bCs/>
          <w:color w:val="000000" w:themeColor="text1"/>
          <w:sz w:val="24"/>
          <w:szCs w:val="24"/>
        </w:rPr>
        <w:t>paragrahvi 5,</w:t>
      </w:r>
      <w:commentRangeEnd w:id="57"/>
      <w:r w:rsidR="00864133">
        <w:rPr>
          <w:rStyle w:val="Kommentaariviide"/>
        </w:rPr>
        <w:commentReference w:id="57"/>
      </w:r>
      <w:r w:rsidR="00691994" w:rsidRPr="00171EF2">
        <w:rPr>
          <w:rFonts w:ascii="Times New Roman" w:hAnsi="Times New Roman" w:cs="Times New Roman"/>
          <w:bCs/>
          <w:color w:val="000000" w:themeColor="text1"/>
          <w:sz w:val="24"/>
          <w:szCs w:val="24"/>
        </w:rPr>
        <w:t xml:space="preserve"> § 6, § 36 lõiget 1 ning § 37 lõikeid 1 ja 2 täiendatakse pärast</w:t>
      </w:r>
      <w:r w:rsidR="008568F0" w:rsidRPr="00171EF2">
        <w:rPr>
          <w:rFonts w:ascii="Times New Roman" w:hAnsi="Times New Roman" w:cs="Times New Roman"/>
          <w:bCs/>
          <w:color w:val="000000" w:themeColor="text1"/>
          <w:sz w:val="24"/>
          <w:szCs w:val="24"/>
        </w:rPr>
        <w:t xml:space="preserve"> </w:t>
      </w:r>
      <w:r w:rsidR="00691994" w:rsidRPr="00171EF2">
        <w:rPr>
          <w:rFonts w:ascii="Times New Roman" w:hAnsi="Times New Roman" w:cs="Times New Roman"/>
          <w:bCs/>
          <w:color w:val="000000" w:themeColor="text1"/>
          <w:sz w:val="24"/>
          <w:szCs w:val="24"/>
        </w:rPr>
        <w:t>sõnu</w:t>
      </w:r>
      <w:r w:rsidR="008568F0" w:rsidRPr="00171EF2">
        <w:rPr>
          <w:rFonts w:ascii="Times New Roman" w:hAnsi="Times New Roman" w:cs="Times New Roman"/>
          <w:bCs/>
          <w:color w:val="000000" w:themeColor="text1"/>
          <w:sz w:val="24"/>
          <w:szCs w:val="24"/>
        </w:rPr>
        <w:t xml:space="preserve"> „valdkonna eest vastutav</w:t>
      </w:r>
      <w:del w:id="58" w:author="Katariina Kärsten" w:date="2024-03-19T18:18:00Z">
        <w:r w:rsidR="008568F0" w:rsidRPr="00171EF2" w:rsidDel="00864133">
          <w:rPr>
            <w:rFonts w:ascii="Times New Roman" w:hAnsi="Times New Roman" w:cs="Times New Roman"/>
            <w:bCs/>
            <w:color w:val="000000" w:themeColor="text1"/>
            <w:sz w:val="24"/>
            <w:szCs w:val="24"/>
          </w:rPr>
          <w:delText>a</w:delText>
        </w:r>
      </w:del>
      <w:r w:rsidR="008568F0" w:rsidRPr="00171EF2">
        <w:rPr>
          <w:rFonts w:ascii="Times New Roman" w:hAnsi="Times New Roman" w:cs="Times New Roman"/>
          <w:bCs/>
          <w:color w:val="000000" w:themeColor="text1"/>
          <w:sz w:val="24"/>
          <w:szCs w:val="24"/>
        </w:rPr>
        <w:t xml:space="preserve"> minist</w:t>
      </w:r>
      <w:ins w:id="59" w:author="Katariina Kärsten" w:date="2024-03-19T18:18:00Z">
        <w:r w:rsidR="00864133">
          <w:rPr>
            <w:rFonts w:ascii="Times New Roman" w:hAnsi="Times New Roman" w:cs="Times New Roman"/>
            <w:bCs/>
            <w:color w:val="000000" w:themeColor="text1"/>
            <w:sz w:val="24"/>
            <w:szCs w:val="24"/>
          </w:rPr>
          <w:t>e</w:t>
        </w:r>
      </w:ins>
      <w:r w:rsidR="008568F0" w:rsidRPr="00171EF2">
        <w:rPr>
          <w:rFonts w:ascii="Times New Roman" w:hAnsi="Times New Roman" w:cs="Times New Roman"/>
          <w:bCs/>
          <w:color w:val="000000" w:themeColor="text1"/>
          <w:sz w:val="24"/>
          <w:szCs w:val="24"/>
        </w:rPr>
        <w:t>r</w:t>
      </w:r>
      <w:del w:id="60" w:author="Katariina Kärsten" w:date="2024-03-19T18:18:00Z">
        <w:r w:rsidR="008568F0" w:rsidRPr="00171EF2" w:rsidDel="00864133">
          <w:rPr>
            <w:rFonts w:ascii="Times New Roman" w:hAnsi="Times New Roman" w:cs="Times New Roman"/>
            <w:bCs/>
            <w:color w:val="000000" w:themeColor="text1"/>
            <w:sz w:val="24"/>
            <w:szCs w:val="24"/>
          </w:rPr>
          <w:delText>i</w:delText>
        </w:r>
      </w:del>
      <w:r w:rsidR="008568F0" w:rsidRPr="00171EF2">
        <w:rPr>
          <w:rFonts w:ascii="Times New Roman" w:hAnsi="Times New Roman" w:cs="Times New Roman"/>
          <w:bCs/>
          <w:color w:val="000000" w:themeColor="text1"/>
          <w:sz w:val="24"/>
          <w:szCs w:val="24"/>
        </w:rPr>
        <w:t xml:space="preserve">“ </w:t>
      </w:r>
      <w:r w:rsidR="00691994" w:rsidRPr="00171EF2">
        <w:rPr>
          <w:rFonts w:ascii="Times New Roman" w:hAnsi="Times New Roman" w:cs="Times New Roman"/>
          <w:bCs/>
          <w:color w:val="000000" w:themeColor="text1"/>
          <w:sz w:val="24"/>
          <w:szCs w:val="24"/>
        </w:rPr>
        <w:t>sõnade</w:t>
      </w:r>
      <w:r w:rsidR="008568F0" w:rsidRPr="00171EF2">
        <w:rPr>
          <w:rFonts w:ascii="Times New Roman" w:hAnsi="Times New Roman" w:cs="Times New Roman"/>
          <w:bCs/>
          <w:color w:val="000000" w:themeColor="text1"/>
          <w:sz w:val="24"/>
          <w:szCs w:val="24"/>
        </w:rPr>
        <w:t>ga „või tema volitatud isik</w:t>
      </w:r>
      <w:del w:id="61" w:author="Katariina Kärsten" w:date="2024-03-19T18:18:00Z">
        <w:r w:rsidR="008568F0" w:rsidRPr="00171EF2" w:rsidDel="00864133">
          <w:rPr>
            <w:rFonts w:ascii="Times New Roman" w:hAnsi="Times New Roman" w:cs="Times New Roman"/>
            <w:bCs/>
            <w:color w:val="000000" w:themeColor="text1"/>
            <w:sz w:val="24"/>
            <w:szCs w:val="24"/>
          </w:rPr>
          <w:delText>u</w:delText>
        </w:r>
      </w:del>
      <w:r w:rsidRPr="00171EF2">
        <w:rPr>
          <w:rFonts w:ascii="Times New Roman" w:hAnsi="Times New Roman" w:cs="Times New Roman"/>
          <w:bCs/>
          <w:color w:val="000000" w:themeColor="text1"/>
          <w:sz w:val="24"/>
          <w:szCs w:val="24"/>
        </w:rPr>
        <w:t>“</w:t>
      </w:r>
      <w:r w:rsidR="00352BE9" w:rsidRPr="00171EF2">
        <w:rPr>
          <w:rFonts w:ascii="Times New Roman" w:hAnsi="Times New Roman" w:cs="Times New Roman"/>
          <w:bCs/>
          <w:color w:val="000000" w:themeColor="text1"/>
          <w:sz w:val="24"/>
          <w:szCs w:val="24"/>
        </w:rPr>
        <w:t xml:space="preserve"> </w:t>
      </w:r>
      <w:commentRangeStart w:id="62"/>
      <w:r w:rsidR="00352BE9" w:rsidRPr="00171EF2">
        <w:rPr>
          <w:rFonts w:ascii="Times New Roman" w:hAnsi="Times New Roman" w:cs="Times New Roman"/>
          <w:bCs/>
          <w:color w:val="000000" w:themeColor="text1"/>
          <w:sz w:val="24"/>
          <w:szCs w:val="24"/>
        </w:rPr>
        <w:t>vastavas käändes</w:t>
      </w:r>
      <w:commentRangeEnd w:id="62"/>
      <w:r w:rsidR="00864133">
        <w:rPr>
          <w:rStyle w:val="Kommentaariviide"/>
        </w:rPr>
        <w:commentReference w:id="62"/>
      </w:r>
      <w:r w:rsidRPr="00171EF2">
        <w:rPr>
          <w:rFonts w:ascii="Times New Roman" w:hAnsi="Times New Roman" w:cs="Times New Roman"/>
          <w:bCs/>
          <w:color w:val="000000" w:themeColor="text1"/>
          <w:sz w:val="24"/>
          <w:szCs w:val="24"/>
        </w:rPr>
        <w:t>;</w:t>
      </w:r>
    </w:p>
    <w:bookmarkEnd w:id="56"/>
    <w:p w14:paraId="4BBFDB87" w14:textId="77777777" w:rsidR="008946BD" w:rsidRPr="00171EF2" w:rsidRDefault="008946BD" w:rsidP="00860C81">
      <w:pPr>
        <w:jc w:val="both"/>
        <w:rPr>
          <w:rFonts w:ascii="Times New Roman" w:hAnsi="Times New Roman" w:cs="Times New Roman"/>
          <w:bCs/>
          <w:color w:val="000000" w:themeColor="text1"/>
          <w:sz w:val="24"/>
          <w:szCs w:val="24"/>
        </w:rPr>
      </w:pPr>
    </w:p>
    <w:p w14:paraId="61E76D7F" w14:textId="5D2E6F12" w:rsidR="008946BD" w:rsidRPr="00996790" w:rsidRDefault="008946BD"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4</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paragrahvi 42 lõiget 3 </w:t>
      </w:r>
      <w:r w:rsidR="00AF475B" w:rsidRPr="00996790">
        <w:rPr>
          <w:rFonts w:ascii="Times New Roman" w:hAnsi="Times New Roman" w:cs="Times New Roman"/>
          <w:bCs/>
          <w:sz w:val="24"/>
          <w:szCs w:val="24"/>
        </w:rPr>
        <w:t xml:space="preserve">täiendatakse </w:t>
      </w:r>
      <w:r w:rsidR="00201244">
        <w:rPr>
          <w:rFonts w:ascii="Times New Roman" w:hAnsi="Times New Roman" w:cs="Times New Roman"/>
          <w:bCs/>
          <w:sz w:val="24"/>
          <w:szCs w:val="24"/>
        </w:rPr>
        <w:t>kolmanda lausega järgmises sõnastuses:</w:t>
      </w:r>
    </w:p>
    <w:p w14:paraId="5E96C8B4" w14:textId="6CEC9E9B" w:rsidR="008946BD" w:rsidRPr="00996790" w:rsidRDefault="008946BD" w:rsidP="00860C81">
      <w:pPr>
        <w:jc w:val="both"/>
        <w:rPr>
          <w:rFonts w:ascii="Times New Roman" w:hAnsi="Times New Roman" w:cs="Times New Roman"/>
          <w:bCs/>
          <w:color w:val="0D0D0D" w:themeColor="text1" w:themeTint="F2"/>
          <w:sz w:val="24"/>
          <w:szCs w:val="24"/>
        </w:rPr>
      </w:pPr>
      <w:r w:rsidRPr="00996790">
        <w:rPr>
          <w:rFonts w:ascii="Times New Roman" w:hAnsi="Times New Roman" w:cs="Times New Roman"/>
          <w:bCs/>
          <w:color w:val="0D0D0D" w:themeColor="text1" w:themeTint="F2"/>
          <w:sz w:val="24"/>
          <w:szCs w:val="24"/>
        </w:rPr>
        <w:t>„</w:t>
      </w:r>
      <w:r w:rsidR="008479EE" w:rsidRPr="00996790">
        <w:rPr>
          <w:rFonts w:ascii="Times New Roman" w:hAnsi="Times New Roman" w:cs="Times New Roman"/>
          <w:bCs/>
          <w:color w:val="0D0D0D" w:themeColor="text1" w:themeTint="F2"/>
          <w:sz w:val="24"/>
          <w:szCs w:val="24"/>
        </w:rPr>
        <w:t xml:space="preserve">Finantsvandeaudiitori ja </w:t>
      </w:r>
      <w:proofErr w:type="spellStart"/>
      <w:r w:rsidR="008479EE" w:rsidRPr="00996790">
        <w:rPr>
          <w:rFonts w:ascii="Times New Roman" w:hAnsi="Times New Roman" w:cs="Times New Roman"/>
          <w:bCs/>
          <w:color w:val="0D0D0D" w:themeColor="text1" w:themeTint="F2"/>
          <w:sz w:val="24"/>
          <w:szCs w:val="24"/>
        </w:rPr>
        <w:t>kestlikkusvandeaudiitori</w:t>
      </w:r>
      <w:proofErr w:type="spellEnd"/>
      <w:r w:rsidR="008479EE" w:rsidRPr="00996790">
        <w:rPr>
          <w:rFonts w:ascii="Times New Roman" w:hAnsi="Times New Roman" w:cs="Times New Roman"/>
          <w:bCs/>
          <w:color w:val="0D0D0D" w:themeColor="text1" w:themeTint="F2"/>
          <w:sz w:val="24"/>
          <w:szCs w:val="24"/>
        </w:rPr>
        <w:t xml:space="preserve"> kutse samaaegsel omamisel on vandeaudiitor kohustatud lisaks käesoleva lõike esimeses lauses sätestatud täiendusõppele osalema Audiitorkogu tunnustatud või tema korraldatavas täiendusõppes valdkondades, mis on sätestatud käesoleva seaduse §-s 22, vähemalt 40 akadeemilise tunni ulatuses kolmeaastase arvestusperioodi jooksul.</w:t>
      </w:r>
      <w:r w:rsidRPr="00996790">
        <w:rPr>
          <w:rFonts w:ascii="Times New Roman" w:hAnsi="Times New Roman" w:cs="Times New Roman"/>
          <w:bCs/>
          <w:color w:val="0D0D0D" w:themeColor="text1" w:themeTint="F2"/>
          <w:sz w:val="24"/>
          <w:szCs w:val="24"/>
        </w:rPr>
        <w:t>“;</w:t>
      </w:r>
    </w:p>
    <w:p w14:paraId="18A908D2" w14:textId="77777777" w:rsidR="008946BD" w:rsidRPr="00996790" w:rsidRDefault="008946BD" w:rsidP="00860C81">
      <w:pPr>
        <w:jc w:val="both"/>
        <w:rPr>
          <w:rFonts w:ascii="Times New Roman" w:hAnsi="Times New Roman" w:cs="Times New Roman"/>
          <w:bCs/>
          <w:sz w:val="24"/>
          <w:szCs w:val="24"/>
        </w:rPr>
      </w:pPr>
    </w:p>
    <w:p w14:paraId="63C0EFAB" w14:textId="7B436B2F" w:rsidR="00C343F7" w:rsidRPr="00996790" w:rsidRDefault="00DC2239"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5</w:t>
      </w:r>
      <w:r w:rsidR="00C343F7" w:rsidRPr="00996790">
        <w:rPr>
          <w:rFonts w:ascii="Times New Roman" w:hAnsi="Times New Roman" w:cs="Times New Roman"/>
          <w:b/>
          <w:sz w:val="24"/>
          <w:szCs w:val="24"/>
        </w:rPr>
        <w:t>)</w:t>
      </w:r>
      <w:r w:rsidR="00C343F7" w:rsidRPr="00996790">
        <w:rPr>
          <w:rFonts w:ascii="Times New Roman" w:hAnsi="Times New Roman" w:cs="Times New Roman"/>
          <w:bCs/>
          <w:sz w:val="24"/>
          <w:szCs w:val="24"/>
        </w:rPr>
        <w:t xml:space="preserve"> paragrahvi 46 lõike 1 punkti</w:t>
      </w:r>
      <w:r w:rsidR="00536392" w:rsidRPr="00996790">
        <w:rPr>
          <w:rFonts w:ascii="Times New Roman" w:hAnsi="Times New Roman" w:cs="Times New Roman"/>
          <w:bCs/>
          <w:sz w:val="24"/>
          <w:szCs w:val="24"/>
        </w:rPr>
        <w:t>s</w:t>
      </w:r>
      <w:r w:rsidR="00201244">
        <w:rPr>
          <w:rFonts w:ascii="Times New Roman" w:hAnsi="Times New Roman" w:cs="Times New Roman"/>
          <w:bCs/>
          <w:sz w:val="24"/>
          <w:szCs w:val="24"/>
        </w:rPr>
        <w:t>t</w:t>
      </w:r>
      <w:r w:rsidR="00C343F7" w:rsidRPr="00996790">
        <w:rPr>
          <w:rFonts w:ascii="Times New Roman" w:hAnsi="Times New Roman" w:cs="Times New Roman"/>
          <w:bCs/>
          <w:sz w:val="24"/>
          <w:szCs w:val="24"/>
        </w:rPr>
        <w:t xml:space="preserve"> 1 </w:t>
      </w:r>
      <w:r w:rsidR="00536392" w:rsidRPr="00996790">
        <w:rPr>
          <w:rFonts w:ascii="Times New Roman" w:hAnsi="Times New Roman" w:cs="Times New Roman"/>
          <w:bCs/>
          <w:sz w:val="24"/>
          <w:szCs w:val="24"/>
        </w:rPr>
        <w:t xml:space="preserve">jäetakse välja </w:t>
      </w:r>
      <w:r w:rsidR="00201244">
        <w:rPr>
          <w:rFonts w:ascii="Times New Roman" w:hAnsi="Times New Roman" w:cs="Times New Roman"/>
          <w:bCs/>
          <w:sz w:val="24"/>
          <w:szCs w:val="24"/>
        </w:rPr>
        <w:t>sõnad</w:t>
      </w:r>
      <w:r w:rsidR="00536392" w:rsidRPr="00996790">
        <w:rPr>
          <w:rFonts w:ascii="Times New Roman" w:hAnsi="Times New Roman" w:cs="Times New Roman"/>
          <w:bCs/>
          <w:sz w:val="24"/>
          <w:szCs w:val="24"/>
        </w:rPr>
        <w:t xml:space="preserve"> „üle võetud ja“;</w:t>
      </w:r>
    </w:p>
    <w:p w14:paraId="7333B000" w14:textId="77777777" w:rsidR="00C90E7F" w:rsidRPr="00996790" w:rsidRDefault="00C90E7F" w:rsidP="00860C81">
      <w:pPr>
        <w:jc w:val="both"/>
        <w:rPr>
          <w:rFonts w:ascii="Times New Roman" w:hAnsi="Times New Roman" w:cs="Times New Roman"/>
          <w:bCs/>
          <w:sz w:val="24"/>
          <w:szCs w:val="24"/>
        </w:rPr>
      </w:pPr>
    </w:p>
    <w:p w14:paraId="6B2A4E97" w14:textId="6473F716" w:rsidR="00A0420F" w:rsidRPr="00996790" w:rsidRDefault="00DC2239"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6</w:t>
      </w:r>
      <w:r w:rsidR="00C90E7F" w:rsidRPr="00996790">
        <w:rPr>
          <w:rFonts w:ascii="Times New Roman" w:hAnsi="Times New Roman" w:cs="Times New Roman"/>
          <w:b/>
          <w:sz w:val="24"/>
          <w:szCs w:val="24"/>
        </w:rPr>
        <w:t>)</w:t>
      </w:r>
      <w:r w:rsidR="00A0420F" w:rsidRPr="00996790">
        <w:rPr>
          <w:rFonts w:ascii="Times New Roman" w:hAnsi="Times New Roman" w:cs="Times New Roman"/>
          <w:b/>
          <w:sz w:val="24"/>
          <w:szCs w:val="24"/>
        </w:rPr>
        <w:t xml:space="preserve"> </w:t>
      </w:r>
      <w:r w:rsidR="00A0420F" w:rsidRPr="00996790">
        <w:rPr>
          <w:rFonts w:ascii="Times New Roman" w:hAnsi="Times New Roman" w:cs="Times New Roman"/>
          <w:bCs/>
          <w:sz w:val="24"/>
          <w:szCs w:val="24"/>
        </w:rPr>
        <w:t xml:space="preserve">paragrahvi </w:t>
      </w:r>
      <w:bookmarkStart w:id="63" w:name="_Hlk153789690"/>
      <w:r w:rsidR="00A0420F" w:rsidRPr="00996790">
        <w:rPr>
          <w:rFonts w:ascii="Times New Roman" w:hAnsi="Times New Roman" w:cs="Times New Roman"/>
          <w:bCs/>
          <w:sz w:val="24"/>
          <w:szCs w:val="24"/>
        </w:rPr>
        <w:t>46 lõiget 3 täiendatakse punktiga 3</w:t>
      </w:r>
      <w:r w:rsidR="00A0420F" w:rsidRPr="00996790">
        <w:rPr>
          <w:rFonts w:ascii="Times New Roman" w:hAnsi="Times New Roman" w:cs="Times New Roman"/>
          <w:bCs/>
          <w:sz w:val="24"/>
          <w:szCs w:val="24"/>
          <w:vertAlign w:val="superscript"/>
        </w:rPr>
        <w:t>1</w:t>
      </w:r>
      <w:r w:rsidR="00A0420F" w:rsidRPr="00996790">
        <w:rPr>
          <w:rFonts w:ascii="Times New Roman" w:hAnsi="Times New Roman" w:cs="Times New Roman"/>
          <w:bCs/>
          <w:sz w:val="24"/>
          <w:szCs w:val="24"/>
        </w:rPr>
        <w:t xml:space="preserve"> </w:t>
      </w:r>
      <w:bookmarkEnd w:id="63"/>
      <w:r w:rsidR="00A0420F" w:rsidRPr="00996790">
        <w:rPr>
          <w:rFonts w:ascii="Times New Roman" w:hAnsi="Times New Roman" w:cs="Times New Roman"/>
          <w:bCs/>
          <w:sz w:val="24"/>
          <w:szCs w:val="24"/>
        </w:rPr>
        <w:t>järgmises sõnastuses:</w:t>
      </w:r>
    </w:p>
    <w:p w14:paraId="0A4C442F" w14:textId="0466D370" w:rsidR="00A0420F" w:rsidRPr="00996790" w:rsidRDefault="00A0420F"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xml:space="preserve">) </w:t>
      </w:r>
      <w:bookmarkStart w:id="64" w:name="_Hlk149059556"/>
      <w:r w:rsidR="00C26B21">
        <w:rPr>
          <w:rFonts w:ascii="Times New Roman" w:hAnsi="Times New Roman" w:cs="Times New Roman"/>
          <w:bCs/>
          <w:sz w:val="24"/>
          <w:szCs w:val="24"/>
        </w:rPr>
        <w:t>r</w:t>
      </w:r>
      <w:r w:rsidR="00E93500" w:rsidRPr="00E93500">
        <w:rPr>
          <w:rFonts w:ascii="Times New Roman" w:hAnsi="Times New Roman" w:cs="Times New Roman"/>
          <w:bCs/>
          <w:sz w:val="24"/>
          <w:szCs w:val="24"/>
        </w:rPr>
        <w:t xml:space="preserve">ahvusvaheline </w:t>
      </w:r>
      <w:proofErr w:type="spellStart"/>
      <w:r w:rsidR="00E93500" w:rsidRPr="00E93500">
        <w:rPr>
          <w:rFonts w:ascii="Times New Roman" w:hAnsi="Times New Roman" w:cs="Times New Roman"/>
          <w:bCs/>
          <w:sz w:val="24"/>
          <w:szCs w:val="24"/>
        </w:rPr>
        <w:t>kestlikkuskindluse</w:t>
      </w:r>
      <w:proofErr w:type="spellEnd"/>
      <w:r w:rsidR="00E93500" w:rsidRPr="00E93500">
        <w:rPr>
          <w:rFonts w:ascii="Times New Roman" w:hAnsi="Times New Roman" w:cs="Times New Roman"/>
          <w:bCs/>
          <w:sz w:val="24"/>
          <w:szCs w:val="24"/>
        </w:rPr>
        <w:t xml:space="preserve"> standard</w:t>
      </w:r>
      <w:bookmarkEnd w:id="64"/>
      <w:r w:rsidR="00E93500">
        <w:rPr>
          <w:rFonts w:ascii="Times New Roman" w:hAnsi="Times New Roman" w:cs="Times New Roman"/>
          <w:bCs/>
          <w:sz w:val="24"/>
          <w:szCs w:val="24"/>
        </w:rPr>
        <w:t>;“;</w:t>
      </w:r>
    </w:p>
    <w:p w14:paraId="56BF89FF" w14:textId="77777777" w:rsidR="004430C7" w:rsidRPr="00996790" w:rsidRDefault="004430C7" w:rsidP="00860C81">
      <w:pPr>
        <w:jc w:val="both"/>
        <w:rPr>
          <w:rFonts w:ascii="Times New Roman" w:hAnsi="Times New Roman" w:cs="Times New Roman"/>
          <w:bCs/>
          <w:sz w:val="24"/>
          <w:szCs w:val="24"/>
        </w:rPr>
      </w:pPr>
    </w:p>
    <w:p w14:paraId="4F0ED56A" w14:textId="4FDB0180" w:rsidR="004430C7"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7</w:t>
      </w:r>
      <w:r w:rsidR="004430C7" w:rsidRPr="00996790">
        <w:rPr>
          <w:rFonts w:ascii="Times New Roman" w:hAnsi="Times New Roman" w:cs="Times New Roman"/>
          <w:b/>
          <w:sz w:val="24"/>
          <w:szCs w:val="24"/>
        </w:rPr>
        <w:t>)</w:t>
      </w:r>
      <w:r w:rsidR="004430C7" w:rsidRPr="00996790">
        <w:rPr>
          <w:rFonts w:ascii="Times New Roman" w:hAnsi="Times New Roman" w:cs="Times New Roman"/>
          <w:bCs/>
          <w:sz w:val="24"/>
          <w:szCs w:val="24"/>
        </w:rPr>
        <w:t xml:space="preserve"> paragrahvi 46 lõike 3 punkt 5 muudetakse ja sõnastatakse järgmiselt:</w:t>
      </w:r>
    </w:p>
    <w:p w14:paraId="4104F453" w14:textId="3707B9C7" w:rsidR="009A78D7" w:rsidRPr="00996790" w:rsidRDefault="004430C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„5) rahvusvahelised kvaliteedikontrolli standardid;“;</w:t>
      </w:r>
    </w:p>
    <w:p w14:paraId="2F1489FE" w14:textId="77777777" w:rsidR="008C0A15" w:rsidRPr="00996790" w:rsidRDefault="008C0A15" w:rsidP="00860C81">
      <w:pPr>
        <w:jc w:val="both"/>
        <w:rPr>
          <w:rFonts w:ascii="Times New Roman" w:hAnsi="Times New Roman" w:cs="Times New Roman"/>
          <w:b/>
          <w:i/>
          <w:iCs/>
          <w:sz w:val="24"/>
          <w:szCs w:val="24"/>
        </w:rPr>
      </w:pPr>
    </w:p>
    <w:p w14:paraId="0FD44DF8" w14:textId="1FD564AB" w:rsidR="007B287B" w:rsidRPr="00996790" w:rsidRDefault="002C1FCD"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8</w:t>
      </w:r>
      <w:r w:rsidR="008C0A15" w:rsidRPr="00996790">
        <w:rPr>
          <w:rFonts w:ascii="Times New Roman" w:hAnsi="Times New Roman" w:cs="Times New Roman"/>
          <w:b/>
          <w:sz w:val="24"/>
          <w:szCs w:val="24"/>
        </w:rPr>
        <w:t xml:space="preserve">) </w:t>
      </w:r>
      <w:r w:rsidR="007B287B" w:rsidRPr="00996790">
        <w:rPr>
          <w:rFonts w:ascii="Times New Roman" w:hAnsi="Times New Roman" w:cs="Times New Roman"/>
          <w:bCs/>
          <w:sz w:val="24"/>
          <w:szCs w:val="24"/>
        </w:rPr>
        <w:t>paragrahvi 48 lõiget 3 täiendatakse punktiga 6</w:t>
      </w:r>
      <w:r w:rsidR="007B287B" w:rsidRPr="00996790">
        <w:rPr>
          <w:rFonts w:ascii="Times New Roman" w:hAnsi="Times New Roman" w:cs="Times New Roman"/>
          <w:bCs/>
          <w:sz w:val="24"/>
          <w:szCs w:val="24"/>
          <w:vertAlign w:val="superscript"/>
        </w:rPr>
        <w:t>1</w:t>
      </w:r>
      <w:r w:rsidR="007B287B" w:rsidRPr="00996790">
        <w:rPr>
          <w:rFonts w:ascii="Times New Roman" w:hAnsi="Times New Roman" w:cs="Times New Roman"/>
          <w:bCs/>
          <w:sz w:val="24"/>
          <w:szCs w:val="24"/>
        </w:rPr>
        <w:t xml:space="preserve"> järgmises sõnastuses:</w:t>
      </w:r>
    </w:p>
    <w:p w14:paraId="166464AA" w14:textId="515148F1" w:rsidR="007B287B" w:rsidRPr="00996790" w:rsidRDefault="007B287B"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„6</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kliendi sama majandusaasta aruande koosseisu kuuluva eraldiseisva aruande audiitorkontrolli läbi</w:t>
      </w:r>
      <w:r w:rsidR="008A1CB2">
        <w:rPr>
          <w:rFonts w:ascii="Times New Roman" w:hAnsi="Times New Roman" w:cs="Times New Roman"/>
          <w:bCs/>
          <w:sz w:val="24"/>
          <w:szCs w:val="24"/>
        </w:rPr>
        <w:t xml:space="preserve"> </w:t>
      </w:r>
      <w:r w:rsidRPr="00996790">
        <w:rPr>
          <w:rFonts w:ascii="Times New Roman" w:hAnsi="Times New Roman" w:cs="Times New Roman"/>
          <w:bCs/>
          <w:sz w:val="24"/>
          <w:szCs w:val="24"/>
        </w:rPr>
        <w:t>viivale vandeaudiitorile;“;</w:t>
      </w:r>
    </w:p>
    <w:p w14:paraId="772B292E" w14:textId="77777777" w:rsidR="007B287B" w:rsidRPr="00996790" w:rsidRDefault="007B287B" w:rsidP="00860C81">
      <w:pPr>
        <w:jc w:val="both"/>
        <w:rPr>
          <w:rFonts w:ascii="Times New Roman" w:hAnsi="Times New Roman" w:cs="Times New Roman"/>
          <w:b/>
          <w:sz w:val="24"/>
          <w:szCs w:val="24"/>
        </w:rPr>
      </w:pPr>
    </w:p>
    <w:p w14:paraId="3A1427AD" w14:textId="5883AD71" w:rsidR="008133B0" w:rsidRPr="00996790" w:rsidRDefault="00A2036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006A5E86">
        <w:rPr>
          <w:rFonts w:ascii="Times New Roman" w:hAnsi="Times New Roman" w:cs="Times New Roman"/>
          <w:b/>
          <w:sz w:val="24"/>
          <w:szCs w:val="24"/>
        </w:rPr>
        <w:t>9</w:t>
      </w:r>
      <w:r w:rsidR="007B287B" w:rsidRPr="00996790">
        <w:rPr>
          <w:rFonts w:ascii="Times New Roman" w:hAnsi="Times New Roman" w:cs="Times New Roman"/>
          <w:b/>
          <w:sz w:val="24"/>
          <w:szCs w:val="24"/>
        </w:rPr>
        <w:t>)</w:t>
      </w:r>
      <w:r w:rsidR="005B28A2">
        <w:rPr>
          <w:rFonts w:ascii="Times New Roman" w:hAnsi="Times New Roman" w:cs="Times New Roman"/>
          <w:b/>
          <w:sz w:val="24"/>
          <w:szCs w:val="24"/>
        </w:rPr>
        <w:t xml:space="preserve"> </w:t>
      </w:r>
      <w:r w:rsidR="005B28A2" w:rsidRPr="00984395">
        <w:rPr>
          <w:rFonts w:ascii="Times New Roman" w:hAnsi="Times New Roman" w:cs="Times New Roman"/>
          <w:bCs/>
          <w:sz w:val="24"/>
          <w:szCs w:val="24"/>
        </w:rPr>
        <w:t>seadust</w:t>
      </w:r>
      <w:r w:rsidR="007B287B" w:rsidRPr="00984395">
        <w:rPr>
          <w:rFonts w:ascii="Times New Roman" w:hAnsi="Times New Roman" w:cs="Times New Roman"/>
          <w:bCs/>
          <w:sz w:val="24"/>
          <w:szCs w:val="24"/>
        </w:rPr>
        <w:t xml:space="preserve"> </w:t>
      </w:r>
      <w:r w:rsidR="008133B0" w:rsidRPr="005B28A2">
        <w:rPr>
          <w:rFonts w:ascii="Times New Roman" w:hAnsi="Times New Roman" w:cs="Times New Roman"/>
          <w:bCs/>
          <w:sz w:val="24"/>
          <w:szCs w:val="24"/>
        </w:rPr>
        <w:t>täiendatakse</w:t>
      </w:r>
      <w:r w:rsidR="008133B0" w:rsidRPr="00996790">
        <w:rPr>
          <w:rFonts w:ascii="Times New Roman" w:hAnsi="Times New Roman" w:cs="Times New Roman"/>
          <w:bCs/>
          <w:sz w:val="24"/>
          <w:szCs w:val="24"/>
        </w:rPr>
        <w:t xml:space="preserve"> </w:t>
      </w:r>
      <w:r w:rsidR="005B28A2">
        <w:rPr>
          <w:rFonts w:ascii="Times New Roman" w:hAnsi="Times New Roman" w:cs="Times New Roman"/>
          <w:bCs/>
          <w:sz w:val="24"/>
          <w:szCs w:val="24"/>
        </w:rPr>
        <w:t>§-</w:t>
      </w:r>
      <w:r w:rsidR="008133B0" w:rsidRPr="00996790">
        <w:rPr>
          <w:rFonts w:ascii="Times New Roman" w:hAnsi="Times New Roman" w:cs="Times New Roman"/>
          <w:bCs/>
          <w:sz w:val="24"/>
          <w:szCs w:val="24"/>
        </w:rPr>
        <w:t>ga 51</w:t>
      </w:r>
      <w:r w:rsidR="008133B0" w:rsidRPr="00996790">
        <w:rPr>
          <w:rFonts w:ascii="Times New Roman" w:hAnsi="Times New Roman" w:cs="Times New Roman"/>
          <w:bCs/>
          <w:sz w:val="24"/>
          <w:szCs w:val="24"/>
          <w:vertAlign w:val="superscript"/>
        </w:rPr>
        <w:t xml:space="preserve">1 </w:t>
      </w:r>
      <w:r w:rsidR="008133B0" w:rsidRPr="00996790">
        <w:rPr>
          <w:rFonts w:ascii="Times New Roman" w:hAnsi="Times New Roman" w:cs="Times New Roman"/>
          <w:bCs/>
          <w:sz w:val="24"/>
          <w:szCs w:val="24"/>
        </w:rPr>
        <w:t>järgmises sõnastuses:</w:t>
      </w:r>
    </w:p>
    <w:p w14:paraId="2686A2AC" w14:textId="1B97F244" w:rsidR="008133B0" w:rsidRPr="00996790" w:rsidRDefault="008133B0"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Pr="00996790">
        <w:rPr>
          <w:rFonts w:ascii="Times New Roman" w:hAnsi="Times New Roman" w:cs="Times New Roman"/>
          <w:b/>
          <w:sz w:val="24"/>
          <w:szCs w:val="24"/>
        </w:rPr>
        <w:t>§</w:t>
      </w:r>
      <w:r w:rsidRPr="00996790">
        <w:rPr>
          <w:rFonts w:ascii="Times New Roman" w:hAnsi="Times New Roman" w:cs="Times New Roman"/>
          <w:bCs/>
          <w:sz w:val="24"/>
          <w:szCs w:val="24"/>
        </w:rPr>
        <w:t xml:space="preserve"> </w:t>
      </w:r>
      <w:r w:rsidRPr="00996790">
        <w:rPr>
          <w:rFonts w:ascii="Times New Roman" w:hAnsi="Times New Roman" w:cs="Times New Roman"/>
          <w:b/>
          <w:sz w:val="24"/>
          <w:szCs w:val="24"/>
        </w:rPr>
        <w:t>51</w:t>
      </w:r>
      <w:r w:rsidRPr="00996790">
        <w:rPr>
          <w:rFonts w:ascii="Times New Roman" w:hAnsi="Times New Roman" w:cs="Times New Roman"/>
          <w:b/>
          <w:sz w:val="24"/>
          <w:szCs w:val="24"/>
          <w:vertAlign w:val="superscript"/>
        </w:rPr>
        <w:t>1</w:t>
      </w:r>
      <w:r w:rsidRPr="00996790">
        <w:rPr>
          <w:rFonts w:ascii="Times New Roman" w:hAnsi="Times New Roman" w:cs="Times New Roman"/>
          <w:b/>
          <w:sz w:val="24"/>
          <w:szCs w:val="24"/>
        </w:rPr>
        <w:t xml:space="preserve">. </w:t>
      </w:r>
      <w:proofErr w:type="spellStart"/>
      <w:r w:rsidRPr="00996790">
        <w:rPr>
          <w:rFonts w:ascii="Times New Roman" w:hAnsi="Times New Roman" w:cs="Times New Roman"/>
          <w:b/>
          <w:sz w:val="24"/>
          <w:szCs w:val="24"/>
        </w:rPr>
        <w:t>Kestlikkusaruande</w:t>
      </w:r>
      <w:proofErr w:type="spellEnd"/>
      <w:r w:rsidRPr="00996790">
        <w:rPr>
          <w:rFonts w:ascii="Times New Roman" w:hAnsi="Times New Roman" w:cs="Times New Roman"/>
          <w:b/>
          <w:sz w:val="24"/>
          <w:szCs w:val="24"/>
        </w:rPr>
        <w:t xml:space="preserve"> audiitorkontroll</w:t>
      </w:r>
    </w:p>
    <w:p w14:paraId="3DAC7276" w14:textId="77777777" w:rsidR="008133B0" w:rsidRPr="00996790" w:rsidRDefault="008133B0" w:rsidP="00860C81">
      <w:pPr>
        <w:jc w:val="both"/>
        <w:rPr>
          <w:rFonts w:ascii="Times New Roman" w:hAnsi="Times New Roman" w:cs="Times New Roman"/>
          <w:bCs/>
          <w:sz w:val="24"/>
          <w:szCs w:val="24"/>
        </w:rPr>
      </w:pPr>
    </w:p>
    <w:p w14:paraId="24BB0576" w14:textId="73CED1B7" w:rsidR="003524CA" w:rsidRPr="00996790" w:rsidRDefault="003524C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 </w:t>
      </w:r>
      <w:bookmarkStart w:id="65" w:name="_Hlk149118894"/>
      <w:proofErr w:type="spellStart"/>
      <w:r w:rsidR="008133B0" w:rsidRPr="00996790">
        <w:rPr>
          <w:rFonts w:ascii="Times New Roman" w:hAnsi="Times New Roman" w:cs="Times New Roman"/>
          <w:bCs/>
          <w:sz w:val="24"/>
          <w:szCs w:val="24"/>
        </w:rPr>
        <w:t>Kestlikkusaruande</w:t>
      </w:r>
      <w:proofErr w:type="spellEnd"/>
      <w:r w:rsidR="008133B0" w:rsidRPr="00996790">
        <w:rPr>
          <w:rFonts w:ascii="Times New Roman" w:hAnsi="Times New Roman" w:cs="Times New Roman"/>
          <w:bCs/>
          <w:sz w:val="24"/>
          <w:szCs w:val="24"/>
        </w:rPr>
        <w:t xml:space="preserve"> audiitorkontroll on muu kindlustandev audiitorteenus, mida osutatakse kooskõlas käesoleva seaduse §</w:t>
      </w:r>
      <w:r w:rsidR="001F2876" w:rsidRPr="00996790">
        <w:rPr>
          <w:rFonts w:ascii="Times New Roman" w:hAnsi="Times New Roman" w:cs="Times New Roman"/>
          <w:bCs/>
          <w:sz w:val="24"/>
          <w:szCs w:val="24"/>
        </w:rPr>
        <w:t xml:space="preserve"> </w:t>
      </w:r>
      <w:r w:rsidR="008133B0" w:rsidRPr="00996790">
        <w:rPr>
          <w:rFonts w:ascii="Times New Roman" w:hAnsi="Times New Roman" w:cs="Times New Roman"/>
          <w:bCs/>
          <w:sz w:val="24"/>
          <w:szCs w:val="24"/>
        </w:rPr>
        <w:t xml:space="preserve">46 </w:t>
      </w:r>
      <w:r w:rsidR="00704A06">
        <w:rPr>
          <w:rFonts w:ascii="Times New Roman" w:hAnsi="Times New Roman" w:cs="Times New Roman"/>
          <w:bCs/>
          <w:sz w:val="24"/>
          <w:szCs w:val="24"/>
        </w:rPr>
        <w:t>lõike 3 punktis 3</w:t>
      </w:r>
      <w:r w:rsidR="00704A06">
        <w:rPr>
          <w:rFonts w:ascii="Times New Roman" w:hAnsi="Times New Roman" w:cs="Times New Roman"/>
          <w:bCs/>
          <w:sz w:val="24"/>
          <w:szCs w:val="24"/>
          <w:vertAlign w:val="superscript"/>
        </w:rPr>
        <w:t>1</w:t>
      </w:r>
      <w:r w:rsidR="00704A06">
        <w:rPr>
          <w:rFonts w:ascii="Times New Roman" w:hAnsi="Times New Roman" w:cs="Times New Roman"/>
          <w:bCs/>
          <w:sz w:val="24"/>
          <w:szCs w:val="24"/>
        </w:rPr>
        <w:t xml:space="preserve"> </w:t>
      </w:r>
      <w:r w:rsidRPr="00996790">
        <w:rPr>
          <w:rFonts w:ascii="Times New Roman" w:hAnsi="Times New Roman" w:cs="Times New Roman"/>
          <w:bCs/>
          <w:sz w:val="24"/>
          <w:szCs w:val="24"/>
        </w:rPr>
        <w:t>sätestatud</w:t>
      </w:r>
      <w:r w:rsidR="008133B0" w:rsidRPr="00996790">
        <w:rPr>
          <w:rFonts w:ascii="Times New Roman" w:hAnsi="Times New Roman" w:cs="Times New Roman"/>
          <w:bCs/>
          <w:sz w:val="24"/>
          <w:szCs w:val="24"/>
        </w:rPr>
        <w:t xml:space="preserve"> </w:t>
      </w:r>
      <w:r w:rsidR="00616549">
        <w:rPr>
          <w:rFonts w:ascii="Times New Roman" w:hAnsi="Times New Roman" w:cs="Times New Roman"/>
          <w:bCs/>
          <w:sz w:val="24"/>
          <w:szCs w:val="24"/>
        </w:rPr>
        <w:t xml:space="preserve">rahvusvahelise </w:t>
      </w:r>
      <w:proofErr w:type="spellStart"/>
      <w:r w:rsidR="00ED19B7">
        <w:rPr>
          <w:rFonts w:ascii="Times New Roman" w:hAnsi="Times New Roman" w:cs="Times New Roman"/>
          <w:bCs/>
          <w:sz w:val="24"/>
          <w:szCs w:val="24"/>
        </w:rPr>
        <w:t>kestlikkuskindluse</w:t>
      </w:r>
      <w:proofErr w:type="spellEnd"/>
      <w:r w:rsidR="00ED19B7">
        <w:rPr>
          <w:rFonts w:ascii="Times New Roman" w:hAnsi="Times New Roman" w:cs="Times New Roman"/>
          <w:bCs/>
          <w:sz w:val="24"/>
          <w:szCs w:val="24"/>
        </w:rPr>
        <w:t xml:space="preserve"> </w:t>
      </w:r>
      <w:r w:rsidR="008133B0" w:rsidRPr="00996790">
        <w:rPr>
          <w:rFonts w:ascii="Times New Roman" w:hAnsi="Times New Roman" w:cs="Times New Roman"/>
          <w:bCs/>
          <w:sz w:val="24"/>
          <w:szCs w:val="24"/>
        </w:rPr>
        <w:t>standardiga.</w:t>
      </w:r>
    </w:p>
    <w:p w14:paraId="3AA9FB4C" w14:textId="77777777" w:rsidR="003524CA" w:rsidRPr="00996790" w:rsidRDefault="003524CA" w:rsidP="00860C81">
      <w:pPr>
        <w:jc w:val="both"/>
        <w:rPr>
          <w:rFonts w:ascii="Times New Roman" w:hAnsi="Times New Roman" w:cs="Times New Roman"/>
          <w:bCs/>
          <w:sz w:val="24"/>
          <w:szCs w:val="24"/>
        </w:rPr>
      </w:pPr>
    </w:p>
    <w:p w14:paraId="14A0F3C0" w14:textId="198858FA" w:rsidR="00294C06" w:rsidRPr="00996790" w:rsidRDefault="003524C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w:t>
      </w:r>
      <w:proofErr w:type="spellStart"/>
      <w:r w:rsidR="00294C06" w:rsidRPr="00996790">
        <w:rPr>
          <w:rFonts w:ascii="Times New Roman" w:hAnsi="Times New Roman" w:cs="Times New Roman"/>
          <w:bCs/>
          <w:sz w:val="24"/>
          <w:szCs w:val="24"/>
        </w:rPr>
        <w:t>Kestlikkusaruande</w:t>
      </w:r>
      <w:proofErr w:type="spellEnd"/>
      <w:r w:rsidR="00294C06" w:rsidRPr="00996790">
        <w:rPr>
          <w:rFonts w:ascii="Times New Roman" w:hAnsi="Times New Roman" w:cs="Times New Roman"/>
          <w:bCs/>
          <w:sz w:val="24"/>
          <w:szCs w:val="24"/>
        </w:rPr>
        <w:t xml:space="preserve"> audiitorkontrolli objekt on kliendi vastutava organi poolt sobivate kriteeriumide alusel koostatud </w:t>
      </w:r>
      <w:proofErr w:type="spellStart"/>
      <w:r w:rsidR="00294C06" w:rsidRPr="00996790">
        <w:rPr>
          <w:rFonts w:ascii="Times New Roman" w:hAnsi="Times New Roman" w:cs="Times New Roman"/>
          <w:bCs/>
          <w:sz w:val="24"/>
          <w:szCs w:val="24"/>
        </w:rPr>
        <w:t>kestlikkusinformatsioon</w:t>
      </w:r>
      <w:proofErr w:type="spellEnd"/>
      <w:r w:rsidR="00294C06" w:rsidRPr="00996790">
        <w:rPr>
          <w:rFonts w:ascii="Times New Roman" w:hAnsi="Times New Roman" w:cs="Times New Roman"/>
          <w:bCs/>
          <w:sz w:val="24"/>
          <w:szCs w:val="24"/>
        </w:rPr>
        <w:t>.</w:t>
      </w:r>
      <w:r w:rsidR="00E95D2A">
        <w:rPr>
          <w:rFonts w:ascii="Times New Roman" w:hAnsi="Times New Roman" w:cs="Times New Roman"/>
          <w:bCs/>
          <w:sz w:val="24"/>
          <w:szCs w:val="24"/>
        </w:rPr>
        <w:t xml:space="preserve"> </w:t>
      </w:r>
      <w:proofErr w:type="spellStart"/>
      <w:r w:rsidR="00E95D2A">
        <w:rPr>
          <w:rFonts w:ascii="Times New Roman" w:hAnsi="Times New Roman" w:cs="Times New Roman"/>
          <w:bCs/>
          <w:sz w:val="24"/>
          <w:szCs w:val="24"/>
        </w:rPr>
        <w:t>Kestlikkusinformatsioon</w:t>
      </w:r>
      <w:proofErr w:type="spellEnd"/>
      <w:r w:rsidR="00860C81">
        <w:rPr>
          <w:rFonts w:ascii="Times New Roman" w:hAnsi="Times New Roman" w:cs="Times New Roman"/>
          <w:bCs/>
          <w:sz w:val="24"/>
          <w:szCs w:val="24"/>
        </w:rPr>
        <w:t xml:space="preserve"> on ühtsustatud, võrreldav ja veenvatel teaduslikel tõenditel põhinev raamatupidamiskohustuslase kogu väärtusahelat kirjeldav </w:t>
      </w:r>
      <w:r w:rsidR="00860C81" w:rsidRPr="00860C81">
        <w:rPr>
          <w:rFonts w:ascii="Times New Roman" w:hAnsi="Times New Roman" w:cs="Times New Roman"/>
          <w:bCs/>
          <w:sz w:val="24"/>
          <w:szCs w:val="24"/>
        </w:rPr>
        <w:t xml:space="preserve">kvalitatiivne ja kvantitatiivne </w:t>
      </w:r>
      <w:r w:rsidR="00860C81">
        <w:rPr>
          <w:rFonts w:ascii="Times New Roman" w:hAnsi="Times New Roman" w:cs="Times New Roman"/>
          <w:bCs/>
          <w:sz w:val="24"/>
          <w:szCs w:val="24"/>
        </w:rPr>
        <w:t xml:space="preserve">teave möödunud </w:t>
      </w:r>
      <w:r w:rsidR="00004F27">
        <w:rPr>
          <w:rFonts w:ascii="Times New Roman" w:hAnsi="Times New Roman" w:cs="Times New Roman"/>
          <w:bCs/>
          <w:sz w:val="24"/>
          <w:szCs w:val="24"/>
        </w:rPr>
        <w:t>ning</w:t>
      </w:r>
      <w:r w:rsidR="00860C81">
        <w:rPr>
          <w:rFonts w:ascii="Times New Roman" w:hAnsi="Times New Roman" w:cs="Times New Roman"/>
          <w:bCs/>
          <w:sz w:val="24"/>
          <w:szCs w:val="24"/>
        </w:rPr>
        <w:t xml:space="preserve"> tulevikus saabuva perioodi kohta.</w:t>
      </w:r>
      <w:r w:rsidR="00E95D2A">
        <w:rPr>
          <w:rFonts w:ascii="Times New Roman" w:hAnsi="Times New Roman" w:cs="Times New Roman"/>
          <w:bCs/>
          <w:sz w:val="24"/>
          <w:szCs w:val="24"/>
        </w:rPr>
        <w:t xml:space="preserve"> </w:t>
      </w:r>
    </w:p>
    <w:p w14:paraId="7DB3BB0D" w14:textId="77777777" w:rsidR="00294C06" w:rsidRPr="00996790" w:rsidRDefault="00294C06" w:rsidP="00860C81">
      <w:pPr>
        <w:jc w:val="both"/>
        <w:rPr>
          <w:rFonts w:ascii="Times New Roman" w:hAnsi="Times New Roman" w:cs="Times New Roman"/>
          <w:bCs/>
          <w:sz w:val="24"/>
          <w:szCs w:val="24"/>
        </w:rPr>
      </w:pPr>
    </w:p>
    <w:p w14:paraId="483578F8" w14:textId="29811E68" w:rsidR="008133B0" w:rsidRPr="00996790" w:rsidRDefault="00294C0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(3)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audiitorkontrollis on audiitorteenuse osutaja eesmär</w:t>
      </w:r>
      <w:r w:rsidR="009F4496">
        <w:rPr>
          <w:rFonts w:ascii="Times New Roman" w:hAnsi="Times New Roman" w:cs="Times New Roman"/>
          <w:bCs/>
          <w:sz w:val="24"/>
          <w:szCs w:val="24"/>
        </w:rPr>
        <w:t>k</w:t>
      </w:r>
      <w:r w:rsidRPr="00996790">
        <w:rPr>
          <w:rFonts w:ascii="Times New Roman" w:hAnsi="Times New Roman" w:cs="Times New Roman"/>
          <w:bCs/>
          <w:sz w:val="24"/>
          <w:szCs w:val="24"/>
        </w:rPr>
        <w:t xml:space="preserve"> </w:t>
      </w:r>
      <w:bookmarkStart w:id="66" w:name="_Hlk156381920"/>
      <w:r w:rsidRPr="00996790">
        <w:rPr>
          <w:rFonts w:ascii="Times New Roman" w:hAnsi="Times New Roman" w:cs="Times New Roman"/>
          <w:bCs/>
          <w:sz w:val="24"/>
          <w:szCs w:val="24"/>
        </w:rPr>
        <w:t>võimaldada kogutud tõendusmaterjali põhjal vandeaudiitori aruandes avaldada ettenähtud kasutajale kokkuvõtet või arvamust</w:t>
      </w:r>
      <w:bookmarkEnd w:id="66"/>
      <w:r w:rsidRPr="00996790">
        <w:rPr>
          <w:rFonts w:ascii="Times New Roman" w:hAnsi="Times New Roman" w:cs="Times New Roman"/>
          <w:bCs/>
          <w:sz w:val="24"/>
          <w:szCs w:val="24"/>
        </w:rPr>
        <w:t>.</w:t>
      </w:r>
      <w:r w:rsidR="008133B0" w:rsidRPr="00996790">
        <w:rPr>
          <w:rFonts w:ascii="Times New Roman" w:hAnsi="Times New Roman" w:cs="Times New Roman"/>
          <w:bCs/>
          <w:sz w:val="24"/>
          <w:szCs w:val="24"/>
        </w:rPr>
        <w:t>“;</w:t>
      </w:r>
    </w:p>
    <w:bookmarkEnd w:id="65"/>
    <w:p w14:paraId="51F467A6" w14:textId="77777777" w:rsidR="0089307E" w:rsidRPr="00996790" w:rsidRDefault="0089307E" w:rsidP="00860C81">
      <w:pPr>
        <w:jc w:val="both"/>
        <w:rPr>
          <w:rFonts w:ascii="Times New Roman" w:hAnsi="Times New Roman" w:cs="Times New Roman"/>
          <w:bCs/>
          <w:sz w:val="24"/>
          <w:szCs w:val="24"/>
        </w:rPr>
      </w:pPr>
    </w:p>
    <w:p w14:paraId="41C380A8" w14:textId="290E8298" w:rsidR="00B4204C" w:rsidRPr="00996790" w:rsidRDefault="006A5E86" w:rsidP="00860C81">
      <w:pPr>
        <w:jc w:val="both"/>
        <w:rPr>
          <w:rFonts w:ascii="Times New Roman" w:hAnsi="Times New Roman" w:cs="Times New Roman"/>
          <w:bCs/>
          <w:sz w:val="24"/>
          <w:szCs w:val="24"/>
        </w:rPr>
      </w:pPr>
      <w:r>
        <w:rPr>
          <w:rFonts w:ascii="Times New Roman" w:hAnsi="Times New Roman" w:cs="Times New Roman"/>
          <w:b/>
          <w:sz w:val="24"/>
          <w:szCs w:val="24"/>
        </w:rPr>
        <w:t>30</w:t>
      </w:r>
      <w:r w:rsidR="0089307E" w:rsidRPr="00996790">
        <w:rPr>
          <w:rFonts w:ascii="Times New Roman" w:hAnsi="Times New Roman" w:cs="Times New Roman"/>
          <w:b/>
          <w:sz w:val="24"/>
          <w:szCs w:val="24"/>
        </w:rPr>
        <w:t>)</w:t>
      </w:r>
      <w:r w:rsidR="0089307E" w:rsidRPr="00996790">
        <w:rPr>
          <w:rFonts w:ascii="Times New Roman" w:hAnsi="Times New Roman" w:cs="Times New Roman"/>
          <w:bCs/>
          <w:sz w:val="24"/>
          <w:szCs w:val="24"/>
        </w:rPr>
        <w:t xml:space="preserve"> </w:t>
      </w:r>
      <w:r w:rsidR="004C60E0" w:rsidRPr="00996790">
        <w:rPr>
          <w:rFonts w:ascii="Times New Roman" w:hAnsi="Times New Roman" w:cs="Times New Roman"/>
          <w:bCs/>
          <w:sz w:val="24"/>
          <w:szCs w:val="24"/>
        </w:rPr>
        <w:t>paragrahvi 54 lõi</w:t>
      </w:r>
      <w:r w:rsidR="00B4204C" w:rsidRPr="00996790">
        <w:rPr>
          <w:rFonts w:ascii="Times New Roman" w:hAnsi="Times New Roman" w:cs="Times New Roman"/>
          <w:bCs/>
          <w:sz w:val="24"/>
          <w:szCs w:val="24"/>
        </w:rPr>
        <w:t>get</w:t>
      </w:r>
      <w:r w:rsidR="004C60E0" w:rsidRPr="00996790">
        <w:rPr>
          <w:rFonts w:ascii="Times New Roman" w:hAnsi="Times New Roman" w:cs="Times New Roman"/>
          <w:bCs/>
          <w:sz w:val="24"/>
          <w:szCs w:val="24"/>
        </w:rPr>
        <w:t xml:space="preserve"> </w:t>
      </w:r>
      <w:r w:rsidR="00B4204C" w:rsidRPr="00996790">
        <w:rPr>
          <w:rFonts w:ascii="Times New Roman" w:hAnsi="Times New Roman" w:cs="Times New Roman"/>
          <w:bCs/>
          <w:sz w:val="24"/>
          <w:szCs w:val="24"/>
        </w:rPr>
        <w:t>1</w:t>
      </w:r>
      <w:r w:rsidR="004C60E0" w:rsidRPr="00996790">
        <w:rPr>
          <w:rFonts w:ascii="Times New Roman" w:hAnsi="Times New Roman" w:cs="Times New Roman"/>
          <w:bCs/>
          <w:sz w:val="24"/>
          <w:szCs w:val="24"/>
        </w:rPr>
        <w:t xml:space="preserve"> </w:t>
      </w:r>
      <w:r w:rsidR="00B4204C" w:rsidRPr="00996790">
        <w:rPr>
          <w:rFonts w:ascii="Times New Roman" w:hAnsi="Times New Roman" w:cs="Times New Roman"/>
          <w:bCs/>
          <w:sz w:val="24"/>
          <w:szCs w:val="24"/>
        </w:rPr>
        <w:t xml:space="preserve">täiendatakse pärast </w:t>
      </w:r>
      <w:r w:rsidR="005945CB">
        <w:rPr>
          <w:rFonts w:ascii="Times New Roman" w:hAnsi="Times New Roman" w:cs="Times New Roman"/>
          <w:bCs/>
          <w:sz w:val="24"/>
          <w:szCs w:val="24"/>
        </w:rPr>
        <w:t>sõnu</w:t>
      </w:r>
      <w:r w:rsidR="00B4204C" w:rsidRPr="00996790">
        <w:rPr>
          <w:rFonts w:ascii="Times New Roman" w:hAnsi="Times New Roman" w:cs="Times New Roman"/>
          <w:bCs/>
          <w:sz w:val="24"/>
          <w:szCs w:val="24"/>
        </w:rPr>
        <w:t xml:space="preserve"> „ülevaatuse kokkuvõtte“ </w:t>
      </w:r>
      <w:r w:rsidR="008A1CB2">
        <w:rPr>
          <w:rFonts w:ascii="Times New Roman" w:hAnsi="Times New Roman" w:cs="Times New Roman"/>
          <w:bCs/>
          <w:sz w:val="24"/>
          <w:szCs w:val="24"/>
        </w:rPr>
        <w:t>tekstiosaga</w:t>
      </w:r>
      <w:r w:rsidR="00B4204C" w:rsidRPr="00996790">
        <w:rPr>
          <w:rFonts w:ascii="Times New Roman" w:hAnsi="Times New Roman" w:cs="Times New Roman"/>
          <w:bCs/>
          <w:sz w:val="24"/>
          <w:szCs w:val="24"/>
        </w:rPr>
        <w:t xml:space="preserve"> „</w:t>
      </w:r>
      <w:r w:rsidR="000A440A" w:rsidRPr="00996790">
        <w:rPr>
          <w:rFonts w:ascii="Times New Roman" w:hAnsi="Times New Roman" w:cs="Times New Roman"/>
          <w:bCs/>
          <w:sz w:val="24"/>
          <w:szCs w:val="24"/>
        </w:rPr>
        <w:t>,</w:t>
      </w:r>
      <w:r w:rsidR="00B4204C" w:rsidRPr="00996790">
        <w:rPr>
          <w:rFonts w:ascii="Times New Roman" w:hAnsi="Times New Roman" w:cs="Times New Roman"/>
          <w:bCs/>
          <w:sz w:val="24"/>
          <w:szCs w:val="24"/>
        </w:rPr>
        <w:t xml:space="preserve"> </w:t>
      </w:r>
      <w:proofErr w:type="spellStart"/>
      <w:r w:rsidR="00B4204C" w:rsidRPr="00996790">
        <w:rPr>
          <w:rFonts w:ascii="Times New Roman" w:hAnsi="Times New Roman" w:cs="Times New Roman"/>
          <w:bCs/>
          <w:sz w:val="24"/>
          <w:szCs w:val="24"/>
        </w:rPr>
        <w:t>kestlikkusaruande</w:t>
      </w:r>
      <w:proofErr w:type="spellEnd"/>
      <w:r w:rsidR="00B4204C" w:rsidRPr="00996790">
        <w:rPr>
          <w:rFonts w:ascii="Times New Roman" w:hAnsi="Times New Roman" w:cs="Times New Roman"/>
          <w:bCs/>
          <w:sz w:val="24"/>
          <w:szCs w:val="24"/>
        </w:rPr>
        <w:t xml:space="preserve"> audiitorkontrolli kokkuvõtte või arvamuse“;</w:t>
      </w:r>
    </w:p>
    <w:p w14:paraId="156624BD" w14:textId="77777777" w:rsidR="00B4204C" w:rsidRPr="00996790" w:rsidRDefault="00B4204C" w:rsidP="00860C81">
      <w:pPr>
        <w:jc w:val="both"/>
        <w:rPr>
          <w:rFonts w:ascii="Times New Roman" w:hAnsi="Times New Roman" w:cs="Times New Roman"/>
          <w:bCs/>
          <w:sz w:val="24"/>
          <w:szCs w:val="24"/>
        </w:rPr>
      </w:pPr>
    </w:p>
    <w:p w14:paraId="6C4BF0FE" w14:textId="3C0A7968" w:rsidR="004C60E0"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1</w:t>
      </w:r>
      <w:r w:rsidR="00B4204C" w:rsidRPr="00996790">
        <w:rPr>
          <w:rFonts w:ascii="Times New Roman" w:hAnsi="Times New Roman" w:cs="Times New Roman"/>
          <w:bCs/>
          <w:sz w:val="24"/>
          <w:szCs w:val="24"/>
        </w:rPr>
        <w:t xml:space="preserve">) paragrahvi 54 lõikes 2 asendatakse </w:t>
      </w:r>
      <w:r w:rsidR="005945CB">
        <w:rPr>
          <w:rFonts w:ascii="Times New Roman" w:hAnsi="Times New Roman" w:cs="Times New Roman"/>
          <w:bCs/>
          <w:sz w:val="24"/>
          <w:szCs w:val="24"/>
        </w:rPr>
        <w:t>sõnad</w:t>
      </w:r>
      <w:r w:rsidR="00B4204C" w:rsidRPr="00996790">
        <w:rPr>
          <w:rFonts w:ascii="Times New Roman" w:hAnsi="Times New Roman" w:cs="Times New Roman"/>
          <w:bCs/>
          <w:sz w:val="24"/>
          <w:szCs w:val="24"/>
        </w:rPr>
        <w:t xml:space="preserve"> „auditi ja ülevaatuse“ </w:t>
      </w:r>
      <w:r w:rsidR="005945CB">
        <w:rPr>
          <w:rFonts w:ascii="Times New Roman" w:hAnsi="Times New Roman" w:cs="Times New Roman"/>
          <w:bCs/>
          <w:sz w:val="24"/>
          <w:szCs w:val="24"/>
        </w:rPr>
        <w:t>sõnadega</w:t>
      </w:r>
      <w:r w:rsidR="00B4204C" w:rsidRPr="00996790">
        <w:rPr>
          <w:rFonts w:ascii="Times New Roman" w:hAnsi="Times New Roman" w:cs="Times New Roman"/>
          <w:bCs/>
          <w:sz w:val="24"/>
          <w:szCs w:val="24"/>
        </w:rPr>
        <w:t xml:space="preserve"> „auditi, ülevaatuse ja </w:t>
      </w:r>
      <w:proofErr w:type="spellStart"/>
      <w:r w:rsidR="00B4204C" w:rsidRPr="00996790">
        <w:rPr>
          <w:rFonts w:ascii="Times New Roman" w:hAnsi="Times New Roman" w:cs="Times New Roman"/>
          <w:bCs/>
          <w:sz w:val="24"/>
          <w:szCs w:val="24"/>
        </w:rPr>
        <w:t>kestlikkusaruande</w:t>
      </w:r>
      <w:proofErr w:type="spellEnd"/>
      <w:r w:rsidR="00B4204C" w:rsidRPr="00996790">
        <w:rPr>
          <w:rFonts w:ascii="Times New Roman" w:hAnsi="Times New Roman" w:cs="Times New Roman"/>
          <w:bCs/>
          <w:sz w:val="24"/>
          <w:szCs w:val="24"/>
        </w:rPr>
        <w:t xml:space="preserve"> audiitorkontrolli“;</w:t>
      </w:r>
    </w:p>
    <w:p w14:paraId="1C776FBD" w14:textId="77777777" w:rsidR="00B4204C" w:rsidRPr="00996790" w:rsidRDefault="00B4204C" w:rsidP="00860C81">
      <w:pPr>
        <w:jc w:val="both"/>
        <w:rPr>
          <w:rFonts w:ascii="Times New Roman" w:hAnsi="Times New Roman" w:cs="Times New Roman"/>
          <w:bCs/>
          <w:sz w:val="24"/>
          <w:szCs w:val="24"/>
        </w:rPr>
      </w:pPr>
    </w:p>
    <w:p w14:paraId="66E9ED25" w14:textId="78E05063" w:rsidR="00B4204C"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2</w:t>
      </w:r>
      <w:r w:rsidR="00B4204C" w:rsidRPr="00996790">
        <w:rPr>
          <w:rFonts w:ascii="Times New Roman" w:hAnsi="Times New Roman" w:cs="Times New Roman"/>
          <w:b/>
          <w:sz w:val="24"/>
          <w:szCs w:val="24"/>
        </w:rPr>
        <w:t>)</w:t>
      </w:r>
      <w:r w:rsidR="00B4204C" w:rsidRPr="00996790">
        <w:rPr>
          <w:rFonts w:ascii="Times New Roman" w:hAnsi="Times New Roman" w:cs="Times New Roman"/>
          <w:bCs/>
          <w:sz w:val="24"/>
          <w:szCs w:val="24"/>
        </w:rPr>
        <w:t xml:space="preserve"> paragrahvi 54 lõikes 3 </w:t>
      </w:r>
      <w:r w:rsidR="00063FF2" w:rsidRPr="00996790">
        <w:rPr>
          <w:rFonts w:ascii="Times New Roman" w:hAnsi="Times New Roman" w:cs="Times New Roman"/>
          <w:bCs/>
          <w:sz w:val="24"/>
          <w:szCs w:val="24"/>
        </w:rPr>
        <w:t xml:space="preserve">asendatakse </w:t>
      </w:r>
      <w:r w:rsidR="005945CB">
        <w:rPr>
          <w:rFonts w:ascii="Times New Roman" w:hAnsi="Times New Roman" w:cs="Times New Roman"/>
          <w:bCs/>
          <w:sz w:val="24"/>
          <w:szCs w:val="24"/>
        </w:rPr>
        <w:t>sõnad</w:t>
      </w:r>
      <w:r w:rsidR="00063FF2" w:rsidRPr="00996790">
        <w:rPr>
          <w:rFonts w:ascii="Times New Roman" w:hAnsi="Times New Roman" w:cs="Times New Roman"/>
          <w:bCs/>
          <w:sz w:val="24"/>
          <w:szCs w:val="24"/>
        </w:rPr>
        <w:t xml:space="preserve"> „Auditi arvamuse või ülevaatuse kokkuvõtte“ </w:t>
      </w:r>
      <w:r w:rsidR="005945CB">
        <w:rPr>
          <w:rFonts w:ascii="Times New Roman" w:hAnsi="Times New Roman" w:cs="Times New Roman"/>
          <w:bCs/>
          <w:sz w:val="24"/>
          <w:szCs w:val="24"/>
        </w:rPr>
        <w:t>sõnadega</w:t>
      </w:r>
      <w:r w:rsidR="00063FF2" w:rsidRPr="00996790">
        <w:rPr>
          <w:rFonts w:ascii="Times New Roman" w:hAnsi="Times New Roman" w:cs="Times New Roman"/>
          <w:bCs/>
          <w:sz w:val="24"/>
          <w:szCs w:val="24"/>
        </w:rPr>
        <w:t xml:space="preserve"> „Auditi arvamuse, ülevaatuse kokkuvõtte või </w:t>
      </w:r>
      <w:proofErr w:type="spellStart"/>
      <w:r w:rsidR="00063FF2" w:rsidRPr="00996790">
        <w:rPr>
          <w:rFonts w:ascii="Times New Roman" w:hAnsi="Times New Roman" w:cs="Times New Roman"/>
          <w:bCs/>
          <w:sz w:val="24"/>
          <w:szCs w:val="24"/>
        </w:rPr>
        <w:t>kestlikkusaruande</w:t>
      </w:r>
      <w:proofErr w:type="spellEnd"/>
      <w:r w:rsidR="00063FF2" w:rsidRPr="00996790">
        <w:rPr>
          <w:rFonts w:ascii="Times New Roman" w:hAnsi="Times New Roman" w:cs="Times New Roman"/>
          <w:bCs/>
          <w:sz w:val="24"/>
          <w:szCs w:val="24"/>
        </w:rPr>
        <w:t xml:space="preserve"> audiitorkontrolli kokkuvõtte või arvamuse“;</w:t>
      </w:r>
    </w:p>
    <w:p w14:paraId="37854962" w14:textId="77777777" w:rsidR="004C60E0" w:rsidRPr="00996790" w:rsidRDefault="004C60E0" w:rsidP="00860C81">
      <w:pPr>
        <w:jc w:val="both"/>
        <w:rPr>
          <w:rFonts w:ascii="Times New Roman" w:hAnsi="Times New Roman" w:cs="Times New Roman"/>
          <w:bCs/>
          <w:sz w:val="24"/>
          <w:szCs w:val="24"/>
        </w:rPr>
      </w:pPr>
    </w:p>
    <w:p w14:paraId="20694831" w14:textId="5078DC5A" w:rsidR="00BE7268"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3</w:t>
      </w:r>
      <w:r w:rsidR="00BE7268" w:rsidRPr="00996790">
        <w:rPr>
          <w:rFonts w:ascii="Times New Roman" w:hAnsi="Times New Roman" w:cs="Times New Roman"/>
          <w:b/>
          <w:sz w:val="24"/>
          <w:szCs w:val="24"/>
        </w:rPr>
        <w:t>)</w:t>
      </w:r>
      <w:r w:rsidR="00BE7268" w:rsidRPr="00996790">
        <w:rPr>
          <w:rFonts w:ascii="Times New Roman" w:hAnsi="Times New Roman" w:cs="Times New Roman"/>
          <w:bCs/>
          <w:sz w:val="24"/>
          <w:szCs w:val="24"/>
        </w:rPr>
        <w:t xml:space="preserve"> paragrahvi 54 lõikes 4 asendatakse </w:t>
      </w:r>
      <w:r w:rsidR="005945CB">
        <w:rPr>
          <w:rFonts w:ascii="Times New Roman" w:hAnsi="Times New Roman" w:cs="Times New Roman"/>
          <w:bCs/>
          <w:sz w:val="24"/>
          <w:szCs w:val="24"/>
        </w:rPr>
        <w:t>sõnad</w:t>
      </w:r>
      <w:r w:rsidR="00BE7268" w:rsidRPr="00996790">
        <w:rPr>
          <w:rFonts w:ascii="Times New Roman" w:hAnsi="Times New Roman" w:cs="Times New Roman"/>
          <w:bCs/>
          <w:sz w:val="24"/>
          <w:szCs w:val="24"/>
        </w:rPr>
        <w:t xml:space="preserve"> „auditi arvamuse või ülevaatuse kokkuvõtte“ </w:t>
      </w:r>
      <w:r w:rsidR="005945CB">
        <w:rPr>
          <w:rFonts w:ascii="Times New Roman" w:hAnsi="Times New Roman" w:cs="Times New Roman"/>
          <w:bCs/>
          <w:sz w:val="24"/>
          <w:szCs w:val="24"/>
        </w:rPr>
        <w:t>sõnadega</w:t>
      </w:r>
      <w:r w:rsidR="00BE7268" w:rsidRPr="00996790">
        <w:rPr>
          <w:rFonts w:ascii="Times New Roman" w:hAnsi="Times New Roman" w:cs="Times New Roman"/>
          <w:bCs/>
          <w:sz w:val="24"/>
          <w:szCs w:val="24"/>
        </w:rPr>
        <w:t xml:space="preserve"> „auditi arvamuse, ülevaatuse kokkuvõtte või </w:t>
      </w:r>
      <w:proofErr w:type="spellStart"/>
      <w:r w:rsidR="00BE7268" w:rsidRPr="00996790">
        <w:rPr>
          <w:rFonts w:ascii="Times New Roman" w:hAnsi="Times New Roman" w:cs="Times New Roman"/>
          <w:bCs/>
          <w:sz w:val="24"/>
          <w:szCs w:val="24"/>
        </w:rPr>
        <w:t>kestlikkusaruande</w:t>
      </w:r>
      <w:proofErr w:type="spellEnd"/>
      <w:r w:rsidR="00BE7268" w:rsidRPr="00996790">
        <w:rPr>
          <w:rFonts w:ascii="Times New Roman" w:hAnsi="Times New Roman" w:cs="Times New Roman"/>
          <w:bCs/>
          <w:sz w:val="24"/>
          <w:szCs w:val="24"/>
        </w:rPr>
        <w:t xml:space="preserve"> audiitorkontrolli kokkuvõtte või arvamuse“;</w:t>
      </w:r>
    </w:p>
    <w:p w14:paraId="4BD76EC6" w14:textId="77777777" w:rsidR="008133B0" w:rsidRPr="00996790" w:rsidRDefault="008133B0" w:rsidP="00860C81">
      <w:pPr>
        <w:jc w:val="both"/>
        <w:rPr>
          <w:rFonts w:ascii="Times New Roman" w:hAnsi="Times New Roman" w:cs="Times New Roman"/>
          <w:b/>
          <w:sz w:val="24"/>
          <w:szCs w:val="24"/>
        </w:rPr>
      </w:pPr>
    </w:p>
    <w:p w14:paraId="20EF951E" w14:textId="47AA423C" w:rsidR="00B05FCB" w:rsidRPr="00B05FCB"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4</w:t>
      </w:r>
      <w:r w:rsidR="008133B0" w:rsidRPr="00996790">
        <w:rPr>
          <w:rFonts w:ascii="Times New Roman" w:hAnsi="Times New Roman" w:cs="Times New Roman"/>
          <w:b/>
          <w:sz w:val="24"/>
          <w:szCs w:val="24"/>
        </w:rPr>
        <w:t xml:space="preserve">) </w:t>
      </w:r>
      <w:r w:rsidR="00B05FCB" w:rsidRPr="00B05FCB">
        <w:rPr>
          <w:rFonts w:ascii="Times New Roman" w:hAnsi="Times New Roman" w:cs="Times New Roman"/>
          <w:bCs/>
          <w:sz w:val="24"/>
          <w:szCs w:val="24"/>
        </w:rPr>
        <w:t>paragrahvi 55 täiendatakse lõikega 1</w:t>
      </w:r>
      <w:r w:rsidR="00B05FCB" w:rsidRPr="00B05FCB">
        <w:rPr>
          <w:rFonts w:ascii="Times New Roman" w:hAnsi="Times New Roman" w:cs="Times New Roman"/>
          <w:bCs/>
          <w:sz w:val="24"/>
          <w:szCs w:val="24"/>
          <w:vertAlign w:val="superscript"/>
        </w:rPr>
        <w:t xml:space="preserve">4 </w:t>
      </w:r>
      <w:r w:rsidR="00B05FCB" w:rsidRPr="00B05FCB">
        <w:rPr>
          <w:rFonts w:ascii="Times New Roman" w:hAnsi="Times New Roman" w:cs="Times New Roman"/>
          <w:bCs/>
          <w:sz w:val="24"/>
          <w:szCs w:val="24"/>
        </w:rPr>
        <w:t>järgmises sõnastuses:</w:t>
      </w:r>
    </w:p>
    <w:p w14:paraId="1AE1B10A" w14:textId="3660F2D6" w:rsidR="00B05FCB" w:rsidRPr="00B05FCB" w:rsidRDefault="00B05FCB" w:rsidP="00860C81">
      <w:pPr>
        <w:jc w:val="both"/>
        <w:rPr>
          <w:rFonts w:ascii="Times New Roman" w:hAnsi="Times New Roman" w:cs="Times New Roman"/>
          <w:bCs/>
          <w:sz w:val="24"/>
          <w:szCs w:val="24"/>
        </w:rPr>
      </w:pPr>
      <w:r w:rsidRPr="00B05FCB">
        <w:rPr>
          <w:rFonts w:ascii="Times New Roman" w:hAnsi="Times New Roman" w:cs="Times New Roman"/>
          <w:bCs/>
          <w:sz w:val="24"/>
          <w:szCs w:val="24"/>
        </w:rPr>
        <w:t>„(1</w:t>
      </w:r>
      <w:r w:rsidRPr="00B05FCB">
        <w:rPr>
          <w:rFonts w:ascii="Times New Roman" w:hAnsi="Times New Roman" w:cs="Times New Roman"/>
          <w:bCs/>
          <w:sz w:val="24"/>
          <w:szCs w:val="24"/>
          <w:vertAlign w:val="superscript"/>
        </w:rPr>
        <w:t>4</w:t>
      </w:r>
      <w:r w:rsidRPr="00B05FCB">
        <w:rPr>
          <w:rFonts w:ascii="Times New Roman" w:hAnsi="Times New Roman" w:cs="Times New Roman"/>
          <w:bCs/>
          <w:sz w:val="24"/>
          <w:szCs w:val="24"/>
        </w:rPr>
        <w:t xml:space="preserve">) </w:t>
      </w:r>
      <w:r w:rsidR="00FD243F" w:rsidRPr="00FD243F">
        <w:rPr>
          <w:rFonts w:ascii="Times New Roman" w:hAnsi="Times New Roman" w:cs="Times New Roman"/>
          <w:bCs/>
          <w:sz w:val="24"/>
          <w:szCs w:val="24"/>
        </w:rPr>
        <w:t xml:space="preserve">Raamatupidamise aastaaruande ja </w:t>
      </w:r>
      <w:proofErr w:type="spellStart"/>
      <w:r w:rsidR="00FD243F" w:rsidRPr="00FD243F">
        <w:rPr>
          <w:rFonts w:ascii="Times New Roman" w:hAnsi="Times New Roman" w:cs="Times New Roman"/>
          <w:bCs/>
          <w:sz w:val="24"/>
          <w:szCs w:val="24"/>
        </w:rPr>
        <w:t>kestlikkusaruande</w:t>
      </w:r>
      <w:proofErr w:type="spellEnd"/>
      <w:r w:rsidR="00FD243F" w:rsidRPr="00FD243F">
        <w:rPr>
          <w:rFonts w:ascii="Times New Roman" w:hAnsi="Times New Roman" w:cs="Times New Roman"/>
          <w:bCs/>
          <w:sz w:val="24"/>
          <w:szCs w:val="24"/>
        </w:rPr>
        <w:t xml:space="preserve"> audiitorkontrolli teostamiseks võib kliendilepingu sõlmida erinevate audiitorühingute või vandeaudiitoritega.</w:t>
      </w:r>
      <w:r w:rsidRPr="00B05FCB">
        <w:rPr>
          <w:rFonts w:ascii="Times New Roman" w:hAnsi="Times New Roman" w:cs="Times New Roman"/>
          <w:bCs/>
          <w:sz w:val="24"/>
          <w:szCs w:val="24"/>
        </w:rPr>
        <w:t>“;</w:t>
      </w:r>
    </w:p>
    <w:p w14:paraId="3190FAFB" w14:textId="77777777" w:rsidR="00B05FCB" w:rsidRDefault="00B05FCB" w:rsidP="00860C81">
      <w:pPr>
        <w:jc w:val="both"/>
        <w:rPr>
          <w:rFonts w:ascii="Times New Roman" w:hAnsi="Times New Roman" w:cs="Times New Roman"/>
          <w:b/>
          <w:sz w:val="24"/>
          <w:szCs w:val="24"/>
        </w:rPr>
      </w:pPr>
    </w:p>
    <w:p w14:paraId="35A22D95" w14:textId="69BBD3F5" w:rsidR="00575A5F" w:rsidRPr="00996790" w:rsidRDefault="00B05FCB" w:rsidP="00860C81">
      <w:pPr>
        <w:jc w:val="both"/>
        <w:rPr>
          <w:rFonts w:ascii="Times New Roman" w:hAnsi="Times New Roman" w:cs="Times New Roman"/>
          <w:b/>
          <w:sz w:val="24"/>
          <w:szCs w:val="24"/>
        </w:rPr>
      </w:pPr>
      <w:r>
        <w:rPr>
          <w:rFonts w:ascii="Times New Roman" w:hAnsi="Times New Roman" w:cs="Times New Roman"/>
          <w:b/>
          <w:sz w:val="24"/>
          <w:szCs w:val="24"/>
        </w:rPr>
        <w:t>3</w:t>
      </w:r>
      <w:r w:rsidR="006A5E86">
        <w:rPr>
          <w:rFonts w:ascii="Times New Roman" w:hAnsi="Times New Roman" w:cs="Times New Roman"/>
          <w:b/>
          <w:sz w:val="24"/>
          <w:szCs w:val="24"/>
        </w:rPr>
        <w:t>5</w:t>
      </w:r>
      <w:r>
        <w:rPr>
          <w:rFonts w:ascii="Times New Roman" w:hAnsi="Times New Roman" w:cs="Times New Roman"/>
          <w:b/>
          <w:sz w:val="24"/>
          <w:szCs w:val="24"/>
        </w:rPr>
        <w:t xml:space="preserve">) </w:t>
      </w:r>
      <w:r w:rsidR="00575A5F" w:rsidRPr="00996790">
        <w:rPr>
          <w:rFonts w:ascii="Times New Roman" w:hAnsi="Times New Roman" w:cs="Times New Roman"/>
          <w:bCs/>
          <w:sz w:val="24"/>
          <w:szCs w:val="24"/>
        </w:rPr>
        <w:t>paragrahvi 55 lõike 2 punkti</w:t>
      </w:r>
      <w:r w:rsidR="003C2357" w:rsidRPr="00996790">
        <w:rPr>
          <w:rFonts w:ascii="Times New Roman" w:hAnsi="Times New Roman" w:cs="Times New Roman"/>
          <w:bCs/>
          <w:sz w:val="24"/>
          <w:szCs w:val="24"/>
        </w:rPr>
        <w:t>s</w:t>
      </w:r>
      <w:r w:rsidR="00616EC2" w:rsidRPr="00996790">
        <w:rPr>
          <w:rFonts w:ascii="Times New Roman" w:hAnsi="Times New Roman" w:cs="Times New Roman"/>
          <w:bCs/>
          <w:sz w:val="24"/>
          <w:szCs w:val="24"/>
        </w:rPr>
        <w:t>t</w:t>
      </w:r>
      <w:r w:rsidR="00575A5F" w:rsidRPr="00996790">
        <w:rPr>
          <w:rFonts w:ascii="Times New Roman" w:hAnsi="Times New Roman" w:cs="Times New Roman"/>
          <w:bCs/>
          <w:sz w:val="24"/>
          <w:szCs w:val="24"/>
        </w:rPr>
        <w:t xml:space="preserve"> 4 </w:t>
      </w:r>
      <w:r w:rsidR="00616EC2" w:rsidRPr="00996790">
        <w:rPr>
          <w:rFonts w:ascii="Times New Roman" w:hAnsi="Times New Roman" w:cs="Times New Roman"/>
          <w:bCs/>
          <w:sz w:val="24"/>
          <w:szCs w:val="24"/>
        </w:rPr>
        <w:t xml:space="preserve">jäetakse välja </w:t>
      </w:r>
      <w:r w:rsidR="004054CA">
        <w:rPr>
          <w:rFonts w:ascii="Times New Roman" w:hAnsi="Times New Roman" w:cs="Times New Roman"/>
          <w:bCs/>
          <w:sz w:val="24"/>
          <w:szCs w:val="24"/>
        </w:rPr>
        <w:t>sõnad</w:t>
      </w:r>
      <w:r w:rsidR="00616EC2" w:rsidRPr="00996790">
        <w:rPr>
          <w:rFonts w:ascii="Times New Roman" w:hAnsi="Times New Roman" w:cs="Times New Roman"/>
          <w:bCs/>
          <w:sz w:val="24"/>
          <w:szCs w:val="24"/>
        </w:rPr>
        <w:t xml:space="preserve"> „raamatupidamise aastaaruande audiitorkontrolli kohustusega</w:t>
      </w:r>
      <w:r w:rsidR="003C2357" w:rsidRPr="00996790">
        <w:rPr>
          <w:rFonts w:ascii="Times New Roman" w:hAnsi="Times New Roman" w:cs="Times New Roman"/>
          <w:bCs/>
          <w:sz w:val="24"/>
          <w:szCs w:val="24"/>
        </w:rPr>
        <w:t>“</w:t>
      </w:r>
      <w:r w:rsidR="001F2876" w:rsidRPr="00996790">
        <w:rPr>
          <w:rFonts w:ascii="Times New Roman" w:hAnsi="Times New Roman" w:cs="Times New Roman"/>
          <w:bCs/>
          <w:sz w:val="24"/>
          <w:szCs w:val="24"/>
        </w:rPr>
        <w:t>;</w:t>
      </w:r>
    </w:p>
    <w:p w14:paraId="094A04EF" w14:textId="77777777" w:rsidR="000B33EF" w:rsidRPr="00996790" w:rsidRDefault="000B33EF" w:rsidP="00860C81">
      <w:pPr>
        <w:jc w:val="both"/>
        <w:rPr>
          <w:rFonts w:ascii="Times New Roman" w:hAnsi="Times New Roman" w:cs="Times New Roman"/>
          <w:bCs/>
          <w:sz w:val="24"/>
          <w:szCs w:val="24"/>
        </w:rPr>
      </w:pPr>
    </w:p>
    <w:p w14:paraId="56D3E8E1" w14:textId="65BF47E0" w:rsidR="00117977"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6</w:t>
      </w:r>
      <w:r w:rsidR="000B33EF" w:rsidRPr="00996790">
        <w:rPr>
          <w:rFonts w:ascii="Times New Roman" w:hAnsi="Times New Roman" w:cs="Times New Roman"/>
          <w:b/>
          <w:sz w:val="24"/>
          <w:szCs w:val="24"/>
        </w:rPr>
        <w:t>)</w:t>
      </w:r>
      <w:r w:rsidR="00117977" w:rsidRPr="00996790">
        <w:rPr>
          <w:rFonts w:ascii="Times New Roman" w:hAnsi="Times New Roman" w:cs="Times New Roman"/>
          <w:bCs/>
          <w:sz w:val="24"/>
          <w:szCs w:val="24"/>
        </w:rPr>
        <w:t xml:space="preserve"> paragrahvi 55 lõige 5 muudetakse ja sõnastatakse järgmiselt:</w:t>
      </w:r>
    </w:p>
    <w:p w14:paraId="0142E31C" w14:textId="03E6C8E1" w:rsidR="00117977" w:rsidRPr="00996790" w:rsidRDefault="0011797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„(5) Konsolideerimisgrupi </w:t>
      </w:r>
      <w:r w:rsidR="00FB320D" w:rsidRPr="00996790">
        <w:rPr>
          <w:rFonts w:ascii="Times New Roman" w:hAnsi="Times New Roman" w:cs="Times New Roman"/>
          <w:bCs/>
          <w:sz w:val="24"/>
          <w:szCs w:val="24"/>
        </w:rPr>
        <w:t>kindlustandva</w:t>
      </w:r>
      <w:r w:rsidRPr="00996790">
        <w:rPr>
          <w:rFonts w:ascii="Times New Roman" w:hAnsi="Times New Roman" w:cs="Times New Roman"/>
          <w:bCs/>
          <w:sz w:val="24"/>
          <w:szCs w:val="24"/>
        </w:rPr>
        <w:t xml:space="preserve"> audiitorteenuse osutaja on konsolideerimisgrupi audiitorettevõtja.”;</w:t>
      </w:r>
    </w:p>
    <w:p w14:paraId="2B48C1AC" w14:textId="77777777" w:rsidR="00117977" w:rsidRPr="00996790" w:rsidRDefault="00117977" w:rsidP="00860C81">
      <w:pPr>
        <w:jc w:val="both"/>
        <w:rPr>
          <w:rFonts w:ascii="Times New Roman" w:hAnsi="Times New Roman" w:cs="Times New Roman"/>
          <w:bCs/>
          <w:sz w:val="24"/>
          <w:szCs w:val="24"/>
        </w:rPr>
      </w:pPr>
    </w:p>
    <w:p w14:paraId="193C6C59" w14:textId="76354F76" w:rsidR="000B33EF"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7</w:t>
      </w:r>
      <w:r w:rsidR="00117977" w:rsidRPr="00996790">
        <w:rPr>
          <w:rFonts w:ascii="Times New Roman" w:hAnsi="Times New Roman" w:cs="Times New Roman"/>
          <w:b/>
          <w:sz w:val="24"/>
          <w:szCs w:val="24"/>
        </w:rPr>
        <w:t>)</w:t>
      </w:r>
      <w:r w:rsidR="00117977" w:rsidRPr="00996790">
        <w:rPr>
          <w:rFonts w:ascii="Times New Roman" w:hAnsi="Times New Roman" w:cs="Times New Roman"/>
          <w:bCs/>
          <w:sz w:val="24"/>
          <w:szCs w:val="24"/>
        </w:rPr>
        <w:t xml:space="preserve"> </w:t>
      </w:r>
      <w:r w:rsidR="000B33EF" w:rsidRPr="00996790">
        <w:rPr>
          <w:rFonts w:ascii="Times New Roman" w:hAnsi="Times New Roman" w:cs="Times New Roman"/>
          <w:bCs/>
          <w:sz w:val="24"/>
          <w:szCs w:val="24"/>
        </w:rPr>
        <w:t>paragrahvi 56 lõi</w:t>
      </w:r>
      <w:r w:rsidR="001331C8" w:rsidRPr="00996790">
        <w:rPr>
          <w:rFonts w:ascii="Times New Roman" w:hAnsi="Times New Roman" w:cs="Times New Roman"/>
          <w:bCs/>
          <w:sz w:val="24"/>
          <w:szCs w:val="24"/>
        </w:rPr>
        <w:t xml:space="preserve">get </w:t>
      </w:r>
      <w:r w:rsidR="000B33EF" w:rsidRPr="00996790">
        <w:rPr>
          <w:rFonts w:ascii="Times New Roman" w:hAnsi="Times New Roman" w:cs="Times New Roman"/>
          <w:bCs/>
          <w:sz w:val="24"/>
          <w:szCs w:val="24"/>
        </w:rPr>
        <w:t xml:space="preserve">2 </w:t>
      </w:r>
      <w:r w:rsidR="001331C8" w:rsidRPr="00996790">
        <w:rPr>
          <w:rFonts w:ascii="Times New Roman" w:hAnsi="Times New Roman" w:cs="Times New Roman"/>
          <w:bCs/>
          <w:sz w:val="24"/>
          <w:szCs w:val="24"/>
        </w:rPr>
        <w:t xml:space="preserve">täiendatakse </w:t>
      </w:r>
      <w:r w:rsidR="004054CA">
        <w:rPr>
          <w:rFonts w:ascii="Times New Roman" w:hAnsi="Times New Roman" w:cs="Times New Roman"/>
          <w:bCs/>
          <w:sz w:val="24"/>
          <w:szCs w:val="24"/>
        </w:rPr>
        <w:t>teise ja kolmanda lausega järgmises sõnastuses:</w:t>
      </w:r>
      <w:r w:rsidR="000B33EF" w:rsidRPr="00996790">
        <w:rPr>
          <w:rFonts w:ascii="Times New Roman" w:hAnsi="Times New Roman" w:cs="Times New Roman"/>
          <w:bCs/>
          <w:sz w:val="24"/>
          <w:szCs w:val="24"/>
        </w:rPr>
        <w:t xml:space="preserve"> </w:t>
      </w:r>
    </w:p>
    <w:p w14:paraId="7310D887" w14:textId="2AD978D3" w:rsidR="000B33EF" w:rsidRPr="00996790" w:rsidRDefault="000B33EF"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01508E" w:rsidRPr="00996790">
        <w:rPr>
          <w:rFonts w:ascii="Times New Roman" w:hAnsi="Times New Roman" w:cs="Times New Roman"/>
          <w:bCs/>
          <w:sz w:val="24"/>
          <w:szCs w:val="24"/>
        </w:rPr>
        <w:t>Konsolideerimisgrupi audiitorettevõtja taotleb konsolideerimisgrupi konsolideeritava üksuse audiitorettevõtjalt kutsetegevuseks vajalike dokumentide üleandmi</w:t>
      </w:r>
      <w:r w:rsidR="00C11AA2" w:rsidRPr="00996790">
        <w:rPr>
          <w:rFonts w:ascii="Times New Roman" w:hAnsi="Times New Roman" w:cs="Times New Roman"/>
          <w:bCs/>
          <w:sz w:val="24"/>
          <w:szCs w:val="24"/>
        </w:rPr>
        <w:t>seks nõusolekut</w:t>
      </w:r>
      <w:r w:rsidR="0001508E" w:rsidRPr="00996790">
        <w:rPr>
          <w:rFonts w:ascii="Times New Roman" w:hAnsi="Times New Roman" w:cs="Times New Roman"/>
          <w:bCs/>
          <w:sz w:val="24"/>
          <w:szCs w:val="24"/>
        </w:rPr>
        <w:t xml:space="preserve"> konsolideeritud aruande audiitorkontrolli ajal. </w:t>
      </w:r>
      <w:r w:rsidR="004D4729">
        <w:rPr>
          <w:rFonts w:ascii="Times New Roman" w:hAnsi="Times New Roman" w:cs="Times New Roman"/>
          <w:bCs/>
          <w:sz w:val="24"/>
          <w:szCs w:val="24"/>
        </w:rPr>
        <w:t>K</w:t>
      </w:r>
      <w:r w:rsidR="003C35ED" w:rsidRPr="00996790">
        <w:rPr>
          <w:rFonts w:ascii="Times New Roman" w:hAnsi="Times New Roman" w:cs="Times New Roman"/>
          <w:bCs/>
          <w:sz w:val="24"/>
          <w:szCs w:val="24"/>
        </w:rPr>
        <w:t xml:space="preserve">ui konsolideerimisgrupi audiitorettevõtjal ei ole võimalik konsolideerimisgrupi konsolideeritava üksuse audiitorettevõtjalt kutsetegevuseks vajalikke dokumente saada, </w:t>
      </w:r>
      <w:r w:rsidR="004054CA">
        <w:rPr>
          <w:rFonts w:ascii="Times New Roman" w:hAnsi="Times New Roman" w:cs="Times New Roman"/>
          <w:bCs/>
          <w:sz w:val="24"/>
          <w:szCs w:val="24"/>
        </w:rPr>
        <w:t>viiakse</w:t>
      </w:r>
      <w:r w:rsidR="00184076" w:rsidRPr="00996790">
        <w:rPr>
          <w:rFonts w:ascii="Times New Roman" w:hAnsi="Times New Roman" w:cs="Times New Roman"/>
          <w:bCs/>
          <w:sz w:val="24"/>
          <w:szCs w:val="24"/>
        </w:rPr>
        <w:t xml:space="preserve"> konsolideerivas üksuses läbi täiendav audiitorkontroll</w:t>
      </w:r>
      <w:r w:rsidR="003C35ED" w:rsidRPr="00996790">
        <w:rPr>
          <w:rFonts w:ascii="Times New Roman" w:hAnsi="Times New Roman" w:cs="Times New Roman"/>
          <w:bCs/>
          <w:sz w:val="24"/>
          <w:szCs w:val="24"/>
        </w:rPr>
        <w:t>.</w:t>
      </w:r>
      <w:r w:rsidR="0001508E" w:rsidRPr="00996790">
        <w:rPr>
          <w:rFonts w:ascii="Times New Roman" w:hAnsi="Times New Roman" w:cs="Times New Roman"/>
          <w:bCs/>
          <w:sz w:val="24"/>
          <w:szCs w:val="24"/>
        </w:rPr>
        <w:t>“;</w:t>
      </w:r>
    </w:p>
    <w:p w14:paraId="5616C89F" w14:textId="77777777" w:rsidR="00230858" w:rsidRPr="00996790" w:rsidRDefault="00230858" w:rsidP="00860C81">
      <w:pPr>
        <w:jc w:val="both"/>
        <w:rPr>
          <w:rFonts w:ascii="Times New Roman" w:hAnsi="Times New Roman" w:cs="Times New Roman"/>
          <w:bCs/>
          <w:sz w:val="24"/>
          <w:szCs w:val="24"/>
        </w:rPr>
      </w:pPr>
    </w:p>
    <w:p w14:paraId="7FE68E2A" w14:textId="76366211" w:rsidR="00A32BB3" w:rsidRPr="00996790" w:rsidRDefault="006D0167"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006A5E86">
        <w:rPr>
          <w:rFonts w:ascii="Times New Roman" w:hAnsi="Times New Roman" w:cs="Times New Roman"/>
          <w:b/>
          <w:sz w:val="24"/>
          <w:szCs w:val="24"/>
        </w:rPr>
        <w:t>8</w:t>
      </w:r>
      <w:r w:rsidR="00A32BB3" w:rsidRPr="00996790">
        <w:rPr>
          <w:rFonts w:ascii="Times New Roman" w:hAnsi="Times New Roman" w:cs="Times New Roman"/>
          <w:b/>
          <w:sz w:val="24"/>
          <w:szCs w:val="24"/>
        </w:rPr>
        <w:t>)</w:t>
      </w:r>
      <w:r w:rsidR="00A32BB3" w:rsidRPr="00996790">
        <w:rPr>
          <w:rFonts w:ascii="Times New Roman" w:hAnsi="Times New Roman" w:cs="Times New Roman"/>
          <w:bCs/>
          <w:sz w:val="24"/>
          <w:szCs w:val="24"/>
        </w:rPr>
        <w:t xml:space="preserve"> paragrahvi 56 täiendatakse lõi</w:t>
      </w:r>
      <w:r w:rsidR="00873C4F" w:rsidRPr="00996790">
        <w:rPr>
          <w:rFonts w:ascii="Times New Roman" w:hAnsi="Times New Roman" w:cs="Times New Roman"/>
          <w:bCs/>
          <w:sz w:val="24"/>
          <w:szCs w:val="24"/>
        </w:rPr>
        <w:t>gete</w:t>
      </w:r>
      <w:r w:rsidR="00A32BB3" w:rsidRPr="00996790">
        <w:rPr>
          <w:rFonts w:ascii="Times New Roman" w:hAnsi="Times New Roman" w:cs="Times New Roman"/>
          <w:bCs/>
          <w:sz w:val="24"/>
          <w:szCs w:val="24"/>
        </w:rPr>
        <w:t>ga 2</w:t>
      </w:r>
      <w:r w:rsidR="00A32BB3" w:rsidRPr="00996790">
        <w:rPr>
          <w:rFonts w:ascii="Times New Roman" w:hAnsi="Times New Roman" w:cs="Times New Roman"/>
          <w:bCs/>
          <w:sz w:val="24"/>
          <w:szCs w:val="24"/>
          <w:vertAlign w:val="superscript"/>
        </w:rPr>
        <w:t xml:space="preserve">2 </w:t>
      </w:r>
      <w:r w:rsidR="00A32BB3" w:rsidRPr="00996790">
        <w:rPr>
          <w:rFonts w:ascii="Times New Roman" w:hAnsi="Times New Roman" w:cs="Times New Roman"/>
          <w:bCs/>
          <w:sz w:val="24"/>
          <w:szCs w:val="24"/>
        </w:rPr>
        <w:t>j</w:t>
      </w:r>
      <w:r w:rsidR="00873C4F" w:rsidRPr="00996790">
        <w:rPr>
          <w:rFonts w:ascii="Times New Roman" w:hAnsi="Times New Roman" w:cs="Times New Roman"/>
          <w:bCs/>
          <w:sz w:val="24"/>
          <w:szCs w:val="24"/>
        </w:rPr>
        <w:t>a 2</w:t>
      </w:r>
      <w:r w:rsidR="00873C4F" w:rsidRPr="00996790">
        <w:rPr>
          <w:rFonts w:ascii="Times New Roman" w:hAnsi="Times New Roman" w:cs="Times New Roman"/>
          <w:bCs/>
          <w:sz w:val="24"/>
          <w:szCs w:val="24"/>
          <w:vertAlign w:val="superscript"/>
        </w:rPr>
        <w:t>3</w:t>
      </w:r>
      <w:r w:rsidR="00873C4F" w:rsidRPr="00996790">
        <w:rPr>
          <w:rFonts w:ascii="Times New Roman" w:hAnsi="Times New Roman" w:cs="Times New Roman"/>
          <w:bCs/>
          <w:sz w:val="24"/>
          <w:szCs w:val="24"/>
        </w:rPr>
        <w:t xml:space="preserve"> j</w:t>
      </w:r>
      <w:r w:rsidR="00A32BB3" w:rsidRPr="00996790">
        <w:rPr>
          <w:rFonts w:ascii="Times New Roman" w:hAnsi="Times New Roman" w:cs="Times New Roman"/>
          <w:bCs/>
          <w:sz w:val="24"/>
          <w:szCs w:val="24"/>
        </w:rPr>
        <w:t>ärgmises sõnastuses:</w:t>
      </w:r>
    </w:p>
    <w:p w14:paraId="0AB8663C" w14:textId="2EB6272E" w:rsidR="00230858" w:rsidRPr="00996790" w:rsidRDefault="00A32BB3"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7B287B" w:rsidRPr="00996790">
        <w:rPr>
          <w:rFonts w:ascii="Times New Roman" w:hAnsi="Times New Roman" w:cs="Times New Roman"/>
          <w:bCs/>
          <w:sz w:val="24"/>
          <w:szCs w:val="24"/>
        </w:rPr>
        <w:t>(</w:t>
      </w:r>
      <w:r w:rsidRPr="00996790">
        <w:rPr>
          <w:rFonts w:ascii="Times New Roman" w:hAnsi="Times New Roman" w:cs="Times New Roman"/>
          <w:bCs/>
          <w:sz w:val="24"/>
          <w:szCs w:val="24"/>
        </w:rPr>
        <w:t>2</w:t>
      </w:r>
      <w:r w:rsidRPr="00996790">
        <w:rPr>
          <w:rFonts w:ascii="Times New Roman" w:hAnsi="Times New Roman" w:cs="Times New Roman"/>
          <w:bCs/>
          <w:sz w:val="24"/>
          <w:szCs w:val="24"/>
          <w:vertAlign w:val="superscript"/>
        </w:rPr>
        <w:t>2</w:t>
      </w:r>
      <w:r w:rsidRPr="00996790">
        <w:rPr>
          <w:rFonts w:ascii="Times New Roman" w:hAnsi="Times New Roman" w:cs="Times New Roman"/>
          <w:bCs/>
          <w:sz w:val="24"/>
          <w:szCs w:val="24"/>
        </w:rPr>
        <w:t xml:space="preserve">) </w:t>
      </w:r>
      <w:bookmarkStart w:id="67" w:name="_Hlk156393362"/>
      <w:r w:rsidR="00230858" w:rsidRPr="00996790">
        <w:rPr>
          <w:rFonts w:ascii="Times New Roman" w:hAnsi="Times New Roman" w:cs="Times New Roman"/>
          <w:bCs/>
          <w:sz w:val="24"/>
          <w:szCs w:val="24"/>
        </w:rPr>
        <w:t xml:space="preserve">Konsolideerimisgrupi audiitorettevõtja vaatab läbi ja hindab konsolideeritava üksuse audiitorettevõtja audiitorkontrolli käigus tehtud tööd ning dokumenteerib </w:t>
      </w:r>
      <w:r w:rsidR="00DE4904">
        <w:rPr>
          <w:rFonts w:ascii="Times New Roman" w:hAnsi="Times New Roman" w:cs="Times New Roman"/>
          <w:bCs/>
          <w:sz w:val="24"/>
          <w:szCs w:val="24"/>
        </w:rPr>
        <w:t>tema töös tuvastatud asjaolud,</w:t>
      </w:r>
      <w:r w:rsidR="00230858" w:rsidRPr="00996790">
        <w:rPr>
          <w:rFonts w:ascii="Times New Roman" w:hAnsi="Times New Roman" w:cs="Times New Roman"/>
          <w:bCs/>
          <w:sz w:val="24"/>
          <w:szCs w:val="24"/>
        </w:rPr>
        <w:t xml:space="preserve"> töö iseloomu, ajastuse ja ulatuse.</w:t>
      </w:r>
      <w:r w:rsidR="00230858" w:rsidRPr="00996790">
        <w:rPr>
          <w:rFonts w:ascii="Times New Roman" w:hAnsi="Times New Roman" w:cs="Times New Roman"/>
          <w:sz w:val="24"/>
          <w:szCs w:val="24"/>
        </w:rPr>
        <w:t xml:space="preserve"> </w:t>
      </w:r>
      <w:r w:rsidR="00230858" w:rsidRPr="00996790">
        <w:rPr>
          <w:rFonts w:ascii="Times New Roman" w:hAnsi="Times New Roman" w:cs="Times New Roman"/>
          <w:bCs/>
          <w:sz w:val="24"/>
          <w:szCs w:val="24"/>
        </w:rPr>
        <w:t xml:space="preserve">Kui konsolideerimisgrupi konsolideeritava üksuse audiitorettevõtjal ei ole võimalik nimetatud kohustust täita, rakendab konsolideerimisgrupi audiitorettevõtja </w:t>
      </w:r>
      <w:r w:rsidR="004054CA" w:rsidRPr="00996790">
        <w:rPr>
          <w:rFonts w:ascii="Times New Roman" w:hAnsi="Times New Roman" w:cs="Times New Roman"/>
          <w:bCs/>
          <w:sz w:val="24"/>
          <w:szCs w:val="24"/>
        </w:rPr>
        <w:t xml:space="preserve">konsolideeritavas üksuses täiendava audiitorkontrolli teostamiseks </w:t>
      </w:r>
      <w:r w:rsidR="00230858" w:rsidRPr="00996790">
        <w:rPr>
          <w:rFonts w:ascii="Times New Roman" w:hAnsi="Times New Roman" w:cs="Times New Roman"/>
          <w:bCs/>
          <w:sz w:val="24"/>
          <w:szCs w:val="24"/>
        </w:rPr>
        <w:t>asjakohaseid meetmeid ja teavitab sellest järelevalvenõukogu</w:t>
      </w:r>
      <w:bookmarkEnd w:id="67"/>
      <w:r w:rsidR="00230858" w:rsidRPr="00996790">
        <w:rPr>
          <w:rFonts w:ascii="Times New Roman" w:hAnsi="Times New Roman" w:cs="Times New Roman"/>
          <w:bCs/>
          <w:sz w:val="24"/>
          <w:szCs w:val="24"/>
        </w:rPr>
        <w:t>.</w:t>
      </w:r>
      <w:commentRangeStart w:id="68"/>
      <w:del w:id="69" w:author="Katariina Kärsten" w:date="2024-03-19T18:43:00Z">
        <w:r w:rsidR="00230858" w:rsidRPr="00996790" w:rsidDel="00CD679D">
          <w:rPr>
            <w:rFonts w:ascii="Times New Roman" w:hAnsi="Times New Roman" w:cs="Times New Roman"/>
            <w:bCs/>
            <w:sz w:val="24"/>
            <w:szCs w:val="24"/>
          </w:rPr>
          <w:delText>“;</w:delText>
        </w:r>
      </w:del>
      <w:commentRangeEnd w:id="68"/>
      <w:r w:rsidR="00CD679D">
        <w:rPr>
          <w:rStyle w:val="Kommentaariviide"/>
        </w:rPr>
        <w:commentReference w:id="68"/>
      </w:r>
    </w:p>
    <w:p w14:paraId="26C19453" w14:textId="77777777" w:rsidR="007B287B" w:rsidRPr="00996790" w:rsidRDefault="007B287B" w:rsidP="00860C81">
      <w:pPr>
        <w:jc w:val="both"/>
        <w:rPr>
          <w:rFonts w:ascii="Times New Roman" w:hAnsi="Times New Roman" w:cs="Times New Roman"/>
          <w:bCs/>
          <w:sz w:val="24"/>
          <w:szCs w:val="24"/>
        </w:rPr>
      </w:pPr>
    </w:p>
    <w:p w14:paraId="3DC26F05" w14:textId="639EF6C3" w:rsidR="00EA349D" w:rsidRPr="00996790" w:rsidRDefault="00C9645C"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(2</w:t>
      </w:r>
      <w:r w:rsidR="00A32BB3" w:rsidRPr="00996790">
        <w:rPr>
          <w:rFonts w:ascii="Times New Roman" w:hAnsi="Times New Roman" w:cs="Times New Roman"/>
          <w:bCs/>
          <w:sz w:val="24"/>
          <w:szCs w:val="24"/>
          <w:vertAlign w:val="superscript"/>
        </w:rPr>
        <w:t>3</w:t>
      </w:r>
      <w:r w:rsidRPr="00996790">
        <w:rPr>
          <w:rFonts w:ascii="Times New Roman" w:hAnsi="Times New Roman" w:cs="Times New Roman"/>
          <w:bCs/>
          <w:sz w:val="24"/>
          <w:szCs w:val="24"/>
        </w:rPr>
        <w:t xml:space="preserve">) </w:t>
      </w:r>
      <w:bookmarkStart w:id="70" w:name="_Hlk156393734"/>
      <w:r w:rsidR="00D071DB" w:rsidRPr="00996790">
        <w:rPr>
          <w:rFonts w:ascii="Times New Roman" w:hAnsi="Times New Roman" w:cs="Times New Roman"/>
          <w:bCs/>
          <w:sz w:val="24"/>
          <w:szCs w:val="24"/>
        </w:rPr>
        <w:t>Konsolideerimisgrupi audiitorettevõtja</w:t>
      </w:r>
      <w:r w:rsidRPr="00996790">
        <w:rPr>
          <w:rFonts w:ascii="Times New Roman" w:hAnsi="Times New Roman" w:cs="Times New Roman"/>
          <w:bCs/>
          <w:sz w:val="24"/>
          <w:szCs w:val="24"/>
        </w:rPr>
        <w:t xml:space="preserve"> </w:t>
      </w:r>
      <w:r w:rsidR="00AC6B37" w:rsidRPr="00996790">
        <w:rPr>
          <w:rFonts w:ascii="Times New Roman" w:hAnsi="Times New Roman" w:cs="Times New Roman"/>
          <w:bCs/>
          <w:sz w:val="24"/>
          <w:szCs w:val="24"/>
        </w:rPr>
        <w:t>rakenda</w:t>
      </w:r>
      <w:r w:rsidR="00EA349D" w:rsidRPr="00996790">
        <w:rPr>
          <w:rFonts w:ascii="Times New Roman" w:hAnsi="Times New Roman" w:cs="Times New Roman"/>
          <w:bCs/>
          <w:sz w:val="24"/>
          <w:szCs w:val="24"/>
        </w:rPr>
        <w:t>b</w:t>
      </w:r>
      <w:r w:rsidR="00AC6B37" w:rsidRPr="00996790">
        <w:rPr>
          <w:rFonts w:ascii="Times New Roman" w:hAnsi="Times New Roman" w:cs="Times New Roman"/>
          <w:bCs/>
          <w:sz w:val="24"/>
          <w:szCs w:val="24"/>
        </w:rPr>
        <w:t xml:space="preserve"> meetmeid</w:t>
      </w:r>
      <w:r w:rsidR="00FF7233">
        <w:rPr>
          <w:rFonts w:ascii="Times New Roman" w:hAnsi="Times New Roman" w:cs="Times New Roman"/>
          <w:bCs/>
          <w:sz w:val="24"/>
          <w:szCs w:val="24"/>
        </w:rPr>
        <w:t>,</w:t>
      </w:r>
      <w:r w:rsidR="00AC6B37" w:rsidRPr="00996790">
        <w:rPr>
          <w:rFonts w:ascii="Times New Roman" w:hAnsi="Times New Roman" w:cs="Times New Roman"/>
          <w:bCs/>
          <w:sz w:val="24"/>
          <w:szCs w:val="24"/>
        </w:rPr>
        <w:t xml:space="preserve"> </w:t>
      </w:r>
      <w:r w:rsidR="00FF7233">
        <w:rPr>
          <w:rFonts w:ascii="Times New Roman" w:hAnsi="Times New Roman" w:cs="Times New Roman"/>
          <w:bCs/>
          <w:sz w:val="24"/>
          <w:szCs w:val="24"/>
        </w:rPr>
        <w:t xml:space="preserve">et </w:t>
      </w:r>
      <w:r w:rsidR="001F2876" w:rsidRPr="00996790">
        <w:rPr>
          <w:rFonts w:ascii="Times New Roman" w:hAnsi="Times New Roman" w:cs="Times New Roman"/>
          <w:bCs/>
          <w:sz w:val="24"/>
          <w:szCs w:val="24"/>
        </w:rPr>
        <w:t>taga</w:t>
      </w:r>
      <w:r w:rsidR="00FF7233">
        <w:rPr>
          <w:rFonts w:ascii="Times New Roman" w:hAnsi="Times New Roman" w:cs="Times New Roman"/>
          <w:bCs/>
          <w:sz w:val="24"/>
          <w:szCs w:val="24"/>
        </w:rPr>
        <w:t>da</w:t>
      </w:r>
      <w:r w:rsidR="00EA349D" w:rsidRPr="00996790">
        <w:rPr>
          <w:rFonts w:ascii="Times New Roman" w:hAnsi="Times New Roman" w:cs="Times New Roman"/>
          <w:bCs/>
          <w:sz w:val="24"/>
          <w:szCs w:val="24"/>
        </w:rPr>
        <w:t xml:space="preserve"> </w:t>
      </w:r>
      <w:r w:rsidR="00AC6B37" w:rsidRPr="00996790">
        <w:rPr>
          <w:rFonts w:ascii="Times New Roman" w:hAnsi="Times New Roman" w:cs="Times New Roman"/>
          <w:bCs/>
          <w:sz w:val="24"/>
          <w:szCs w:val="24"/>
        </w:rPr>
        <w:t xml:space="preserve">igal ajal juurdepääs </w:t>
      </w:r>
      <w:r w:rsidR="00F3194D" w:rsidRPr="00996790">
        <w:rPr>
          <w:rFonts w:ascii="Times New Roman" w:hAnsi="Times New Roman" w:cs="Times New Roman"/>
          <w:bCs/>
          <w:sz w:val="24"/>
          <w:szCs w:val="24"/>
        </w:rPr>
        <w:t xml:space="preserve">konsolideeritava üksuse aruande audiitorkontrolli </w:t>
      </w:r>
      <w:r w:rsidR="00591371" w:rsidRPr="00996790">
        <w:rPr>
          <w:rFonts w:ascii="Times New Roman" w:hAnsi="Times New Roman" w:cs="Times New Roman"/>
          <w:bCs/>
          <w:sz w:val="24"/>
          <w:szCs w:val="24"/>
        </w:rPr>
        <w:t>kutsetegevuse dokumentidele</w:t>
      </w:r>
      <w:r w:rsidR="00AC6B37"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Kui </w:t>
      </w:r>
      <w:r w:rsidR="00591371" w:rsidRPr="00996790">
        <w:rPr>
          <w:rFonts w:ascii="Times New Roman" w:hAnsi="Times New Roman" w:cs="Times New Roman"/>
          <w:bCs/>
          <w:sz w:val="24"/>
          <w:szCs w:val="24"/>
        </w:rPr>
        <w:t xml:space="preserve">konsolideerimisgrupi audiitorettevõtjal ei ole võimalik kolmandas riigis aruande </w:t>
      </w:r>
      <w:r w:rsidRPr="00996790">
        <w:rPr>
          <w:rFonts w:ascii="Times New Roman" w:hAnsi="Times New Roman" w:cs="Times New Roman"/>
          <w:bCs/>
          <w:sz w:val="24"/>
          <w:szCs w:val="24"/>
        </w:rPr>
        <w:t xml:space="preserve">audiitorkontrolli </w:t>
      </w:r>
      <w:r w:rsidR="00591371" w:rsidRPr="00996790">
        <w:rPr>
          <w:rFonts w:ascii="Times New Roman" w:hAnsi="Times New Roman" w:cs="Times New Roman"/>
          <w:bCs/>
          <w:sz w:val="24"/>
          <w:szCs w:val="24"/>
        </w:rPr>
        <w:t xml:space="preserve">kutsetegevuse </w:t>
      </w:r>
      <w:r w:rsidRPr="00996790">
        <w:rPr>
          <w:rFonts w:ascii="Times New Roman" w:hAnsi="Times New Roman" w:cs="Times New Roman"/>
          <w:bCs/>
          <w:sz w:val="24"/>
          <w:szCs w:val="24"/>
        </w:rPr>
        <w:t>dokument</w:t>
      </w:r>
      <w:r w:rsidR="00591371" w:rsidRPr="00996790">
        <w:rPr>
          <w:rFonts w:ascii="Times New Roman" w:hAnsi="Times New Roman" w:cs="Times New Roman"/>
          <w:bCs/>
          <w:sz w:val="24"/>
          <w:szCs w:val="24"/>
        </w:rPr>
        <w:t xml:space="preserve">idele juurdepääsu saada, </w:t>
      </w:r>
      <w:r w:rsidR="001F2876" w:rsidRPr="00996790">
        <w:rPr>
          <w:rFonts w:ascii="Times New Roman" w:hAnsi="Times New Roman" w:cs="Times New Roman"/>
          <w:bCs/>
          <w:sz w:val="24"/>
          <w:szCs w:val="24"/>
        </w:rPr>
        <w:t>peab ta säilitama</w:t>
      </w:r>
      <w:r w:rsidRPr="00996790">
        <w:rPr>
          <w:rFonts w:ascii="Times New Roman" w:hAnsi="Times New Roman" w:cs="Times New Roman"/>
          <w:bCs/>
          <w:sz w:val="24"/>
          <w:szCs w:val="24"/>
        </w:rPr>
        <w:t xml:space="preserve"> tõendusmaterjali selle kohta, et ta on </w:t>
      </w:r>
      <w:r w:rsidR="00591371" w:rsidRPr="00996790">
        <w:rPr>
          <w:rFonts w:ascii="Times New Roman" w:hAnsi="Times New Roman" w:cs="Times New Roman"/>
          <w:bCs/>
          <w:sz w:val="24"/>
          <w:szCs w:val="24"/>
        </w:rPr>
        <w:t xml:space="preserve">teinud kõik endast oleneva </w:t>
      </w:r>
      <w:r w:rsidR="0069019C" w:rsidRPr="00996790">
        <w:rPr>
          <w:rFonts w:ascii="Times New Roman" w:hAnsi="Times New Roman" w:cs="Times New Roman"/>
          <w:bCs/>
          <w:sz w:val="24"/>
          <w:szCs w:val="24"/>
        </w:rPr>
        <w:t xml:space="preserve">nimetatud </w:t>
      </w:r>
      <w:r w:rsidRPr="00996790">
        <w:rPr>
          <w:rFonts w:ascii="Times New Roman" w:hAnsi="Times New Roman" w:cs="Times New Roman"/>
          <w:bCs/>
          <w:sz w:val="24"/>
          <w:szCs w:val="24"/>
        </w:rPr>
        <w:t>dokumentidele juurdepääsu saamiseks</w:t>
      </w:r>
      <w:r w:rsidR="00FF7233">
        <w:rPr>
          <w:rFonts w:ascii="Times New Roman" w:hAnsi="Times New Roman" w:cs="Times New Roman"/>
          <w:bCs/>
          <w:sz w:val="24"/>
          <w:szCs w:val="24"/>
        </w:rPr>
        <w:t>,</w:t>
      </w:r>
      <w:r w:rsidR="0069019C" w:rsidRPr="00996790">
        <w:rPr>
          <w:rFonts w:ascii="Times New Roman" w:hAnsi="Times New Roman" w:cs="Times New Roman"/>
          <w:bCs/>
          <w:sz w:val="24"/>
          <w:szCs w:val="24"/>
        </w:rPr>
        <w:t xml:space="preserve"> ning</w:t>
      </w:r>
      <w:r w:rsidR="0069019C" w:rsidRPr="00996790">
        <w:rPr>
          <w:rFonts w:ascii="Times New Roman" w:hAnsi="Times New Roman" w:cs="Times New Roman"/>
          <w:sz w:val="24"/>
          <w:szCs w:val="24"/>
        </w:rPr>
        <w:t xml:space="preserve"> </w:t>
      </w:r>
      <w:r w:rsidR="0069019C" w:rsidRPr="00996790">
        <w:rPr>
          <w:rFonts w:ascii="Times New Roman" w:hAnsi="Times New Roman" w:cs="Times New Roman"/>
          <w:bCs/>
          <w:sz w:val="24"/>
          <w:szCs w:val="24"/>
        </w:rPr>
        <w:t>muude kui vastava kolmanda riigi õigusaktidest tulenevate õiguslike takistuste korral tõendid selliste takistuste esinemise kohta</w:t>
      </w:r>
      <w:r w:rsidR="00EA349D" w:rsidRPr="00996790">
        <w:rPr>
          <w:rFonts w:ascii="Times New Roman" w:hAnsi="Times New Roman" w:cs="Times New Roman"/>
          <w:bCs/>
          <w:sz w:val="24"/>
          <w:szCs w:val="24"/>
        </w:rPr>
        <w:t>.“;</w:t>
      </w:r>
      <w:bookmarkEnd w:id="70"/>
    </w:p>
    <w:bookmarkEnd w:id="44"/>
    <w:p w14:paraId="37E4E89B" w14:textId="77777777" w:rsidR="00A42978" w:rsidRPr="00996790" w:rsidRDefault="00A42978" w:rsidP="00860C81">
      <w:pPr>
        <w:jc w:val="both"/>
        <w:rPr>
          <w:rFonts w:ascii="Times New Roman" w:eastAsia="Times New Roman" w:hAnsi="Times New Roman" w:cs="Times New Roman"/>
          <w:sz w:val="24"/>
          <w:szCs w:val="24"/>
          <w:shd w:val="clear" w:color="auto" w:fill="FFFFFF"/>
          <w:lang w:eastAsia="et-EE"/>
        </w:rPr>
      </w:pPr>
    </w:p>
    <w:p w14:paraId="485F3B0F" w14:textId="1F5D1E4A" w:rsidR="00A42978" w:rsidRPr="00996790" w:rsidRDefault="006D0167"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3</w:t>
      </w:r>
      <w:r w:rsidR="006A5E86">
        <w:rPr>
          <w:rFonts w:ascii="Times New Roman" w:eastAsia="Times New Roman" w:hAnsi="Times New Roman" w:cs="Times New Roman"/>
          <w:b/>
          <w:bCs/>
          <w:sz w:val="24"/>
          <w:szCs w:val="24"/>
          <w:shd w:val="clear" w:color="auto" w:fill="FFFFFF"/>
          <w:lang w:eastAsia="et-EE"/>
        </w:rPr>
        <w:t>9</w:t>
      </w:r>
      <w:r w:rsidR="00A42978" w:rsidRPr="00996790">
        <w:rPr>
          <w:rFonts w:ascii="Times New Roman" w:eastAsia="Times New Roman" w:hAnsi="Times New Roman" w:cs="Times New Roman"/>
          <w:b/>
          <w:bCs/>
          <w:sz w:val="24"/>
          <w:szCs w:val="24"/>
          <w:shd w:val="clear" w:color="auto" w:fill="FFFFFF"/>
          <w:lang w:eastAsia="et-EE"/>
        </w:rPr>
        <w:t>)</w:t>
      </w:r>
      <w:r w:rsidR="00A42978" w:rsidRPr="00996790">
        <w:rPr>
          <w:rFonts w:ascii="Times New Roman" w:eastAsia="Times New Roman" w:hAnsi="Times New Roman" w:cs="Times New Roman"/>
          <w:sz w:val="24"/>
          <w:szCs w:val="24"/>
          <w:shd w:val="clear" w:color="auto" w:fill="FFFFFF"/>
          <w:lang w:eastAsia="et-EE"/>
        </w:rPr>
        <w:t xml:space="preserve"> paragrahvi 57 lõiget 2 </w:t>
      </w:r>
      <w:r w:rsidR="00091885" w:rsidRPr="00996790">
        <w:rPr>
          <w:rFonts w:ascii="Times New Roman" w:eastAsia="Times New Roman" w:hAnsi="Times New Roman" w:cs="Times New Roman"/>
          <w:sz w:val="24"/>
          <w:szCs w:val="24"/>
          <w:shd w:val="clear" w:color="auto" w:fill="FFFFFF"/>
          <w:lang w:eastAsia="et-EE"/>
        </w:rPr>
        <w:t xml:space="preserve">täiendatakse pärast sõna „raamatupidamise“ </w:t>
      </w:r>
      <w:r w:rsidR="00FF042B">
        <w:rPr>
          <w:rFonts w:ascii="Times New Roman" w:eastAsia="Times New Roman" w:hAnsi="Times New Roman" w:cs="Times New Roman"/>
          <w:sz w:val="24"/>
          <w:szCs w:val="24"/>
          <w:shd w:val="clear" w:color="auto" w:fill="FFFFFF"/>
          <w:lang w:eastAsia="et-EE"/>
        </w:rPr>
        <w:t>tekstiosaga</w:t>
      </w:r>
      <w:r w:rsidR="00091885" w:rsidRPr="00996790">
        <w:rPr>
          <w:rFonts w:ascii="Times New Roman" w:eastAsia="Times New Roman" w:hAnsi="Times New Roman" w:cs="Times New Roman"/>
          <w:sz w:val="24"/>
          <w:szCs w:val="24"/>
          <w:shd w:val="clear" w:color="auto" w:fill="FFFFFF"/>
          <w:lang w:eastAsia="et-EE"/>
        </w:rPr>
        <w:t xml:space="preserve"> „, </w:t>
      </w:r>
      <w:proofErr w:type="spellStart"/>
      <w:r w:rsidR="00091885" w:rsidRPr="00996790">
        <w:rPr>
          <w:rFonts w:ascii="Times New Roman" w:eastAsia="Times New Roman" w:hAnsi="Times New Roman" w:cs="Times New Roman"/>
          <w:sz w:val="24"/>
          <w:szCs w:val="24"/>
          <w:shd w:val="clear" w:color="auto" w:fill="FFFFFF"/>
          <w:lang w:eastAsia="et-EE"/>
        </w:rPr>
        <w:t>kestlikkusarvestuse</w:t>
      </w:r>
      <w:proofErr w:type="spellEnd"/>
      <w:r w:rsidR="00091885" w:rsidRPr="00996790">
        <w:rPr>
          <w:rFonts w:ascii="Times New Roman" w:eastAsia="Times New Roman" w:hAnsi="Times New Roman" w:cs="Times New Roman"/>
          <w:sz w:val="24"/>
          <w:szCs w:val="24"/>
          <w:shd w:val="clear" w:color="auto" w:fill="FFFFFF"/>
          <w:lang w:eastAsia="et-EE"/>
        </w:rPr>
        <w:t>“</w:t>
      </w:r>
      <w:r w:rsidR="004054CA">
        <w:rPr>
          <w:rFonts w:ascii="Times New Roman" w:eastAsia="Times New Roman" w:hAnsi="Times New Roman" w:cs="Times New Roman"/>
          <w:sz w:val="24"/>
          <w:szCs w:val="24"/>
          <w:shd w:val="clear" w:color="auto" w:fill="FFFFFF"/>
          <w:lang w:eastAsia="et-EE"/>
        </w:rPr>
        <w:t>;</w:t>
      </w:r>
    </w:p>
    <w:p w14:paraId="3AD3B733" w14:textId="77777777" w:rsidR="00867D94" w:rsidRPr="00996790" w:rsidRDefault="00867D94" w:rsidP="00860C81">
      <w:pPr>
        <w:jc w:val="both"/>
        <w:rPr>
          <w:rFonts w:ascii="Times New Roman" w:eastAsia="Times New Roman" w:hAnsi="Times New Roman" w:cs="Times New Roman"/>
          <w:sz w:val="24"/>
          <w:szCs w:val="24"/>
          <w:shd w:val="clear" w:color="auto" w:fill="FFFFFF"/>
          <w:lang w:eastAsia="et-EE"/>
        </w:rPr>
      </w:pPr>
    </w:p>
    <w:p w14:paraId="22EADACB" w14:textId="525FB6F4" w:rsidR="00C90E7F" w:rsidRPr="00996790" w:rsidRDefault="006A5E86" w:rsidP="00860C81">
      <w:pPr>
        <w:jc w:val="both"/>
        <w:rPr>
          <w:rFonts w:ascii="Times New Roman" w:eastAsia="Times New Roman" w:hAnsi="Times New Roman" w:cs="Times New Roman"/>
          <w:sz w:val="24"/>
          <w:szCs w:val="24"/>
          <w:shd w:val="clear" w:color="auto" w:fill="FFFFFF"/>
          <w:lang w:eastAsia="et-EE"/>
        </w:rPr>
      </w:pPr>
      <w:r>
        <w:rPr>
          <w:rFonts w:ascii="Times New Roman" w:eastAsia="Times New Roman" w:hAnsi="Times New Roman" w:cs="Times New Roman"/>
          <w:b/>
          <w:bCs/>
          <w:sz w:val="24"/>
          <w:szCs w:val="24"/>
          <w:shd w:val="clear" w:color="auto" w:fill="FFFFFF"/>
          <w:lang w:eastAsia="et-EE"/>
        </w:rPr>
        <w:t>40</w:t>
      </w:r>
      <w:r w:rsidR="00867D94" w:rsidRPr="00996790">
        <w:rPr>
          <w:rFonts w:ascii="Times New Roman" w:eastAsia="Times New Roman" w:hAnsi="Times New Roman" w:cs="Times New Roman"/>
          <w:b/>
          <w:bCs/>
          <w:sz w:val="24"/>
          <w:szCs w:val="24"/>
          <w:shd w:val="clear" w:color="auto" w:fill="FFFFFF"/>
          <w:lang w:eastAsia="et-EE"/>
        </w:rPr>
        <w:t>)</w:t>
      </w:r>
      <w:r w:rsidR="00867D94" w:rsidRPr="00996790">
        <w:rPr>
          <w:rFonts w:ascii="Times New Roman" w:eastAsia="Times New Roman" w:hAnsi="Times New Roman" w:cs="Times New Roman"/>
          <w:sz w:val="24"/>
          <w:szCs w:val="24"/>
          <w:shd w:val="clear" w:color="auto" w:fill="FFFFFF"/>
          <w:lang w:eastAsia="et-EE"/>
        </w:rPr>
        <w:t xml:space="preserve"> </w:t>
      </w:r>
      <w:r w:rsidR="00C343F7" w:rsidRPr="00996790">
        <w:rPr>
          <w:rFonts w:ascii="Times New Roman" w:eastAsia="Times New Roman" w:hAnsi="Times New Roman" w:cs="Times New Roman"/>
          <w:sz w:val="24"/>
          <w:szCs w:val="24"/>
          <w:shd w:val="clear" w:color="auto" w:fill="FFFFFF"/>
          <w:lang w:eastAsia="et-EE"/>
        </w:rPr>
        <w:t>paragrahvi 59</w:t>
      </w:r>
      <w:r w:rsidR="00C343F7" w:rsidRPr="00996790">
        <w:rPr>
          <w:rFonts w:ascii="Times New Roman" w:eastAsia="Times New Roman" w:hAnsi="Times New Roman" w:cs="Times New Roman"/>
          <w:sz w:val="24"/>
          <w:szCs w:val="24"/>
          <w:shd w:val="clear" w:color="auto" w:fill="FFFFFF"/>
          <w:vertAlign w:val="superscript"/>
          <w:lang w:eastAsia="et-EE"/>
        </w:rPr>
        <w:t>1</w:t>
      </w:r>
      <w:r w:rsidR="00B413CE" w:rsidRPr="00996790">
        <w:rPr>
          <w:rFonts w:ascii="Times New Roman" w:eastAsia="Times New Roman" w:hAnsi="Times New Roman" w:cs="Times New Roman"/>
          <w:sz w:val="24"/>
          <w:szCs w:val="24"/>
          <w:shd w:val="clear" w:color="auto" w:fill="FFFFFF"/>
          <w:vertAlign w:val="superscript"/>
          <w:lang w:eastAsia="et-EE"/>
        </w:rPr>
        <w:t xml:space="preserve"> </w:t>
      </w:r>
      <w:r w:rsidR="00CA37E4" w:rsidRPr="00996790">
        <w:rPr>
          <w:rFonts w:ascii="Times New Roman" w:eastAsia="Times New Roman" w:hAnsi="Times New Roman" w:cs="Times New Roman"/>
          <w:sz w:val="24"/>
          <w:szCs w:val="24"/>
          <w:shd w:val="clear" w:color="auto" w:fill="FFFFFF"/>
          <w:lang w:eastAsia="et-EE"/>
        </w:rPr>
        <w:t xml:space="preserve"> senine tekst loetakse lõikeks 1 ja </w:t>
      </w:r>
      <w:r w:rsidR="000F396C" w:rsidRPr="00996790">
        <w:rPr>
          <w:rFonts w:ascii="Times New Roman" w:eastAsia="Times New Roman" w:hAnsi="Times New Roman" w:cs="Times New Roman"/>
          <w:sz w:val="24"/>
          <w:szCs w:val="24"/>
          <w:shd w:val="clear" w:color="auto" w:fill="FFFFFF"/>
          <w:lang w:eastAsia="et-EE"/>
        </w:rPr>
        <w:t xml:space="preserve">paragrahvi </w:t>
      </w:r>
      <w:r w:rsidR="00CA37E4" w:rsidRPr="00996790">
        <w:rPr>
          <w:rFonts w:ascii="Times New Roman" w:eastAsia="Times New Roman" w:hAnsi="Times New Roman" w:cs="Times New Roman"/>
          <w:sz w:val="24"/>
          <w:szCs w:val="24"/>
          <w:shd w:val="clear" w:color="auto" w:fill="FFFFFF"/>
          <w:lang w:eastAsia="et-EE"/>
        </w:rPr>
        <w:t>täiendatakse lõi</w:t>
      </w:r>
      <w:r w:rsidR="00BB0772" w:rsidRPr="00996790">
        <w:rPr>
          <w:rFonts w:ascii="Times New Roman" w:eastAsia="Times New Roman" w:hAnsi="Times New Roman" w:cs="Times New Roman"/>
          <w:sz w:val="24"/>
          <w:szCs w:val="24"/>
          <w:shd w:val="clear" w:color="auto" w:fill="FFFFFF"/>
          <w:lang w:eastAsia="et-EE"/>
        </w:rPr>
        <w:t>kega 2</w:t>
      </w:r>
      <w:r w:rsidR="00CA37E4" w:rsidRPr="00996790">
        <w:rPr>
          <w:rFonts w:ascii="Times New Roman" w:eastAsia="Times New Roman" w:hAnsi="Times New Roman" w:cs="Times New Roman"/>
          <w:sz w:val="24"/>
          <w:szCs w:val="24"/>
          <w:shd w:val="clear" w:color="auto" w:fill="FFFFFF"/>
          <w:lang w:eastAsia="et-EE"/>
        </w:rPr>
        <w:t xml:space="preserve"> </w:t>
      </w:r>
      <w:r w:rsidR="00B413CE" w:rsidRPr="00996790">
        <w:rPr>
          <w:rFonts w:ascii="Times New Roman" w:eastAsia="Times New Roman" w:hAnsi="Times New Roman" w:cs="Times New Roman"/>
          <w:sz w:val="24"/>
          <w:szCs w:val="24"/>
          <w:shd w:val="clear" w:color="auto" w:fill="FFFFFF"/>
          <w:lang w:eastAsia="et-EE"/>
        </w:rPr>
        <w:t>järgmise</w:t>
      </w:r>
      <w:r w:rsidR="00CA37E4" w:rsidRPr="00996790">
        <w:rPr>
          <w:rFonts w:ascii="Times New Roman" w:eastAsia="Times New Roman" w:hAnsi="Times New Roman" w:cs="Times New Roman"/>
          <w:sz w:val="24"/>
          <w:szCs w:val="24"/>
          <w:shd w:val="clear" w:color="auto" w:fill="FFFFFF"/>
          <w:lang w:eastAsia="et-EE"/>
        </w:rPr>
        <w:t>s sõnastuses</w:t>
      </w:r>
      <w:r w:rsidR="00C343F7" w:rsidRPr="00996790">
        <w:rPr>
          <w:rFonts w:ascii="Times New Roman" w:eastAsia="Times New Roman" w:hAnsi="Times New Roman" w:cs="Times New Roman"/>
          <w:sz w:val="24"/>
          <w:szCs w:val="24"/>
          <w:shd w:val="clear" w:color="auto" w:fill="FFFFFF"/>
          <w:lang w:eastAsia="et-EE"/>
        </w:rPr>
        <w:t>:</w:t>
      </w:r>
    </w:p>
    <w:p w14:paraId="34FFDA56" w14:textId="2BB02A64" w:rsidR="00C90E7F" w:rsidRPr="00996790" w:rsidRDefault="00B413CE"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sz w:val="24"/>
          <w:szCs w:val="24"/>
          <w:shd w:val="clear" w:color="auto" w:fill="FFFFFF"/>
          <w:lang w:eastAsia="et-EE"/>
        </w:rPr>
        <w:t>„</w:t>
      </w:r>
      <w:r w:rsidR="00CA37E4" w:rsidRPr="00996790">
        <w:rPr>
          <w:rFonts w:ascii="Times New Roman" w:eastAsia="Times New Roman" w:hAnsi="Times New Roman" w:cs="Times New Roman"/>
          <w:sz w:val="24"/>
          <w:szCs w:val="24"/>
          <w:shd w:val="clear" w:color="auto" w:fill="FFFFFF"/>
          <w:lang w:eastAsia="et-EE"/>
        </w:rPr>
        <w:t xml:space="preserve">(2) </w:t>
      </w:r>
      <w:r w:rsidR="00C90E7F" w:rsidRPr="00996790">
        <w:rPr>
          <w:rFonts w:ascii="Times New Roman" w:eastAsia="Times New Roman" w:hAnsi="Times New Roman" w:cs="Times New Roman"/>
          <w:sz w:val="24"/>
          <w:szCs w:val="24"/>
          <w:shd w:val="clear" w:color="auto" w:fill="FFFFFF"/>
          <w:lang w:eastAsia="et-EE"/>
        </w:rPr>
        <w:t xml:space="preserve">Avaliku huvi üksuse </w:t>
      </w:r>
      <w:proofErr w:type="spellStart"/>
      <w:r w:rsidR="00C90E7F" w:rsidRPr="00996790">
        <w:rPr>
          <w:rFonts w:ascii="Times New Roman" w:eastAsia="Times New Roman" w:hAnsi="Times New Roman" w:cs="Times New Roman"/>
          <w:sz w:val="24"/>
          <w:szCs w:val="24"/>
          <w:shd w:val="clear" w:color="auto" w:fill="FFFFFF"/>
          <w:lang w:eastAsia="et-EE"/>
        </w:rPr>
        <w:t>kestlikkusaruandluse</w:t>
      </w:r>
      <w:proofErr w:type="spellEnd"/>
      <w:r w:rsidR="00C90E7F" w:rsidRPr="00996790">
        <w:rPr>
          <w:rFonts w:ascii="Times New Roman" w:eastAsia="Times New Roman" w:hAnsi="Times New Roman" w:cs="Times New Roman"/>
          <w:sz w:val="24"/>
          <w:szCs w:val="24"/>
          <w:shd w:val="clear" w:color="auto" w:fill="FFFFFF"/>
          <w:lang w:eastAsia="et-EE"/>
        </w:rPr>
        <w:t xml:space="preserve"> audiitorkontrolli tegev audiitorettevõtja ning vandeaudiitorite </w:t>
      </w:r>
      <w:r w:rsidR="00DE7AFA">
        <w:rPr>
          <w:rFonts w:ascii="Times New Roman" w:eastAsia="Times New Roman" w:hAnsi="Times New Roman" w:cs="Times New Roman"/>
          <w:sz w:val="24"/>
          <w:szCs w:val="24"/>
          <w:shd w:val="clear" w:color="auto" w:fill="FFFFFF"/>
          <w:lang w:eastAsia="et-EE"/>
        </w:rPr>
        <w:t xml:space="preserve">selle </w:t>
      </w:r>
      <w:r w:rsidR="00C90E7F" w:rsidRPr="00996790">
        <w:rPr>
          <w:rFonts w:ascii="Times New Roman" w:eastAsia="Times New Roman" w:hAnsi="Times New Roman" w:cs="Times New Roman"/>
          <w:sz w:val="24"/>
          <w:szCs w:val="24"/>
          <w:shd w:val="clear" w:color="auto" w:fill="FFFFFF"/>
          <w:lang w:eastAsia="et-EE"/>
        </w:rPr>
        <w:t xml:space="preserve">võrgustiku liige, millesse audiitorettevõtja kuulub, ei või osutada </w:t>
      </w:r>
      <w:proofErr w:type="spellStart"/>
      <w:r w:rsidR="00C90E7F" w:rsidRPr="00996790">
        <w:rPr>
          <w:rFonts w:ascii="Times New Roman" w:eastAsia="Times New Roman" w:hAnsi="Times New Roman" w:cs="Times New Roman"/>
          <w:sz w:val="24"/>
          <w:szCs w:val="24"/>
          <w:shd w:val="clear" w:color="auto" w:fill="FFFFFF"/>
          <w:lang w:eastAsia="et-EE"/>
        </w:rPr>
        <w:t>kestlikkusaruandluse</w:t>
      </w:r>
      <w:proofErr w:type="spellEnd"/>
      <w:r w:rsidR="00C90E7F" w:rsidRPr="00996790">
        <w:rPr>
          <w:rFonts w:ascii="Times New Roman" w:eastAsia="Times New Roman" w:hAnsi="Times New Roman" w:cs="Times New Roman"/>
          <w:sz w:val="24"/>
          <w:szCs w:val="24"/>
          <w:shd w:val="clear" w:color="auto" w:fill="FFFFFF"/>
          <w:lang w:eastAsia="et-EE"/>
        </w:rPr>
        <w:t xml:space="preserve"> audiitorkontrolli kohustusega avaliku huvi üksusele, tema emaettevõtjale ega tema kontrollitavale ettevõtjale liikmesriigis otseselt ega kaudselt </w:t>
      </w:r>
      <w:r w:rsidR="001A7BA1" w:rsidRPr="00996790">
        <w:rPr>
          <w:rFonts w:ascii="Times New Roman" w:eastAsia="Times New Roman" w:hAnsi="Times New Roman" w:cs="Times New Roman"/>
          <w:sz w:val="24"/>
          <w:szCs w:val="24"/>
          <w:shd w:val="clear" w:color="auto" w:fill="FFFFFF"/>
          <w:lang w:eastAsia="et-EE"/>
        </w:rPr>
        <w:t xml:space="preserve">Euroopa </w:t>
      </w:r>
      <w:r w:rsidR="00E3737B" w:rsidRPr="00996790">
        <w:rPr>
          <w:rFonts w:ascii="Times New Roman" w:eastAsia="Times New Roman" w:hAnsi="Times New Roman" w:cs="Times New Roman"/>
          <w:sz w:val="24"/>
          <w:szCs w:val="24"/>
          <w:shd w:val="clear" w:color="auto" w:fill="FFFFFF"/>
          <w:lang w:eastAsia="et-EE"/>
        </w:rPr>
        <w:t>P</w:t>
      </w:r>
      <w:r w:rsidR="001A7BA1" w:rsidRPr="00996790">
        <w:rPr>
          <w:rFonts w:ascii="Times New Roman" w:eastAsia="Times New Roman" w:hAnsi="Times New Roman" w:cs="Times New Roman"/>
          <w:sz w:val="24"/>
          <w:szCs w:val="24"/>
          <w:shd w:val="clear" w:color="auto" w:fill="FFFFFF"/>
          <w:lang w:eastAsia="et-EE"/>
        </w:rPr>
        <w:t xml:space="preserve">arlamendi ja nõukogu </w:t>
      </w:r>
      <w:r w:rsidR="00C90E7F" w:rsidRPr="00996790">
        <w:rPr>
          <w:rFonts w:ascii="Times New Roman" w:eastAsia="Times New Roman" w:hAnsi="Times New Roman" w:cs="Times New Roman"/>
          <w:sz w:val="24"/>
          <w:szCs w:val="24"/>
          <w:shd w:val="clear" w:color="auto" w:fill="FFFFFF"/>
          <w:lang w:eastAsia="et-EE"/>
        </w:rPr>
        <w:t xml:space="preserve">määruse (EL) nr 537/2014 artikli 5 lõike 1 teise lõigu punktides b ja c ning punktides e–k nimetatud teenuseid järgmistel perioodidel: </w:t>
      </w:r>
    </w:p>
    <w:p w14:paraId="5667E2CB" w14:textId="771FBEEB" w:rsidR="00C90E7F" w:rsidRPr="00996790" w:rsidRDefault="00C90E7F"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sz w:val="24"/>
          <w:szCs w:val="24"/>
          <w:shd w:val="clear" w:color="auto" w:fill="FFFFFF"/>
          <w:lang w:eastAsia="et-EE"/>
        </w:rPr>
        <w:t>1)</w:t>
      </w:r>
      <w:r w:rsidR="004054CA">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 xml:space="preserve">alates </w:t>
      </w:r>
      <w:proofErr w:type="spellStart"/>
      <w:r w:rsidRPr="00996790">
        <w:rPr>
          <w:rFonts w:ascii="Times New Roman" w:eastAsia="Times New Roman" w:hAnsi="Times New Roman" w:cs="Times New Roman"/>
          <w:sz w:val="24"/>
          <w:szCs w:val="24"/>
          <w:shd w:val="clear" w:color="auto" w:fill="FFFFFF"/>
          <w:lang w:eastAsia="et-EE"/>
        </w:rPr>
        <w:t>kestlikkusaruandluse</w:t>
      </w:r>
      <w:proofErr w:type="spellEnd"/>
      <w:r w:rsidRPr="00996790">
        <w:rPr>
          <w:rFonts w:ascii="Times New Roman" w:eastAsia="Times New Roman" w:hAnsi="Times New Roman" w:cs="Times New Roman"/>
          <w:sz w:val="24"/>
          <w:szCs w:val="24"/>
          <w:shd w:val="clear" w:color="auto" w:fill="FFFFFF"/>
          <w:lang w:eastAsia="et-EE"/>
        </w:rPr>
        <w:t xml:space="preserve"> audiitorkontrolli perioodi algusest </w:t>
      </w:r>
      <w:proofErr w:type="spellStart"/>
      <w:r w:rsidRPr="00996790">
        <w:rPr>
          <w:rFonts w:ascii="Times New Roman" w:eastAsia="Times New Roman" w:hAnsi="Times New Roman" w:cs="Times New Roman"/>
          <w:sz w:val="24"/>
          <w:szCs w:val="24"/>
          <w:shd w:val="clear" w:color="auto" w:fill="FFFFFF"/>
          <w:lang w:eastAsia="et-EE"/>
        </w:rPr>
        <w:t>kestlikkusaruandluse</w:t>
      </w:r>
      <w:proofErr w:type="spellEnd"/>
      <w:r w:rsidRPr="00996790">
        <w:rPr>
          <w:rFonts w:ascii="Times New Roman" w:eastAsia="Times New Roman" w:hAnsi="Times New Roman" w:cs="Times New Roman"/>
          <w:sz w:val="24"/>
          <w:szCs w:val="24"/>
          <w:shd w:val="clear" w:color="auto" w:fill="FFFFFF"/>
          <w:lang w:eastAsia="et-EE"/>
        </w:rPr>
        <w:t xml:space="preserve"> audiitorkontrolli aruande esitamiseni</w:t>
      </w:r>
      <w:r w:rsidR="00FF042B">
        <w:rPr>
          <w:rFonts w:ascii="Times New Roman" w:eastAsia="Times New Roman" w:hAnsi="Times New Roman" w:cs="Times New Roman"/>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w:t>
      </w:r>
    </w:p>
    <w:p w14:paraId="54E0E52B" w14:textId="52DF7A14" w:rsidR="009A78D7" w:rsidRPr="00996790" w:rsidRDefault="00C90E7F"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sz w:val="24"/>
          <w:szCs w:val="24"/>
          <w:shd w:val="clear" w:color="auto" w:fill="FFFFFF"/>
          <w:lang w:eastAsia="et-EE"/>
        </w:rPr>
        <w:t>2)</w:t>
      </w:r>
      <w:r w:rsidR="004054CA">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 xml:space="preserve">käesoleva lõike punktis 1 </w:t>
      </w:r>
      <w:r w:rsidR="00FF042B">
        <w:rPr>
          <w:rFonts w:ascii="Times New Roman" w:eastAsia="Times New Roman" w:hAnsi="Times New Roman" w:cs="Times New Roman"/>
          <w:sz w:val="24"/>
          <w:szCs w:val="24"/>
          <w:shd w:val="clear" w:color="auto" w:fill="FFFFFF"/>
          <w:lang w:eastAsia="et-EE"/>
        </w:rPr>
        <w:t>nimetatud</w:t>
      </w:r>
      <w:r w:rsidRPr="00996790">
        <w:rPr>
          <w:rFonts w:ascii="Times New Roman" w:eastAsia="Times New Roman" w:hAnsi="Times New Roman" w:cs="Times New Roman"/>
          <w:sz w:val="24"/>
          <w:szCs w:val="24"/>
          <w:shd w:val="clear" w:color="auto" w:fill="FFFFFF"/>
          <w:lang w:eastAsia="et-EE"/>
        </w:rPr>
        <w:t xml:space="preserve"> perioodile vahetult eelneval majandusaastal seoses </w:t>
      </w:r>
      <w:r w:rsidR="001A7BA1" w:rsidRPr="00996790">
        <w:rPr>
          <w:rFonts w:ascii="Times New Roman" w:eastAsia="Times New Roman" w:hAnsi="Times New Roman" w:cs="Times New Roman"/>
          <w:sz w:val="24"/>
          <w:szCs w:val="24"/>
          <w:shd w:val="clear" w:color="auto" w:fill="FFFFFF"/>
          <w:lang w:eastAsia="et-EE"/>
        </w:rPr>
        <w:t xml:space="preserve">Euroopa Parlamendi ja nõukogu </w:t>
      </w:r>
      <w:r w:rsidRPr="00996790">
        <w:rPr>
          <w:rFonts w:ascii="Times New Roman" w:eastAsia="Times New Roman" w:hAnsi="Times New Roman" w:cs="Times New Roman"/>
          <w:sz w:val="24"/>
          <w:szCs w:val="24"/>
          <w:shd w:val="clear" w:color="auto" w:fill="FFFFFF"/>
          <w:lang w:eastAsia="et-EE"/>
        </w:rPr>
        <w:t xml:space="preserve">määruse (EL) nr 537/2014 artikli 5 lõike 1 teise lõigu punktis e </w:t>
      </w:r>
      <w:r w:rsidR="00FF042B">
        <w:rPr>
          <w:rFonts w:ascii="Times New Roman" w:eastAsia="Times New Roman" w:hAnsi="Times New Roman" w:cs="Times New Roman"/>
          <w:sz w:val="24"/>
          <w:szCs w:val="24"/>
          <w:shd w:val="clear" w:color="auto" w:fill="FFFFFF"/>
          <w:lang w:eastAsia="et-EE"/>
        </w:rPr>
        <w:t>nimetatud</w:t>
      </w:r>
      <w:r w:rsidRPr="00996790">
        <w:rPr>
          <w:rFonts w:ascii="Times New Roman" w:eastAsia="Times New Roman" w:hAnsi="Times New Roman" w:cs="Times New Roman"/>
          <w:sz w:val="24"/>
          <w:szCs w:val="24"/>
          <w:shd w:val="clear" w:color="auto" w:fill="FFFFFF"/>
          <w:lang w:eastAsia="et-EE"/>
        </w:rPr>
        <w:t xml:space="preserve"> teenustega.</w:t>
      </w:r>
      <w:r w:rsidR="004054CA">
        <w:rPr>
          <w:rFonts w:ascii="Times New Roman" w:eastAsia="Times New Roman" w:hAnsi="Times New Roman" w:cs="Times New Roman"/>
          <w:sz w:val="24"/>
          <w:szCs w:val="24"/>
          <w:shd w:val="clear" w:color="auto" w:fill="FFFFFF"/>
          <w:lang w:eastAsia="et-EE"/>
        </w:rPr>
        <w:t>“;</w:t>
      </w:r>
    </w:p>
    <w:p w14:paraId="31001A61" w14:textId="77777777" w:rsidR="002378A2" w:rsidRPr="00996790" w:rsidRDefault="002378A2" w:rsidP="00860C81">
      <w:pPr>
        <w:jc w:val="both"/>
        <w:rPr>
          <w:rFonts w:ascii="Times New Roman" w:eastAsia="Times New Roman" w:hAnsi="Times New Roman" w:cs="Times New Roman"/>
          <w:sz w:val="24"/>
          <w:szCs w:val="24"/>
          <w:shd w:val="clear" w:color="auto" w:fill="FFFFFF"/>
          <w:lang w:eastAsia="et-EE"/>
        </w:rPr>
      </w:pPr>
    </w:p>
    <w:p w14:paraId="78AECED4" w14:textId="721F2B03" w:rsidR="00BD3792" w:rsidRPr="00996790" w:rsidRDefault="00B05FCB" w:rsidP="00860C81">
      <w:pPr>
        <w:jc w:val="both"/>
        <w:rPr>
          <w:rFonts w:ascii="Times New Roman" w:eastAsia="Times New Roman" w:hAnsi="Times New Roman" w:cs="Times New Roman"/>
          <w:b/>
          <w:bCs/>
          <w:sz w:val="24"/>
          <w:szCs w:val="24"/>
          <w:shd w:val="clear" w:color="auto" w:fill="FFFFFF"/>
          <w:lang w:eastAsia="et-EE"/>
        </w:rPr>
      </w:pPr>
      <w:r>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1</w:t>
      </w:r>
      <w:r w:rsidR="00BD3792" w:rsidRPr="00996790">
        <w:rPr>
          <w:rFonts w:ascii="Times New Roman" w:eastAsia="Times New Roman" w:hAnsi="Times New Roman" w:cs="Times New Roman"/>
          <w:b/>
          <w:bCs/>
          <w:sz w:val="24"/>
          <w:szCs w:val="24"/>
          <w:shd w:val="clear" w:color="auto" w:fill="FFFFFF"/>
          <w:lang w:eastAsia="et-EE"/>
        </w:rPr>
        <w:t xml:space="preserve">) </w:t>
      </w:r>
      <w:r w:rsidR="00FF042B" w:rsidRPr="00D84546">
        <w:rPr>
          <w:rFonts w:ascii="Times New Roman" w:eastAsia="Times New Roman" w:hAnsi="Times New Roman" w:cs="Times New Roman"/>
          <w:bCs/>
          <w:sz w:val="24"/>
          <w:szCs w:val="24"/>
          <w:shd w:val="clear" w:color="auto" w:fill="FFFFFF"/>
          <w:lang w:eastAsia="et-EE"/>
        </w:rPr>
        <w:t>seadust</w:t>
      </w:r>
      <w:r w:rsidR="00FF042B">
        <w:rPr>
          <w:rFonts w:ascii="Times New Roman" w:eastAsia="Times New Roman" w:hAnsi="Times New Roman" w:cs="Times New Roman"/>
          <w:b/>
          <w:bCs/>
          <w:sz w:val="24"/>
          <w:szCs w:val="24"/>
          <w:shd w:val="clear" w:color="auto" w:fill="FFFFFF"/>
          <w:lang w:eastAsia="et-EE"/>
        </w:rPr>
        <w:t xml:space="preserve"> </w:t>
      </w:r>
      <w:r w:rsidR="00BD3792" w:rsidRPr="00996790">
        <w:rPr>
          <w:rFonts w:ascii="Times New Roman" w:eastAsia="Times New Roman" w:hAnsi="Times New Roman" w:cs="Times New Roman"/>
          <w:sz w:val="24"/>
          <w:szCs w:val="24"/>
          <w:shd w:val="clear" w:color="auto" w:fill="FFFFFF"/>
          <w:lang w:eastAsia="et-EE"/>
        </w:rPr>
        <w:t xml:space="preserve">täiendatakse </w:t>
      </w:r>
      <w:r w:rsidR="00CA58A7">
        <w:rPr>
          <w:rFonts w:ascii="Times New Roman" w:eastAsia="Times New Roman" w:hAnsi="Times New Roman" w:cs="Times New Roman"/>
          <w:sz w:val="24"/>
          <w:szCs w:val="24"/>
          <w:shd w:val="clear" w:color="auto" w:fill="FFFFFF"/>
          <w:lang w:eastAsia="et-EE"/>
        </w:rPr>
        <w:t>§-ga</w:t>
      </w:r>
      <w:r w:rsidR="00BD3792" w:rsidRPr="00996790">
        <w:rPr>
          <w:rFonts w:ascii="Times New Roman" w:eastAsia="Times New Roman" w:hAnsi="Times New Roman" w:cs="Times New Roman"/>
          <w:sz w:val="24"/>
          <w:szCs w:val="24"/>
          <w:shd w:val="clear" w:color="auto" w:fill="FFFFFF"/>
          <w:lang w:eastAsia="et-EE"/>
        </w:rPr>
        <w:t xml:space="preserve"> 59</w:t>
      </w:r>
      <w:r w:rsidR="00BB0772" w:rsidRPr="00996790">
        <w:rPr>
          <w:rFonts w:ascii="Times New Roman" w:eastAsia="Times New Roman" w:hAnsi="Times New Roman" w:cs="Times New Roman"/>
          <w:sz w:val="24"/>
          <w:szCs w:val="24"/>
          <w:shd w:val="clear" w:color="auto" w:fill="FFFFFF"/>
          <w:vertAlign w:val="superscript"/>
          <w:lang w:eastAsia="et-EE"/>
        </w:rPr>
        <w:t>2</w:t>
      </w:r>
      <w:r w:rsidR="00BD3792" w:rsidRPr="00996790">
        <w:rPr>
          <w:rFonts w:ascii="Times New Roman" w:eastAsia="Times New Roman" w:hAnsi="Times New Roman" w:cs="Times New Roman"/>
          <w:sz w:val="24"/>
          <w:szCs w:val="24"/>
          <w:shd w:val="clear" w:color="auto" w:fill="FFFFFF"/>
          <w:lang w:eastAsia="et-EE"/>
        </w:rPr>
        <w:t xml:space="preserve"> järgmises sõnastuses:</w:t>
      </w:r>
    </w:p>
    <w:p w14:paraId="654184E3" w14:textId="34B40C58" w:rsidR="00BD3792" w:rsidRPr="00996790" w:rsidRDefault="00BD3792" w:rsidP="00860C81">
      <w:pPr>
        <w:jc w:val="both"/>
        <w:rPr>
          <w:rFonts w:ascii="Times New Roman" w:eastAsia="Times New Roman" w:hAnsi="Times New Roman" w:cs="Times New Roman"/>
          <w:b/>
          <w:bCs/>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 5</w:t>
      </w:r>
      <w:r w:rsidR="00BB0772" w:rsidRPr="00996790">
        <w:rPr>
          <w:rFonts w:ascii="Times New Roman" w:eastAsia="Times New Roman" w:hAnsi="Times New Roman" w:cs="Times New Roman"/>
          <w:b/>
          <w:bCs/>
          <w:sz w:val="24"/>
          <w:szCs w:val="24"/>
          <w:shd w:val="clear" w:color="auto" w:fill="FFFFFF"/>
          <w:lang w:eastAsia="et-EE"/>
        </w:rPr>
        <w:t>9</w:t>
      </w:r>
      <w:r w:rsidR="00BB0772" w:rsidRPr="00996790">
        <w:rPr>
          <w:rFonts w:ascii="Times New Roman" w:eastAsia="Times New Roman" w:hAnsi="Times New Roman" w:cs="Times New Roman"/>
          <w:b/>
          <w:bCs/>
          <w:sz w:val="24"/>
          <w:szCs w:val="24"/>
          <w:shd w:val="clear" w:color="auto" w:fill="FFFFFF"/>
          <w:vertAlign w:val="superscript"/>
          <w:lang w:eastAsia="et-EE"/>
        </w:rPr>
        <w:t>2</w:t>
      </w:r>
      <w:r w:rsidRPr="00996790">
        <w:rPr>
          <w:rFonts w:ascii="Times New Roman" w:eastAsia="Times New Roman" w:hAnsi="Times New Roman" w:cs="Times New Roman"/>
          <w:b/>
          <w:bCs/>
          <w:sz w:val="24"/>
          <w:szCs w:val="24"/>
          <w:shd w:val="clear" w:color="auto" w:fill="FFFFFF"/>
          <w:lang w:eastAsia="et-EE"/>
        </w:rPr>
        <w:t>. Avaliku huvi üksuse audiitorkontrolli erinõuded</w:t>
      </w:r>
    </w:p>
    <w:p w14:paraId="1D93EBA2" w14:textId="77777777" w:rsidR="00BD3792" w:rsidRPr="00996790" w:rsidRDefault="00BD3792" w:rsidP="00860C81">
      <w:pPr>
        <w:jc w:val="both"/>
        <w:rPr>
          <w:rFonts w:ascii="Times New Roman" w:eastAsia="Times New Roman" w:hAnsi="Times New Roman" w:cs="Times New Roman"/>
          <w:b/>
          <w:bCs/>
          <w:sz w:val="24"/>
          <w:szCs w:val="24"/>
          <w:shd w:val="clear" w:color="auto" w:fill="FFFFFF"/>
          <w:lang w:eastAsia="et-EE"/>
        </w:rPr>
      </w:pPr>
    </w:p>
    <w:p w14:paraId="1E21DBE8" w14:textId="48F939D2" w:rsidR="00BD3792" w:rsidRPr="00996790" w:rsidRDefault="00061893" w:rsidP="00860C81">
      <w:pPr>
        <w:jc w:val="both"/>
        <w:rPr>
          <w:rFonts w:ascii="Times New Roman" w:eastAsia="Times New Roman" w:hAnsi="Times New Roman" w:cs="Times New Roman"/>
          <w:sz w:val="24"/>
          <w:szCs w:val="24"/>
          <w:shd w:val="clear" w:color="auto" w:fill="FFFFFF"/>
          <w:lang w:eastAsia="et-EE"/>
        </w:rPr>
      </w:pPr>
      <w:r>
        <w:rPr>
          <w:rFonts w:ascii="Times New Roman" w:eastAsia="Times New Roman" w:hAnsi="Times New Roman" w:cs="Times New Roman"/>
          <w:sz w:val="24"/>
          <w:szCs w:val="24"/>
          <w:shd w:val="clear" w:color="auto" w:fill="FFFFFF"/>
          <w:lang w:eastAsia="et-EE"/>
        </w:rPr>
        <w:t>A</w:t>
      </w:r>
      <w:r w:rsidR="00A76D00" w:rsidRPr="00A76D00">
        <w:rPr>
          <w:rFonts w:ascii="Times New Roman" w:eastAsia="Times New Roman" w:hAnsi="Times New Roman" w:cs="Times New Roman"/>
          <w:sz w:val="24"/>
          <w:szCs w:val="24"/>
          <w:shd w:val="clear" w:color="auto" w:fill="FFFFFF"/>
          <w:lang w:eastAsia="et-EE"/>
        </w:rPr>
        <w:t>valiku huvi üksuse</w:t>
      </w:r>
      <w:r>
        <w:rPr>
          <w:rFonts w:ascii="Times New Roman" w:eastAsia="Times New Roman" w:hAnsi="Times New Roman" w:cs="Times New Roman"/>
          <w:sz w:val="24"/>
          <w:szCs w:val="24"/>
          <w:shd w:val="clear" w:color="auto" w:fill="FFFFFF"/>
          <w:lang w:eastAsia="et-EE"/>
        </w:rPr>
        <w:t xml:space="preserve"> audiitorkontrolli </w:t>
      </w:r>
      <w:r w:rsidR="00E10A4D">
        <w:rPr>
          <w:rFonts w:ascii="Times New Roman" w:eastAsia="Times New Roman" w:hAnsi="Times New Roman" w:cs="Times New Roman"/>
          <w:sz w:val="24"/>
          <w:szCs w:val="24"/>
          <w:shd w:val="clear" w:color="auto" w:fill="FFFFFF"/>
          <w:lang w:eastAsia="et-EE"/>
        </w:rPr>
        <w:t>te</w:t>
      </w:r>
      <w:r w:rsidR="00E22122">
        <w:rPr>
          <w:rFonts w:ascii="Times New Roman" w:eastAsia="Times New Roman" w:hAnsi="Times New Roman" w:cs="Times New Roman"/>
          <w:sz w:val="24"/>
          <w:szCs w:val="24"/>
          <w:shd w:val="clear" w:color="auto" w:fill="FFFFFF"/>
          <w:lang w:eastAsia="et-EE"/>
        </w:rPr>
        <w:t>osta</w:t>
      </w:r>
      <w:r w:rsidR="00E10A4D">
        <w:rPr>
          <w:rFonts w:ascii="Times New Roman" w:eastAsia="Times New Roman" w:hAnsi="Times New Roman" w:cs="Times New Roman"/>
          <w:sz w:val="24"/>
          <w:szCs w:val="24"/>
          <w:shd w:val="clear" w:color="auto" w:fill="FFFFFF"/>
          <w:lang w:eastAsia="et-EE"/>
        </w:rPr>
        <w:t xml:space="preserve">mise </w:t>
      </w:r>
      <w:r w:rsidR="00283E27">
        <w:rPr>
          <w:rFonts w:ascii="Times New Roman" w:eastAsia="Times New Roman" w:hAnsi="Times New Roman" w:cs="Times New Roman"/>
          <w:sz w:val="24"/>
          <w:szCs w:val="24"/>
          <w:shd w:val="clear" w:color="auto" w:fill="FFFFFF"/>
          <w:lang w:eastAsia="et-EE"/>
        </w:rPr>
        <w:t xml:space="preserve">käigus </w:t>
      </w:r>
      <w:r w:rsidR="001C6F17">
        <w:rPr>
          <w:rFonts w:ascii="Times New Roman" w:eastAsia="Times New Roman" w:hAnsi="Times New Roman" w:cs="Times New Roman"/>
          <w:sz w:val="24"/>
          <w:szCs w:val="24"/>
          <w:shd w:val="clear" w:color="auto" w:fill="FFFFFF"/>
          <w:lang w:eastAsia="et-EE"/>
        </w:rPr>
        <w:t xml:space="preserve">raamatupidamise aastaaruannet reguleeriva </w:t>
      </w:r>
      <w:r w:rsidR="00A76D00">
        <w:rPr>
          <w:rFonts w:ascii="Times New Roman" w:eastAsia="Times New Roman" w:hAnsi="Times New Roman" w:cs="Times New Roman"/>
          <w:sz w:val="24"/>
          <w:szCs w:val="24"/>
          <w:shd w:val="clear" w:color="auto" w:fill="FFFFFF"/>
          <w:lang w:eastAsia="et-EE"/>
        </w:rPr>
        <w:t xml:space="preserve">õigusnormi võimaliku rikkumise avastamisel </w:t>
      </w:r>
      <w:r>
        <w:rPr>
          <w:rFonts w:ascii="Times New Roman" w:eastAsia="Times New Roman" w:hAnsi="Times New Roman" w:cs="Times New Roman"/>
          <w:sz w:val="24"/>
          <w:szCs w:val="24"/>
          <w:shd w:val="clear" w:color="auto" w:fill="FFFFFF"/>
          <w:lang w:eastAsia="et-EE"/>
        </w:rPr>
        <w:t xml:space="preserve">on vandeaudiitor </w:t>
      </w:r>
      <w:r w:rsidR="003A487E">
        <w:rPr>
          <w:rFonts w:ascii="Times New Roman" w:eastAsia="Times New Roman" w:hAnsi="Times New Roman" w:cs="Times New Roman"/>
          <w:sz w:val="24"/>
          <w:szCs w:val="24"/>
          <w:shd w:val="clear" w:color="auto" w:fill="FFFFFF"/>
          <w:lang w:eastAsia="et-EE"/>
        </w:rPr>
        <w:t xml:space="preserve">või audiitorettevõtja </w:t>
      </w:r>
      <w:r>
        <w:rPr>
          <w:rFonts w:ascii="Times New Roman" w:eastAsia="Times New Roman" w:hAnsi="Times New Roman" w:cs="Times New Roman"/>
          <w:sz w:val="24"/>
          <w:szCs w:val="24"/>
          <w:shd w:val="clear" w:color="auto" w:fill="FFFFFF"/>
          <w:lang w:eastAsia="et-EE"/>
        </w:rPr>
        <w:t xml:space="preserve">kohustatud </w:t>
      </w:r>
      <w:r w:rsidR="00A76D00">
        <w:rPr>
          <w:rFonts w:ascii="Times New Roman" w:eastAsia="Times New Roman" w:hAnsi="Times New Roman" w:cs="Times New Roman"/>
          <w:sz w:val="24"/>
          <w:szCs w:val="24"/>
          <w:shd w:val="clear" w:color="auto" w:fill="FFFFFF"/>
          <w:lang w:eastAsia="et-EE"/>
        </w:rPr>
        <w:t>lähtu</w:t>
      </w:r>
      <w:r w:rsidR="00283E27">
        <w:rPr>
          <w:rFonts w:ascii="Times New Roman" w:eastAsia="Times New Roman" w:hAnsi="Times New Roman" w:cs="Times New Roman"/>
          <w:sz w:val="24"/>
          <w:szCs w:val="24"/>
          <w:shd w:val="clear" w:color="auto" w:fill="FFFFFF"/>
          <w:lang w:eastAsia="et-EE"/>
        </w:rPr>
        <w:t>m</w:t>
      </w:r>
      <w:r w:rsidR="00A76D00">
        <w:rPr>
          <w:rFonts w:ascii="Times New Roman" w:eastAsia="Times New Roman" w:hAnsi="Times New Roman" w:cs="Times New Roman"/>
          <w:sz w:val="24"/>
          <w:szCs w:val="24"/>
          <w:shd w:val="clear" w:color="auto" w:fill="FFFFFF"/>
          <w:lang w:eastAsia="et-EE"/>
        </w:rPr>
        <w:t xml:space="preserve">a </w:t>
      </w:r>
      <w:r w:rsidR="00BD3792" w:rsidRPr="00996790">
        <w:rPr>
          <w:rFonts w:ascii="Times New Roman" w:eastAsia="Times New Roman" w:hAnsi="Times New Roman" w:cs="Times New Roman"/>
          <w:sz w:val="24"/>
          <w:szCs w:val="24"/>
          <w:shd w:val="clear" w:color="auto" w:fill="FFFFFF"/>
          <w:lang w:eastAsia="et-EE"/>
        </w:rPr>
        <w:t>Euroopa Parlamendi ja nõukogu määruse (EL) nr 537/2014 artikli</w:t>
      </w:r>
      <w:r>
        <w:rPr>
          <w:rFonts w:ascii="Times New Roman" w:eastAsia="Times New Roman" w:hAnsi="Times New Roman" w:cs="Times New Roman"/>
          <w:sz w:val="24"/>
          <w:szCs w:val="24"/>
          <w:shd w:val="clear" w:color="auto" w:fill="FFFFFF"/>
          <w:lang w:eastAsia="et-EE"/>
        </w:rPr>
        <w:t>s</w:t>
      </w:r>
      <w:r w:rsidR="00BD3792" w:rsidRPr="00996790">
        <w:rPr>
          <w:rFonts w:ascii="Times New Roman" w:eastAsia="Times New Roman" w:hAnsi="Times New Roman" w:cs="Times New Roman"/>
          <w:sz w:val="24"/>
          <w:szCs w:val="24"/>
          <w:shd w:val="clear" w:color="auto" w:fill="FFFFFF"/>
          <w:lang w:eastAsia="et-EE"/>
        </w:rPr>
        <w:t>t 7.“;</w:t>
      </w:r>
    </w:p>
    <w:p w14:paraId="3E77D1B8" w14:textId="77777777" w:rsidR="00BA7CA2" w:rsidRPr="00996790" w:rsidRDefault="00BA7CA2" w:rsidP="00860C81">
      <w:pPr>
        <w:jc w:val="both"/>
        <w:rPr>
          <w:rFonts w:ascii="Times New Roman" w:eastAsia="Times New Roman" w:hAnsi="Times New Roman" w:cs="Times New Roman"/>
          <w:sz w:val="24"/>
          <w:szCs w:val="24"/>
          <w:shd w:val="clear" w:color="auto" w:fill="FFFFFF"/>
          <w:lang w:eastAsia="et-EE"/>
        </w:rPr>
      </w:pPr>
    </w:p>
    <w:p w14:paraId="7F6DE2E0" w14:textId="30C20FF8" w:rsidR="00160C84" w:rsidRPr="00996790" w:rsidRDefault="006D0167"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2</w:t>
      </w:r>
      <w:r w:rsidR="00160C84" w:rsidRPr="00996790">
        <w:rPr>
          <w:rFonts w:ascii="Times New Roman" w:eastAsia="Times New Roman" w:hAnsi="Times New Roman" w:cs="Times New Roman"/>
          <w:b/>
          <w:bCs/>
          <w:sz w:val="24"/>
          <w:szCs w:val="24"/>
          <w:shd w:val="clear" w:color="auto" w:fill="FFFFFF"/>
          <w:lang w:eastAsia="et-EE"/>
        </w:rPr>
        <w:t>)</w:t>
      </w:r>
      <w:r w:rsidR="00160C84" w:rsidRPr="00996790">
        <w:rPr>
          <w:rFonts w:ascii="Times New Roman" w:eastAsia="Times New Roman" w:hAnsi="Times New Roman" w:cs="Times New Roman"/>
          <w:sz w:val="24"/>
          <w:szCs w:val="24"/>
          <w:shd w:val="clear" w:color="auto" w:fill="FFFFFF"/>
          <w:lang w:eastAsia="et-EE"/>
        </w:rPr>
        <w:t xml:space="preserve"> paragrahvi 6</w:t>
      </w:r>
      <w:r w:rsidR="00D47EF6" w:rsidRPr="00996790">
        <w:rPr>
          <w:rFonts w:ascii="Times New Roman" w:eastAsia="Times New Roman" w:hAnsi="Times New Roman" w:cs="Times New Roman"/>
          <w:sz w:val="24"/>
          <w:szCs w:val="24"/>
          <w:shd w:val="clear" w:color="auto" w:fill="FFFFFF"/>
          <w:lang w:eastAsia="et-EE"/>
        </w:rPr>
        <w:t>0</w:t>
      </w:r>
      <w:r w:rsidR="00160C84" w:rsidRPr="00996790">
        <w:rPr>
          <w:rFonts w:ascii="Times New Roman" w:eastAsia="Times New Roman" w:hAnsi="Times New Roman" w:cs="Times New Roman"/>
          <w:sz w:val="24"/>
          <w:szCs w:val="24"/>
          <w:shd w:val="clear" w:color="auto" w:fill="FFFFFF"/>
          <w:lang w:eastAsia="et-EE"/>
        </w:rPr>
        <w:t xml:space="preserve"> </w:t>
      </w:r>
      <w:r w:rsidR="00D47EF6" w:rsidRPr="00996790">
        <w:rPr>
          <w:rFonts w:ascii="Times New Roman" w:eastAsia="Times New Roman" w:hAnsi="Times New Roman" w:cs="Times New Roman"/>
          <w:sz w:val="24"/>
          <w:szCs w:val="24"/>
          <w:shd w:val="clear" w:color="auto" w:fill="FFFFFF"/>
          <w:lang w:eastAsia="et-EE"/>
        </w:rPr>
        <w:t>lõige 3 muudetakse ja sõnastatakse järgmiselt</w:t>
      </w:r>
      <w:r w:rsidR="00160C84" w:rsidRPr="00996790">
        <w:rPr>
          <w:rFonts w:ascii="Times New Roman" w:eastAsia="Times New Roman" w:hAnsi="Times New Roman" w:cs="Times New Roman"/>
          <w:sz w:val="24"/>
          <w:szCs w:val="24"/>
          <w:shd w:val="clear" w:color="auto" w:fill="FFFFFF"/>
          <w:lang w:eastAsia="et-EE"/>
        </w:rPr>
        <w:t>:</w:t>
      </w:r>
    </w:p>
    <w:p w14:paraId="743327A3" w14:textId="1D8E3E79" w:rsidR="00160C84" w:rsidRPr="00996790" w:rsidRDefault="00160C84"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sz w:val="24"/>
          <w:szCs w:val="24"/>
          <w:shd w:val="clear" w:color="auto" w:fill="FFFFFF"/>
          <w:lang w:eastAsia="et-EE"/>
        </w:rPr>
        <w:t>„(</w:t>
      </w:r>
      <w:r w:rsidR="00D47EF6" w:rsidRPr="00996790">
        <w:rPr>
          <w:rFonts w:ascii="Times New Roman" w:eastAsia="Times New Roman" w:hAnsi="Times New Roman" w:cs="Times New Roman"/>
          <w:sz w:val="24"/>
          <w:szCs w:val="24"/>
          <w:shd w:val="clear" w:color="auto" w:fill="FFFFFF"/>
          <w:lang w:eastAsia="et-EE"/>
        </w:rPr>
        <w:t>3</w:t>
      </w:r>
      <w:r w:rsidRPr="00996790">
        <w:rPr>
          <w:rFonts w:ascii="Times New Roman" w:eastAsia="Times New Roman" w:hAnsi="Times New Roman" w:cs="Times New Roman"/>
          <w:sz w:val="24"/>
          <w:szCs w:val="24"/>
          <w:shd w:val="clear" w:color="auto" w:fill="FFFFFF"/>
          <w:lang w:eastAsia="et-EE"/>
        </w:rPr>
        <w:t xml:space="preserve">) Konsolideerimisgrupi audiitorettevõtja vastutab </w:t>
      </w:r>
      <w:r w:rsidR="00765CDF" w:rsidRPr="00996790">
        <w:rPr>
          <w:rFonts w:ascii="Times New Roman" w:eastAsia="Times New Roman" w:hAnsi="Times New Roman" w:cs="Times New Roman"/>
          <w:sz w:val="24"/>
          <w:szCs w:val="24"/>
          <w:shd w:val="clear" w:color="auto" w:fill="FFFFFF"/>
          <w:lang w:eastAsia="et-EE"/>
        </w:rPr>
        <w:t xml:space="preserve">kolmanda riigi </w:t>
      </w:r>
      <w:r w:rsidR="008F2DC5" w:rsidRPr="00996790">
        <w:rPr>
          <w:rFonts w:ascii="Times New Roman" w:eastAsia="Times New Roman" w:hAnsi="Times New Roman" w:cs="Times New Roman"/>
          <w:sz w:val="24"/>
          <w:szCs w:val="24"/>
          <w:shd w:val="clear" w:color="auto" w:fill="FFFFFF"/>
          <w:lang w:eastAsia="et-EE"/>
        </w:rPr>
        <w:t>vande</w:t>
      </w:r>
      <w:r w:rsidR="00765CDF" w:rsidRPr="00996790">
        <w:rPr>
          <w:rFonts w:ascii="Times New Roman" w:eastAsia="Times New Roman" w:hAnsi="Times New Roman" w:cs="Times New Roman"/>
          <w:sz w:val="24"/>
          <w:szCs w:val="24"/>
          <w:shd w:val="clear" w:color="auto" w:fill="FFFFFF"/>
          <w:lang w:eastAsia="et-EE"/>
        </w:rPr>
        <w:t>audiitori</w:t>
      </w:r>
      <w:r w:rsidR="008F2DC5" w:rsidRPr="00996790">
        <w:rPr>
          <w:rFonts w:ascii="Times New Roman" w:eastAsia="Times New Roman" w:hAnsi="Times New Roman" w:cs="Times New Roman"/>
          <w:sz w:val="24"/>
          <w:szCs w:val="24"/>
          <w:shd w:val="clear" w:color="auto" w:fill="FFFFFF"/>
          <w:lang w:eastAsia="et-EE"/>
        </w:rPr>
        <w:t xml:space="preserve"> </w:t>
      </w:r>
      <w:r w:rsidR="00047AA4">
        <w:rPr>
          <w:rFonts w:ascii="Times New Roman" w:eastAsia="Times New Roman" w:hAnsi="Times New Roman" w:cs="Times New Roman"/>
          <w:sz w:val="24"/>
          <w:szCs w:val="24"/>
          <w:shd w:val="clear" w:color="auto" w:fill="FFFFFF"/>
          <w:lang w:eastAsia="et-EE"/>
        </w:rPr>
        <w:t>teostatud</w:t>
      </w:r>
      <w:r w:rsidR="00765CDF" w:rsidRPr="00996790">
        <w:rPr>
          <w:rFonts w:ascii="Times New Roman" w:eastAsia="Times New Roman" w:hAnsi="Times New Roman" w:cs="Times New Roman"/>
          <w:sz w:val="24"/>
          <w:szCs w:val="24"/>
          <w:shd w:val="clear" w:color="auto" w:fill="FFFFFF"/>
          <w:lang w:eastAsia="et-EE"/>
        </w:rPr>
        <w:t xml:space="preserve"> </w:t>
      </w:r>
      <w:r w:rsidR="003D651E" w:rsidRPr="00996790">
        <w:rPr>
          <w:rFonts w:ascii="Times New Roman" w:eastAsia="Times New Roman" w:hAnsi="Times New Roman" w:cs="Times New Roman"/>
          <w:sz w:val="24"/>
          <w:szCs w:val="24"/>
          <w:shd w:val="clear" w:color="auto" w:fill="FFFFFF"/>
          <w:lang w:eastAsia="et-EE"/>
        </w:rPr>
        <w:t xml:space="preserve">konsolideeriva ja </w:t>
      </w:r>
      <w:r w:rsidRPr="00996790">
        <w:rPr>
          <w:rFonts w:ascii="Times New Roman" w:eastAsia="Times New Roman" w:hAnsi="Times New Roman" w:cs="Times New Roman"/>
          <w:sz w:val="24"/>
          <w:szCs w:val="24"/>
          <w:shd w:val="clear" w:color="auto" w:fill="FFFFFF"/>
          <w:lang w:eastAsia="et-EE"/>
        </w:rPr>
        <w:t>konsolideeri</w:t>
      </w:r>
      <w:r w:rsidR="003D651E" w:rsidRPr="00996790">
        <w:rPr>
          <w:rFonts w:ascii="Times New Roman" w:eastAsia="Times New Roman" w:hAnsi="Times New Roman" w:cs="Times New Roman"/>
          <w:sz w:val="24"/>
          <w:szCs w:val="24"/>
          <w:shd w:val="clear" w:color="auto" w:fill="FFFFFF"/>
          <w:lang w:eastAsia="et-EE"/>
        </w:rPr>
        <w:t>ta</w:t>
      </w:r>
      <w:r w:rsidRPr="00996790">
        <w:rPr>
          <w:rFonts w:ascii="Times New Roman" w:eastAsia="Times New Roman" w:hAnsi="Times New Roman" w:cs="Times New Roman"/>
          <w:sz w:val="24"/>
          <w:szCs w:val="24"/>
          <w:shd w:val="clear" w:color="auto" w:fill="FFFFFF"/>
          <w:lang w:eastAsia="et-EE"/>
        </w:rPr>
        <w:t xml:space="preserve">va üksuse aruande audiitorkontrolli </w:t>
      </w:r>
      <w:r w:rsidR="003D651E" w:rsidRPr="00996790">
        <w:rPr>
          <w:rFonts w:ascii="Times New Roman" w:eastAsia="Times New Roman" w:hAnsi="Times New Roman" w:cs="Times New Roman"/>
          <w:sz w:val="24"/>
          <w:szCs w:val="24"/>
          <w:shd w:val="clear" w:color="auto" w:fill="FFFFFF"/>
          <w:lang w:eastAsia="et-EE"/>
        </w:rPr>
        <w:t xml:space="preserve">täiendavate dokumentide </w:t>
      </w:r>
      <w:r w:rsidR="008F2DC5" w:rsidRPr="00996790">
        <w:rPr>
          <w:rFonts w:ascii="Times New Roman" w:eastAsia="Times New Roman" w:hAnsi="Times New Roman" w:cs="Times New Roman"/>
          <w:sz w:val="24"/>
          <w:szCs w:val="24"/>
          <w:shd w:val="clear" w:color="auto" w:fill="FFFFFF"/>
          <w:lang w:eastAsia="et-EE"/>
        </w:rPr>
        <w:t xml:space="preserve">järelevalvenõukogule </w:t>
      </w:r>
      <w:r w:rsidR="003D651E" w:rsidRPr="00996790">
        <w:rPr>
          <w:rFonts w:ascii="Times New Roman" w:eastAsia="Times New Roman" w:hAnsi="Times New Roman" w:cs="Times New Roman"/>
          <w:sz w:val="24"/>
          <w:szCs w:val="24"/>
          <w:shd w:val="clear" w:color="auto" w:fill="FFFFFF"/>
          <w:lang w:eastAsia="et-EE"/>
        </w:rPr>
        <w:t>esitamise eest.</w:t>
      </w:r>
      <w:r w:rsidR="00D441B2" w:rsidRPr="00996790">
        <w:rPr>
          <w:rFonts w:ascii="Times New Roman" w:eastAsia="Times New Roman" w:hAnsi="Times New Roman" w:cs="Times New Roman"/>
          <w:sz w:val="24"/>
          <w:szCs w:val="24"/>
          <w:shd w:val="clear" w:color="auto" w:fill="FFFFFF"/>
          <w:lang w:eastAsia="et-EE"/>
        </w:rPr>
        <w:t>“;</w:t>
      </w:r>
    </w:p>
    <w:p w14:paraId="75F5ED5B" w14:textId="77777777" w:rsidR="000F2CC4" w:rsidRPr="00996790" w:rsidRDefault="000F2CC4" w:rsidP="00860C81">
      <w:pPr>
        <w:jc w:val="both"/>
        <w:rPr>
          <w:rFonts w:ascii="Times New Roman" w:eastAsia="Times New Roman" w:hAnsi="Times New Roman" w:cs="Times New Roman"/>
          <w:sz w:val="24"/>
          <w:szCs w:val="24"/>
          <w:shd w:val="clear" w:color="auto" w:fill="FFFFFF"/>
          <w:lang w:eastAsia="et-EE"/>
        </w:rPr>
      </w:pPr>
    </w:p>
    <w:p w14:paraId="3EB14B44" w14:textId="1FEB7CEE" w:rsidR="009C1B2D" w:rsidRPr="00996790" w:rsidRDefault="006D0167" w:rsidP="00860C81">
      <w:pPr>
        <w:jc w:val="both"/>
        <w:rPr>
          <w:rFonts w:ascii="Times New Roman" w:eastAsia="Times New Roman" w:hAnsi="Times New Roman" w:cs="Times New Roman"/>
          <w:sz w:val="24"/>
          <w:szCs w:val="24"/>
          <w:shd w:val="clear" w:color="auto" w:fill="FFFFFF"/>
          <w:lang w:eastAsia="et-EE"/>
        </w:rPr>
      </w:pPr>
      <w:bookmarkStart w:id="71" w:name="_Hlk151707186"/>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3</w:t>
      </w:r>
      <w:r w:rsidR="009C1B2D" w:rsidRPr="00996790">
        <w:rPr>
          <w:rFonts w:ascii="Times New Roman" w:eastAsia="Times New Roman" w:hAnsi="Times New Roman" w:cs="Times New Roman"/>
          <w:b/>
          <w:bCs/>
          <w:sz w:val="24"/>
          <w:szCs w:val="24"/>
          <w:shd w:val="clear" w:color="auto" w:fill="FFFFFF"/>
          <w:lang w:eastAsia="et-EE"/>
        </w:rPr>
        <w:t>)</w:t>
      </w:r>
      <w:r w:rsidR="009C1B2D" w:rsidRPr="00996790">
        <w:rPr>
          <w:rFonts w:ascii="Times New Roman" w:eastAsia="Times New Roman" w:hAnsi="Times New Roman" w:cs="Times New Roman"/>
          <w:sz w:val="24"/>
          <w:szCs w:val="24"/>
          <w:shd w:val="clear" w:color="auto" w:fill="FFFFFF"/>
          <w:lang w:eastAsia="et-EE"/>
        </w:rPr>
        <w:t xml:space="preserve"> paragrahvi 91 lõike</w:t>
      </w:r>
      <w:r w:rsidR="002A05D6" w:rsidRPr="00996790">
        <w:rPr>
          <w:rFonts w:ascii="Times New Roman" w:eastAsia="Times New Roman" w:hAnsi="Times New Roman" w:cs="Times New Roman"/>
          <w:sz w:val="24"/>
          <w:szCs w:val="24"/>
          <w:shd w:val="clear" w:color="auto" w:fill="FFFFFF"/>
          <w:lang w:eastAsia="et-EE"/>
        </w:rPr>
        <w:t xml:space="preserve"> </w:t>
      </w:r>
      <w:r w:rsidR="000F3067" w:rsidRPr="00996790">
        <w:rPr>
          <w:rFonts w:ascii="Times New Roman" w:eastAsia="Times New Roman" w:hAnsi="Times New Roman" w:cs="Times New Roman"/>
          <w:sz w:val="24"/>
          <w:szCs w:val="24"/>
          <w:shd w:val="clear" w:color="auto" w:fill="FFFFFF"/>
          <w:lang w:eastAsia="et-EE"/>
        </w:rPr>
        <w:t>1 punktis</w:t>
      </w:r>
      <w:r w:rsidR="009C1B2D" w:rsidRPr="00996790">
        <w:rPr>
          <w:rFonts w:ascii="Times New Roman" w:eastAsia="Times New Roman" w:hAnsi="Times New Roman" w:cs="Times New Roman"/>
          <w:sz w:val="24"/>
          <w:szCs w:val="24"/>
          <w:shd w:val="clear" w:color="auto" w:fill="FFFFFF"/>
          <w:lang w:eastAsia="et-EE"/>
        </w:rPr>
        <w:t xml:space="preserve"> 1 </w:t>
      </w:r>
      <w:r w:rsidR="000F3067" w:rsidRPr="00996790">
        <w:rPr>
          <w:rFonts w:ascii="Times New Roman" w:eastAsia="Times New Roman" w:hAnsi="Times New Roman" w:cs="Times New Roman"/>
          <w:sz w:val="24"/>
          <w:szCs w:val="24"/>
          <w:shd w:val="clear" w:color="auto" w:fill="FFFFFF"/>
          <w:lang w:eastAsia="et-EE"/>
        </w:rPr>
        <w:t>asendatakse arv „4 000 000“ arvuga „6 000 000“</w:t>
      </w:r>
      <w:r w:rsidR="00A34DBB">
        <w:rPr>
          <w:rFonts w:ascii="Times New Roman" w:eastAsia="Times New Roman" w:hAnsi="Times New Roman" w:cs="Times New Roman"/>
          <w:sz w:val="24"/>
          <w:szCs w:val="24"/>
          <w:shd w:val="clear" w:color="auto" w:fill="FFFFFF"/>
          <w:lang w:eastAsia="et-EE"/>
        </w:rPr>
        <w:t>;</w:t>
      </w:r>
    </w:p>
    <w:p w14:paraId="06EB014D" w14:textId="77777777" w:rsidR="000F3067" w:rsidRPr="00996790" w:rsidRDefault="000F3067" w:rsidP="00860C81">
      <w:pPr>
        <w:jc w:val="both"/>
        <w:rPr>
          <w:rFonts w:ascii="Times New Roman" w:eastAsia="Times New Roman" w:hAnsi="Times New Roman" w:cs="Times New Roman"/>
          <w:sz w:val="24"/>
          <w:szCs w:val="24"/>
          <w:shd w:val="clear" w:color="auto" w:fill="FFFFFF"/>
          <w:lang w:eastAsia="et-EE"/>
        </w:rPr>
      </w:pPr>
    </w:p>
    <w:p w14:paraId="331B00CC" w14:textId="28247627" w:rsidR="000F3067" w:rsidRPr="00996790" w:rsidRDefault="000F3067"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4</w:t>
      </w:r>
      <w:r w:rsidRPr="00996790">
        <w:rPr>
          <w:rFonts w:ascii="Times New Roman" w:eastAsia="Times New Roman" w:hAnsi="Times New Roman" w:cs="Times New Roman"/>
          <w:b/>
          <w:bCs/>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paragrahvi 91 lõike 1 punktis 2 asendatakse arv „2</w:t>
      </w:r>
      <w:r w:rsidR="00724914"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r w:rsidR="00724914"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 arvuga „</w:t>
      </w:r>
      <w:r w:rsidR="00724914" w:rsidRPr="00996790">
        <w:rPr>
          <w:rFonts w:ascii="Times New Roman" w:eastAsia="Times New Roman" w:hAnsi="Times New Roman" w:cs="Times New Roman"/>
          <w:sz w:val="24"/>
          <w:szCs w:val="24"/>
          <w:shd w:val="clear" w:color="auto" w:fill="FFFFFF"/>
          <w:lang w:eastAsia="et-EE"/>
        </w:rPr>
        <w:t xml:space="preserve">3 </w:t>
      </w:r>
      <w:r w:rsidRPr="00996790">
        <w:rPr>
          <w:rFonts w:ascii="Times New Roman" w:eastAsia="Times New Roman" w:hAnsi="Times New Roman" w:cs="Times New Roman"/>
          <w:sz w:val="24"/>
          <w:szCs w:val="24"/>
          <w:shd w:val="clear" w:color="auto" w:fill="FFFFFF"/>
          <w:lang w:eastAsia="et-EE"/>
        </w:rPr>
        <w:t>000</w:t>
      </w:r>
      <w:r w:rsidR="00724914"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r w:rsidR="00A34DBB">
        <w:rPr>
          <w:rFonts w:ascii="Times New Roman" w:eastAsia="Times New Roman" w:hAnsi="Times New Roman" w:cs="Times New Roman"/>
          <w:sz w:val="24"/>
          <w:szCs w:val="24"/>
          <w:shd w:val="clear" w:color="auto" w:fill="FFFFFF"/>
          <w:lang w:eastAsia="et-EE"/>
        </w:rPr>
        <w:t>;</w:t>
      </w:r>
    </w:p>
    <w:p w14:paraId="1B174E75" w14:textId="77777777" w:rsidR="000F3067" w:rsidRPr="00996790" w:rsidRDefault="000F3067" w:rsidP="00860C81">
      <w:pPr>
        <w:jc w:val="both"/>
        <w:rPr>
          <w:rFonts w:ascii="Times New Roman" w:eastAsia="Times New Roman" w:hAnsi="Times New Roman" w:cs="Times New Roman"/>
          <w:sz w:val="24"/>
          <w:szCs w:val="24"/>
          <w:shd w:val="clear" w:color="auto" w:fill="FFFFFF"/>
          <w:lang w:eastAsia="et-EE"/>
        </w:rPr>
      </w:pPr>
    </w:p>
    <w:p w14:paraId="3E291F8C" w14:textId="19D578C8" w:rsidR="000F3067" w:rsidRPr="00996790" w:rsidRDefault="000F3067"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5</w:t>
      </w:r>
      <w:r w:rsidRPr="00996790">
        <w:rPr>
          <w:rFonts w:ascii="Times New Roman" w:eastAsia="Times New Roman" w:hAnsi="Times New Roman" w:cs="Times New Roman"/>
          <w:b/>
          <w:bCs/>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paragrahvi 91 lõike 2 punktis 1 asendatakse arv „</w:t>
      </w:r>
      <w:r w:rsidR="00724914" w:rsidRPr="00996790">
        <w:rPr>
          <w:rFonts w:ascii="Times New Roman" w:eastAsia="Times New Roman" w:hAnsi="Times New Roman" w:cs="Times New Roman"/>
          <w:sz w:val="24"/>
          <w:szCs w:val="24"/>
          <w:shd w:val="clear" w:color="auto" w:fill="FFFFFF"/>
          <w:lang w:eastAsia="et-EE"/>
        </w:rPr>
        <w:t>12 000 000“ arvuga „15 000 000“;</w:t>
      </w:r>
    </w:p>
    <w:p w14:paraId="10A97473" w14:textId="77777777" w:rsidR="00724914" w:rsidRPr="00996790" w:rsidRDefault="00724914" w:rsidP="00860C81">
      <w:pPr>
        <w:jc w:val="both"/>
        <w:rPr>
          <w:rFonts w:ascii="Times New Roman" w:eastAsia="Times New Roman" w:hAnsi="Times New Roman" w:cs="Times New Roman"/>
          <w:sz w:val="24"/>
          <w:szCs w:val="24"/>
          <w:shd w:val="clear" w:color="auto" w:fill="FFFFFF"/>
          <w:lang w:eastAsia="et-EE"/>
        </w:rPr>
      </w:pPr>
    </w:p>
    <w:p w14:paraId="30623670" w14:textId="2D87567E" w:rsidR="00724914" w:rsidRPr="00996790" w:rsidRDefault="00724914"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6</w:t>
      </w:r>
      <w:r w:rsidRPr="00996790">
        <w:rPr>
          <w:rFonts w:ascii="Times New Roman" w:eastAsia="Times New Roman" w:hAnsi="Times New Roman" w:cs="Times New Roman"/>
          <w:b/>
          <w:bCs/>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paragrahvi 91 lõike 2 punktis 2 asendatakse arv „6 000 000“ arvuga „7 500 000“</w:t>
      </w:r>
      <w:r w:rsidR="00331171">
        <w:rPr>
          <w:rFonts w:ascii="Times New Roman" w:eastAsia="Times New Roman" w:hAnsi="Times New Roman" w:cs="Times New Roman"/>
          <w:sz w:val="24"/>
          <w:szCs w:val="24"/>
          <w:shd w:val="clear" w:color="auto" w:fill="FFFFFF"/>
          <w:lang w:eastAsia="et-EE"/>
        </w:rPr>
        <w:t>;</w:t>
      </w:r>
    </w:p>
    <w:p w14:paraId="3352BBF5" w14:textId="77777777" w:rsidR="00260CDA" w:rsidRPr="00996790" w:rsidRDefault="00260CDA" w:rsidP="00860C81">
      <w:pPr>
        <w:jc w:val="both"/>
        <w:rPr>
          <w:rFonts w:ascii="Times New Roman" w:eastAsia="Times New Roman" w:hAnsi="Times New Roman" w:cs="Times New Roman"/>
          <w:b/>
          <w:bCs/>
          <w:sz w:val="24"/>
          <w:szCs w:val="24"/>
          <w:shd w:val="clear" w:color="auto" w:fill="FFFFFF"/>
          <w:lang w:eastAsia="et-EE"/>
        </w:rPr>
      </w:pPr>
    </w:p>
    <w:p w14:paraId="2AEEA71F" w14:textId="3C0DDE57" w:rsidR="00BE389A" w:rsidRPr="00996790" w:rsidRDefault="00BE389A"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7</w:t>
      </w:r>
      <w:r w:rsidRPr="00996790">
        <w:rPr>
          <w:rFonts w:ascii="Times New Roman" w:eastAsia="Times New Roman" w:hAnsi="Times New Roman" w:cs="Times New Roman"/>
          <w:b/>
          <w:bCs/>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 xml:space="preserve">paragrahvi 91 lõiget 3 täiendatakse pärast </w:t>
      </w:r>
      <w:r w:rsidR="00331171">
        <w:rPr>
          <w:rFonts w:ascii="Times New Roman" w:eastAsia="Times New Roman" w:hAnsi="Times New Roman" w:cs="Times New Roman"/>
          <w:sz w:val="24"/>
          <w:szCs w:val="24"/>
          <w:shd w:val="clear" w:color="auto" w:fill="FFFFFF"/>
          <w:lang w:eastAsia="et-EE"/>
        </w:rPr>
        <w:t>sõnu</w:t>
      </w:r>
      <w:r w:rsidRPr="00996790">
        <w:rPr>
          <w:rFonts w:ascii="Times New Roman" w:eastAsia="Times New Roman" w:hAnsi="Times New Roman" w:cs="Times New Roman"/>
          <w:sz w:val="24"/>
          <w:szCs w:val="24"/>
          <w:shd w:val="clear" w:color="auto" w:fill="FFFFFF"/>
          <w:lang w:eastAsia="et-EE"/>
        </w:rPr>
        <w:t xml:space="preserve"> „millel on“ </w:t>
      </w:r>
      <w:r w:rsidR="00331171">
        <w:rPr>
          <w:rFonts w:ascii="Times New Roman" w:eastAsia="Times New Roman" w:hAnsi="Times New Roman" w:cs="Times New Roman"/>
          <w:sz w:val="24"/>
          <w:szCs w:val="24"/>
          <w:shd w:val="clear" w:color="auto" w:fill="FFFFFF"/>
          <w:lang w:eastAsia="et-EE"/>
        </w:rPr>
        <w:t>sõnadega</w:t>
      </w:r>
      <w:r w:rsidRPr="00996790">
        <w:rPr>
          <w:rFonts w:ascii="Times New Roman" w:eastAsia="Times New Roman" w:hAnsi="Times New Roman" w:cs="Times New Roman"/>
          <w:sz w:val="24"/>
          <w:szCs w:val="24"/>
          <w:shd w:val="clear" w:color="auto" w:fill="FFFFFF"/>
          <w:lang w:eastAsia="et-EE"/>
        </w:rPr>
        <w:t xml:space="preserve"> „majandusaasta jooksul“;</w:t>
      </w:r>
    </w:p>
    <w:p w14:paraId="012D1C9B" w14:textId="77777777" w:rsidR="00724914" w:rsidRPr="00996790" w:rsidRDefault="00724914" w:rsidP="00860C81">
      <w:pPr>
        <w:jc w:val="both"/>
        <w:rPr>
          <w:rFonts w:ascii="Times New Roman" w:eastAsia="Times New Roman" w:hAnsi="Times New Roman" w:cs="Times New Roman"/>
          <w:sz w:val="24"/>
          <w:szCs w:val="24"/>
          <w:shd w:val="clear" w:color="auto" w:fill="FFFFFF"/>
          <w:lang w:eastAsia="et-EE"/>
        </w:rPr>
      </w:pPr>
    </w:p>
    <w:p w14:paraId="5030201B" w14:textId="7B177CC7" w:rsidR="00476A1B" w:rsidRPr="00996790" w:rsidRDefault="00724914" w:rsidP="00860C81">
      <w:pPr>
        <w:jc w:val="both"/>
        <w:rPr>
          <w:rFonts w:ascii="Times New Roman" w:eastAsia="Times New Roman" w:hAnsi="Times New Roman" w:cs="Times New Roman"/>
          <w:sz w:val="24"/>
          <w:szCs w:val="24"/>
          <w:shd w:val="clear" w:color="auto" w:fill="FFFFFF"/>
          <w:lang w:eastAsia="et-EE"/>
        </w:rPr>
      </w:pPr>
      <w:bookmarkStart w:id="72" w:name="_Hlk155255071"/>
      <w:bookmarkStart w:id="73" w:name="_Hlk151712657"/>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8</w:t>
      </w:r>
      <w:r w:rsidRPr="00996790">
        <w:rPr>
          <w:rFonts w:ascii="Times New Roman" w:eastAsia="Times New Roman" w:hAnsi="Times New Roman" w:cs="Times New Roman"/>
          <w:b/>
          <w:bCs/>
          <w:sz w:val="24"/>
          <w:szCs w:val="24"/>
          <w:shd w:val="clear" w:color="auto" w:fill="FFFFFF"/>
          <w:lang w:eastAsia="et-EE"/>
        </w:rPr>
        <w:t>)</w:t>
      </w:r>
      <w:r w:rsidR="00741D6C" w:rsidRPr="00996790">
        <w:rPr>
          <w:rFonts w:ascii="Times New Roman" w:eastAsia="Times New Roman" w:hAnsi="Times New Roman" w:cs="Times New Roman"/>
          <w:b/>
          <w:bCs/>
          <w:sz w:val="24"/>
          <w:szCs w:val="24"/>
          <w:shd w:val="clear" w:color="auto" w:fill="FFFFFF"/>
          <w:lang w:eastAsia="et-EE"/>
        </w:rPr>
        <w:t xml:space="preserve"> </w:t>
      </w:r>
      <w:r w:rsidR="00741D6C" w:rsidRPr="00996790">
        <w:rPr>
          <w:rFonts w:ascii="Times New Roman" w:eastAsia="Times New Roman" w:hAnsi="Times New Roman" w:cs="Times New Roman"/>
          <w:sz w:val="24"/>
          <w:szCs w:val="24"/>
          <w:shd w:val="clear" w:color="auto" w:fill="FFFFFF"/>
          <w:lang w:eastAsia="et-EE"/>
        </w:rPr>
        <w:t>paragrahvi 91 lõige 4 muudetakse ja sõnastatakse järgmiselt:</w:t>
      </w:r>
    </w:p>
    <w:p w14:paraId="368A8701" w14:textId="39E56325" w:rsidR="00724914" w:rsidRPr="00996790" w:rsidRDefault="00476A1B"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sz w:val="24"/>
          <w:szCs w:val="24"/>
          <w:shd w:val="clear" w:color="auto" w:fill="FFFFFF"/>
          <w:lang w:eastAsia="et-EE"/>
        </w:rPr>
        <w:t>„(4)</w:t>
      </w:r>
      <w:r w:rsidR="005E5938">
        <w:rPr>
          <w:rFonts w:ascii="Times New Roman" w:eastAsia="Times New Roman" w:hAnsi="Times New Roman" w:cs="Times New Roman"/>
          <w:sz w:val="24"/>
          <w:szCs w:val="24"/>
          <w:shd w:val="clear" w:color="auto" w:fill="FFFFFF"/>
          <w:lang w:eastAsia="et-EE"/>
        </w:rPr>
        <w:t xml:space="preserve"> </w:t>
      </w:r>
      <w:r w:rsidR="008636AF" w:rsidRPr="008636AF">
        <w:rPr>
          <w:rFonts w:ascii="Times New Roman" w:eastAsia="Times New Roman" w:hAnsi="Times New Roman" w:cs="Times New Roman"/>
          <w:sz w:val="24"/>
          <w:szCs w:val="24"/>
          <w:shd w:val="clear" w:color="auto" w:fill="FFFFFF"/>
          <w:lang w:eastAsia="et-EE"/>
        </w:rPr>
        <w:t>Raamatupidamise aastaaruande audit on kohustuslik sihtasutusele, mille müügitulu või tulu või varad bilansipäeva seisuga kokku ületavad 1 000 000 eurot ning mille asutajaks on riik, avalik-õiguslik juriidiline isik, kohalik omavalitsus, erakond või äriühing, milles riigil on vähemalt otsustusõigus riigivaraseaduse tähenduses</w:t>
      </w:r>
      <w:r w:rsidRPr="00996790">
        <w:rPr>
          <w:rFonts w:ascii="Times New Roman" w:eastAsia="Times New Roman" w:hAnsi="Times New Roman" w:cs="Times New Roman"/>
          <w:sz w:val="24"/>
          <w:szCs w:val="24"/>
          <w:shd w:val="clear" w:color="auto" w:fill="FFFFFF"/>
          <w:lang w:eastAsia="et-EE"/>
        </w:rPr>
        <w:t>.“;</w:t>
      </w:r>
    </w:p>
    <w:bookmarkEnd w:id="72"/>
    <w:p w14:paraId="38291CBE" w14:textId="77777777" w:rsidR="002559FE" w:rsidRPr="00996790" w:rsidRDefault="002559FE" w:rsidP="00860C81">
      <w:pPr>
        <w:jc w:val="both"/>
        <w:rPr>
          <w:rFonts w:ascii="Times New Roman" w:eastAsia="Times New Roman" w:hAnsi="Times New Roman" w:cs="Times New Roman"/>
          <w:sz w:val="24"/>
          <w:szCs w:val="24"/>
          <w:shd w:val="clear" w:color="auto" w:fill="FFFFFF"/>
          <w:lang w:eastAsia="et-EE"/>
        </w:rPr>
      </w:pPr>
    </w:p>
    <w:bookmarkEnd w:id="73"/>
    <w:p w14:paraId="7A15A2C7" w14:textId="4F1AE1F1" w:rsidR="00724914" w:rsidRPr="00996790" w:rsidRDefault="00FA1A0B"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4</w:t>
      </w:r>
      <w:r w:rsidR="006A5E86">
        <w:rPr>
          <w:rFonts w:ascii="Times New Roman" w:eastAsia="Times New Roman" w:hAnsi="Times New Roman" w:cs="Times New Roman"/>
          <w:b/>
          <w:bCs/>
          <w:sz w:val="24"/>
          <w:szCs w:val="24"/>
          <w:shd w:val="clear" w:color="auto" w:fill="FFFFFF"/>
          <w:lang w:eastAsia="et-EE"/>
        </w:rPr>
        <w:t>9</w:t>
      </w:r>
      <w:r w:rsidR="00724914" w:rsidRPr="00996790">
        <w:rPr>
          <w:rFonts w:ascii="Times New Roman" w:eastAsia="Times New Roman" w:hAnsi="Times New Roman" w:cs="Times New Roman"/>
          <w:b/>
          <w:bCs/>
          <w:sz w:val="24"/>
          <w:szCs w:val="24"/>
          <w:shd w:val="clear" w:color="auto" w:fill="FFFFFF"/>
          <w:lang w:eastAsia="et-EE"/>
        </w:rPr>
        <w:t>)</w:t>
      </w:r>
      <w:r w:rsidR="00724914" w:rsidRPr="00996790">
        <w:rPr>
          <w:rFonts w:ascii="Times New Roman" w:eastAsia="Times New Roman" w:hAnsi="Times New Roman" w:cs="Times New Roman"/>
          <w:sz w:val="24"/>
          <w:szCs w:val="24"/>
          <w:shd w:val="clear" w:color="auto" w:fill="FFFFFF"/>
          <w:lang w:eastAsia="et-EE"/>
        </w:rPr>
        <w:t xml:space="preserve"> paragrahvi 92 lõike 1 punktis 1 asendatakse arv</w:t>
      </w:r>
      <w:r w:rsidR="00331171">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“1</w:t>
      </w:r>
      <w:r w:rsidR="00E52F25" w:rsidRPr="00996790">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600</w:t>
      </w:r>
      <w:r w:rsidR="00E52F25" w:rsidRPr="00996790">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000“ arvuga „2</w:t>
      </w:r>
      <w:r w:rsidR="00E52F25" w:rsidRPr="00996790">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000</w:t>
      </w:r>
      <w:r w:rsidR="00E52F25" w:rsidRPr="00996790">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000“;</w:t>
      </w:r>
    </w:p>
    <w:p w14:paraId="2038BF2F" w14:textId="77777777"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p>
    <w:p w14:paraId="7ED8ED01" w14:textId="555AB9EF" w:rsidR="00724914" w:rsidRPr="00996790" w:rsidRDefault="006A5E86" w:rsidP="00860C81">
      <w:pPr>
        <w:jc w:val="both"/>
        <w:rPr>
          <w:rFonts w:ascii="Times New Roman" w:eastAsia="Times New Roman" w:hAnsi="Times New Roman" w:cs="Times New Roman"/>
          <w:sz w:val="24"/>
          <w:szCs w:val="24"/>
          <w:shd w:val="clear" w:color="auto" w:fill="FFFFFF"/>
          <w:lang w:eastAsia="et-EE"/>
        </w:rPr>
      </w:pPr>
      <w:r>
        <w:rPr>
          <w:rFonts w:ascii="Times New Roman" w:eastAsia="Times New Roman" w:hAnsi="Times New Roman" w:cs="Times New Roman"/>
          <w:b/>
          <w:bCs/>
          <w:sz w:val="24"/>
          <w:szCs w:val="24"/>
          <w:shd w:val="clear" w:color="auto" w:fill="FFFFFF"/>
          <w:lang w:eastAsia="et-EE"/>
        </w:rPr>
        <w:t>50</w:t>
      </w:r>
      <w:r w:rsidR="00142003" w:rsidRPr="00996790">
        <w:rPr>
          <w:rFonts w:ascii="Times New Roman" w:eastAsia="Times New Roman" w:hAnsi="Times New Roman" w:cs="Times New Roman"/>
          <w:b/>
          <w:bCs/>
          <w:sz w:val="24"/>
          <w:szCs w:val="24"/>
          <w:shd w:val="clear" w:color="auto" w:fill="FFFFFF"/>
          <w:lang w:eastAsia="et-EE"/>
        </w:rPr>
        <w:t>)</w:t>
      </w:r>
      <w:r w:rsidR="00142003" w:rsidRPr="00996790">
        <w:rPr>
          <w:rFonts w:ascii="Times New Roman" w:eastAsia="Times New Roman" w:hAnsi="Times New Roman" w:cs="Times New Roman"/>
          <w:sz w:val="24"/>
          <w:szCs w:val="24"/>
          <w:shd w:val="clear" w:color="auto" w:fill="FFFFFF"/>
          <w:lang w:eastAsia="et-EE"/>
        </w:rPr>
        <w:t xml:space="preserve"> </w:t>
      </w:r>
      <w:r w:rsidR="00724914" w:rsidRPr="00996790">
        <w:rPr>
          <w:rFonts w:ascii="Times New Roman" w:eastAsia="Times New Roman" w:hAnsi="Times New Roman" w:cs="Times New Roman"/>
          <w:sz w:val="24"/>
          <w:szCs w:val="24"/>
          <w:shd w:val="clear" w:color="auto" w:fill="FFFFFF"/>
          <w:lang w:eastAsia="et-EE"/>
        </w:rPr>
        <w:t xml:space="preserve">paragrahvi 92 lõike 1 </w:t>
      </w:r>
      <w:r w:rsidR="00142003" w:rsidRPr="00996790">
        <w:rPr>
          <w:rFonts w:ascii="Times New Roman" w:eastAsia="Times New Roman" w:hAnsi="Times New Roman" w:cs="Times New Roman"/>
          <w:sz w:val="24"/>
          <w:szCs w:val="24"/>
          <w:shd w:val="clear" w:color="auto" w:fill="FFFFFF"/>
          <w:lang w:eastAsia="et-EE"/>
        </w:rPr>
        <w:t>punktis 2 asendatakse arv „800 000“ arvuga „1</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000</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000“;</w:t>
      </w:r>
    </w:p>
    <w:p w14:paraId="4DE130A7" w14:textId="77777777"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p>
    <w:p w14:paraId="4905360E" w14:textId="149BE86F" w:rsidR="00142003" w:rsidRPr="00996790" w:rsidRDefault="006A7AC9" w:rsidP="00860C81">
      <w:pPr>
        <w:jc w:val="both"/>
        <w:rPr>
          <w:rFonts w:ascii="Times New Roman" w:eastAsia="Times New Roman" w:hAnsi="Times New Roman" w:cs="Times New Roman"/>
          <w:sz w:val="24"/>
          <w:szCs w:val="24"/>
          <w:shd w:val="clear" w:color="auto" w:fill="FFFFFF"/>
          <w:lang w:eastAsia="et-EE"/>
        </w:rPr>
      </w:pPr>
      <w:r>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1</w:t>
      </w:r>
      <w:r w:rsidR="00142003" w:rsidRPr="00996790">
        <w:rPr>
          <w:rFonts w:ascii="Times New Roman" w:eastAsia="Times New Roman" w:hAnsi="Times New Roman" w:cs="Times New Roman"/>
          <w:b/>
          <w:bCs/>
          <w:sz w:val="24"/>
          <w:szCs w:val="24"/>
          <w:shd w:val="clear" w:color="auto" w:fill="FFFFFF"/>
          <w:lang w:eastAsia="et-EE"/>
        </w:rPr>
        <w:t>)</w:t>
      </w:r>
      <w:r w:rsidR="00142003" w:rsidRPr="00996790">
        <w:rPr>
          <w:rFonts w:ascii="Times New Roman" w:eastAsia="Times New Roman" w:hAnsi="Times New Roman" w:cs="Times New Roman"/>
          <w:sz w:val="24"/>
          <w:szCs w:val="24"/>
          <w:shd w:val="clear" w:color="auto" w:fill="FFFFFF"/>
          <w:lang w:eastAsia="et-EE"/>
        </w:rPr>
        <w:t xml:space="preserve"> paragrahvi 92 lõike 2 punktis 1 asendatakse arv „4</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800</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000“ arvuga „6</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000</w:t>
      </w:r>
      <w:r w:rsidR="00E52F25" w:rsidRPr="00996790">
        <w:rPr>
          <w:rFonts w:ascii="Times New Roman" w:eastAsia="Times New Roman" w:hAnsi="Times New Roman" w:cs="Times New Roman"/>
          <w:sz w:val="24"/>
          <w:szCs w:val="24"/>
          <w:shd w:val="clear" w:color="auto" w:fill="FFFFFF"/>
          <w:lang w:eastAsia="et-EE"/>
        </w:rPr>
        <w:t xml:space="preserve"> </w:t>
      </w:r>
      <w:r w:rsidR="00142003" w:rsidRPr="00996790">
        <w:rPr>
          <w:rFonts w:ascii="Times New Roman" w:eastAsia="Times New Roman" w:hAnsi="Times New Roman" w:cs="Times New Roman"/>
          <w:sz w:val="24"/>
          <w:szCs w:val="24"/>
          <w:shd w:val="clear" w:color="auto" w:fill="FFFFFF"/>
          <w:lang w:eastAsia="et-EE"/>
        </w:rPr>
        <w:t>000“;</w:t>
      </w:r>
    </w:p>
    <w:p w14:paraId="33F02485" w14:textId="77777777"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p>
    <w:p w14:paraId="7FD8D05E" w14:textId="3C309F4D"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2</w:t>
      </w:r>
      <w:r w:rsidRPr="00996790">
        <w:rPr>
          <w:rFonts w:ascii="Times New Roman" w:eastAsia="Times New Roman" w:hAnsi="Times New Roman" w:cs="Times New Roman"/>
          <w:b/>
          <w:bCs/>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paragrahvi 92 lõike 2 punktis 2 asendatakse arv „2</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400</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 arvuga „3</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p>
    <w:p w14:paraId="031F70BC" w14:textId="77777777"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p>
    <w:p w14:paraId="283B37A4" w14:textId="305C108F" w:rsidR="00142003" w:rsidRPr="00996790" w:rsidRDefault="00142003"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3</w:t>
      </w:r>
      <w:r w:rsidRPr="00996790">
        <w:rPr>
          <w:rFonts w:ascii="Times New Roman" w:eastAsia="Times New Roman" w:hAnsi="Times New Roman" w:cs="Times New Roman"/>
          <w:b/>
          <w:bCs/>
          <w:sz w:val="24"/>
          <w:szCs w:val="24"/>
          <w:shd w:val="clear" w:color="auto" w:fill="FFFFFF"/>
          <w:lang w:eastAsia="et-EE"/>
        </w:rPr>
        <w:t>)</w:t>
      </w:r>
      <w:r w:rsidRPr="00996790">
        <w:rPr>
          <w:rFonts w:ascii="Times New Roman" w:eastAsia="Times New Roman" w:hAnsi="Times New Roman" w:cs="Times New Roman"/>
          <w:sz w:val="24"/>
          <w:szCs w:val="24"/>
          <w:shd w:val="clear" w:color="auto" w:fill="FFFFFF"/>
          <w:lang w:eastAsia="et-EE"/>
        </w:rPr>
        <w:t xml:space="preserve"> paragrahvi 9</w:t>
      </w:r>
      <w:r w:rsidR="001E55F6" w:rsidRPr="00996790">
        <w:rPr>
          <w:rFonts w:ascii="Times New Roman" w:eastAsia="Times New Roman" w:hAnsi="Times New Roman" w:cs="Times New Roman"/>
          <w:sz w:val="24"/>
          <w:szCs w:val="24"/>
          <w:shd w:val="clear" w:color="auto" w:fill="FFFFFF"/>
          <w:lang w:eastAsia="et-EE"/>
        </w:rPr>
        <w:t>2</w:t>
      </w:r>
      <w:r w:rsidRPr="00996790">
        <w:rPr>
          <w:rFonts w:ascii="Times New Roman" w:eastAsia="Times New Roman" w:hAnsi="Times New Roman" w:cs="Times New Roman"/>
          <w:sz w:val="24"/>
          <w:szCs w:val="24"/>
          <w:shd w:val="clear" w:color="auto" w:fill="FFFFFF"/>
          <w:lang w:eastAsia="et-EE"/>
        </w:rPr>
        <w:t xml:space="preserve"> lõike</w:t>
      </w:r>
      <w:r w:rsidR="005E5938">
        <w:rPr>
          <w:rFonts w:ascii="Times New Roman" w:eastAsia="Times New Roman" w:hAnsi="Times New Roman" w:cs="Times New Roman"/>
          <w:sz w:val="24"/>
          <w:szCs w:val="24"/>
          <w:shd w:val="clear" w:color="auto" w:fill="FFFFFF"/>
          <w:lang w:eastAsia="et-EE"/>
        </w:rPr>
        <w:t>s</w:t>
      </w:r>
      <w:r w:rsidRPr="00996790">
        <w:rPr>
          <w:rFonts w:ascii="Times New Roman" w:eastAsia="Times New Roman" w:hAnsi="Times New Roman" w:cs="Times New Roman"/>
          <w:sz w:val="24"/>
          <w:szCs w:val="24"/>
          <w:shd w:val="clear" w:color="auto" w:fill="FFFFFF"/>
          <w:lang w:eastAsia="et-EE"/>
        </w:rPr>
        <w:t xml:space="preserve"> 2</w:t>
      </w:r>
      <w:r w:rsidRPr="00996790">
        <w:rPr>
          <w:rFonts w:ascii="Times New Roman" w:eastAsia="Times New Roman" w:hAnsi="Times New Roman" w:cs="Times New Roman"/>
          <w:sz w:val="24"/>
          <w:szCs w:val="24"/>
          <w:shd w:val="clear" w:color="auto" w:fill="FFFFFF"/>
          <w:vertAlign w:val="superscript"/>
          <w:lang w:eastAsia="et-EE"/>
        </w:rPr>
        <w:t xml:space="preserve">1 </w:t>
      </w:r>
      <w:r w:rsidRPr="00996790">
        <w:rPr>
          <w:rFonts w:ascii="Times New Roman" w:eastAsia="Times New Roman" w:hAnsi="Times New Roman" w:cs="Times New Roman"/>
          <w:sz w:val="24"/>
          <w:szCs w:val="24"/>
          <w:shd w:val="clear" w:color="auto" w:fill="FFFFFF"/>
          <w:lang w:eastAsia="et-EE"/>
        </w:rPr>
        <w:t xml:space="preserve">asendatakse </w:t>
      </w:r>
      <w:r w:rsidR="005E5938">
        <w:rPr>
          <w:rFonts w:ascii="Times New Roman" w:eastAsia="Times New Roman" w:hAnsi="Times New Roman" w:cs="Times New Roman"/>
          <w:sz w:val="24"/>
          <w:szCs w:val="24"/>
          <w:shd w:val="clear" w:color="auto" w:fill="FFFFFF"/>
          <w:lang w:eastAsia="et-EE"/>
        </w:rPr>
        <w:t xml:space="preserve">läbivalt </w:t>
      </w:r>
      <w:r w:rsidRPr="00996790">
        <w:rPr>
          <w:rFonts w:ascii="Times New Roman" w:eastAsia="Times New Roman" w:hAnsi="Times New Roman" w:cs="Times New Roman"/>
          <w:sz w:val="24"/>
          <w:szCs w:val="24"/>
          <w:shd w:val="clear" w:color="auto" w:fill="FFFFFF"/>
          <w:lang w:eastAsia="et-EE"/>
        </w:rPr>
        <w:t>arv „15</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 arvuga „1</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r w:rsidR="00E52F25" w:rsidRPr="00996790">
        <w:rPr>
          <w:rFonts w:ascii="Times New Roman" w:eastAsia="Times New Roman" w:hAnsi="Times New Roman" w:cs="Times New Roman"/>
          <w:sz w:val="24"/>
          <w:szCs w:val="24"/>
          <w:shd w:val="clear" w:color="auto" w:fill="FFFFFF"/>
          <w:lang w:eastAsia="et-EE"/>
        </w:rPr>
        <w:t xml:space="preserve"> </w:t>
      </w:r>
      <w:r w:rsidRPr="00996790">
        <w:rPr>
          <w:rFonts w:ascii="Times New Roman" w:eastAsia="Times New Roman" w:hAnsi="Times New Roman" w:cs="Times New Roman"/>
          <w:sz w:val="24"/>
          <w:szCs w:val="24"/>
          <w:shd w:val="clear" w:color="auto" w:fill="FFFFFF"/>
          <w:lang w:eastAsia="et-EE"/>
        </w:rPr>
        <w:t>000“</w:t>
      </w:r>
      <w:r w:rsidR="00AE3CFB" w:rsidRPr="00996790">
        <w:rPr>
          <w:rFonts w:ascii="Times New Roman" w:eastAsia="Times New Roman" w:hAnsi="Times New Roman" w:cs="Times New Roman"/>
          <w:sz w:val="24"/>
          <w:szCs w:val="24"/>
          <w:shd w:val="clear" w:color="auto" w:fill="FFFFFF"/>
          <w:lang w:eastAsia="et-EE"/>
        </w:rPr>
        <w:t>;</w:t>
      </w:r>
    </w:p>
    <w:bookmarkEnd w:id="71"/>
    <w:p w14:paraId="071B0F23" w14:textId="77777777" w:rsidR="00BE389A" w:rsidRPr="00996790" w:rsidRDefault="00BE389A" w:rsidP="00860C81">
      <w:pPr>
        <w:jc w:val="both"/>
        <w:rPr>
          <w:rFonts w:ascii="Times New Roman" w:eastAsia="Times New Roman" w:hAnsi="Times New Roman" w:cs="Times New Roman"/>
          <w:b/>
          <w:bCs/>
          <w:sz w:val="24"/>
          <w:szCs w:val="24"/>
          <w:shd w:val="clear" w:color="auto" w:fill="FFFFFF"/>
          <w:lang w:eastAsia="et-EE"/>
        </w:rPr>
      </w:pPr>
    </w:p>
    <w:p w14:paraId="1E4164AA" w14:textId="4093D1FE" w:rsidR="000F2CC4" w:rsidRPr="00996790" w:rsidRDefault="00724914" w:rsidP="00860C81">
      <w:pPr>
        <w:jc w:val="both"/>
        <w:rPr>
          <w:rFonts w:ascii="Times New Roman" w:eastAsia="Times New Roman" w:hAnsi="Times New Roman" w:cs="Times New Roman"/>
          <w:sz w:val="24"/>
          <w:szCs w:val="24"/>
          <w:lang w:eastAsia="et-EE"/>
        </w:rPr>
      </w:pPr>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4</w:t>
      </w:r>
      <w:r w:rsidR="004317B6" w:rsidRPr="00996790">
        <w:rPr>
          <w:rFonts w:ascii="Times New Roman" w:eastAsia="Times New Roman" w:hAnsi="Times New Roman" w:cs="Times New Roman"/>
          <w:b/>
          <w:bCs/>
          <w:sz w:val="24"/>
          <w:szCs w:val="24"/>
          <w:shd w:val="clear" w:color="auto" w:fill="FFFFFF"/>
          <w:lang w:eastAsia="et-EE"/>
        </w:rPr>
        <w:t>)</w:t>
      </w:r>
      <w:r w:rsidR="004317B6" w:rsidRPr="00996790">
        <w:rPr>
          <w:rFonts w:ascii="Times New Roman" w:eastAsia="Times New Roman" w:hAnsi="Times New Roman" w:cs="Times New Roman"/>
          <w:sz w:val="24"/>
          <w:szCs w:val="24"/>
          <w:shd w:val="clear" w:color="auto" w:fill="FFFFFF"/>
          <w:lang w:eastAsia="et-EE"/>
        </w:rPr>
        <w:t xml:space="preserve"> </w:t>
      </w:r>
      <w:r w:rsidR="000F2CC4" w:rsidRPr="00996790">
        <w:rPr>
          <w:rFonts w:ascii="Times New Roman" w:eastAsia="Times New Roman" w:hAnsi="Times New Roman" w:cs="Times New Roman"/>
          <w:sz w:val="24"/>
          <w:szCs w:val="24"/>
          <w:shd w:val="clear" w:color="auto" w:fill="FFFFFF"/>
          <w:lang w:eastAsia="et-EE"/>
        </w:rPr>
        <w:t xml:space="preserve">seadust täiendatakse </w:t>
      </w:r>
      <w:r w:rsidR="00331171">
        <w:rPr>
          <w:rFonts w:ascii="Times New Roman" w:eastAsia="Times New Roman" w:hAnsi="Times New Roman" w:cs="Times New Roman"/>
          <w:sz w:val="24"/>
          <w:szCs w:val="24"/>
          <w:shd w:val="clear" w:color="auto" w:fill="FFFFFF"/>
          <w:lang w:eastAsia="et-EE"/>
        </w:rPr>
        <w:t>§-ga</w:t>
      </w:r>
      <w:r w:rsidR="000F2CC4" w:rsidRPr="00996790">
        <w:rPr>
          <w:rFonts w:ascii="Times New Roman" w:eastAsia="Times New Roman" w:hAnsi="Times New Roman" w:cs="Times New Roman"/>
          <w:sz w:val="24"/>
          <w:szCs w:val="24"/>
          <w:shd w:val="clear" w:color="auto" w:fill="FFFFFF"/>
          <w:lang w:eastAsia="et-EE"/>
        </w:rPr>
        <w:t xml:space="preserve"> 94</w:t>
      </w:r>
      <w:r w:rsidR="000F2CC4" w:rsidRPr="00996790">
        <w:rPr>
          <w:rFonts w:ascii="Times New Roman" w:eastAsia="Times New Roman" w:hAnsi="Times New Roman" w:cs="Times New Roman"/>
          <w:sz w:val="24"/>
          <w:szCs w:val="24"/>
          <w:shd w:val="clear" w:color="auto" w:fill="FFFFFF"/>
          <w:vertAlign w:val="superscript"/>
          <w:lang w:eastAsia="et-EE"/>
        </w:rPr>
        <w:t xml:space="preserve">1 </w:t>
      </w:r>
      <w:r w:rsidR="000F2CC4" w:rsidRPr="00996790">
        <w:rPr>
          <w:rFonts w:ascii="Times New Roman" w:eastAsia="Times New Roman" w:hAnsi="Times New Roman" w:cs="Times New Roman"/>
          <w:sz w:val="24"/>
          <w:szCs w:val="24"/>
          <w:lang w:eastAsia="et-EE"/>
        </w:rPr>
        <w:t>järgmises sõnastuses:</w:t>
      </w:r>
    </w:p>
    <w:p w14:paraId="63AB292D" w14:textId="7960DDFB" w:rsidR="000F2CC4" w:rsidRPr="00996790" w:rsidRDefault="000F2CC4" w:rsidP="00860C81">
      <w:pPr>
        <w:jc w:val="both"/>
        <w:rPr>
          <w:rFonts w:ascii="Times New Roman" w:eastAsia="Times New Roman" w:hAnsi="Times New Roman" w:cs="Times New Roman"/>
          <w:b/>
          <w:bCs/>
          <w:sz w:val="24"/>
          <w:szCs w:val="24"/>
          <w:lang w:eastAsia="et-EE"/>
        </w:rPr>
      </w:pPr>
      <w:r w:rsidRPr="00996790">
        <w:rPr>
          <w:rFonts w:ascii="Times New Roman" w:eastAsia="Times New Roman" w:hAnsi="Times New Roman" w:cs="Times New Roman"/>
          <w:b/>
          <w:bCs/>
          <w:sz w:val="24"/>
          <w:szCs w:val="24"/>
          <w:lang w:eastAsia="et-EE"/>
        </w:rPr>
        <w:t>„§ 9</w:t>
      </w:r>
      <w:r w:rsidR="00260CDA" w:rsidRPr="00996790">
        <w:rPr>
          <w:rFonts w:ascii="Times New Roman" w:eastAsia="Times New Roman" w:hAnsi="Times New Roman" w:cs="Times New Roman"/>
          <w:b/>
          <w:bCs/>
          <w:sz w:val="24"/>
          <w:szCs w:val="24"/>
          <w:lang w:eastAsia="et-EE"/>
        </w:rPr>
        <w:t>4</w:t>
      </w:r>
      <w:r w:rsidRPr="00996790">
        <w:rPr>
          <w:rFonts w:ascii="Times New Roman" w:eastAsia="Times New Roman" w:hAnsi="Times New Roman" w:cs="Times New Roman"/>
          <w:b/>
          <w:bCs/>
          <w:sz w:val="24"/>
          <w:szCs w:val="24"/>
          <w:vertAlign w:val="superscript"/>
          <w:lang w:eastAsia="et-EE"/>
        </w:rPr>
        <w:t>1</w:t>
      </w:r>
      <w:r w:rsidRPr="00996790">
        <w:rPr>
          <w:rFonts w:ascii="Times New Roman" w:eastAsia="Times New Roman" w:hAnsi="Times New Roman" w:cs="Times New Roman"/>
          <w:b/>
          <w:bCs/>
          <w:sz w:val="24"/>
          <w:szCs w:val="24"/>
          <w:lang w:eastAsia="et-EE"/>
        </w:rPr>
        <w:t xml:space="preserve">. </w:t>
      </w:r>
      <w:proofErr w:type="spellStart"/>
      <w:r w:rsidRPr="00996790">
        <w:rPr>
          <w:rFonts w:ascii="Times New Roman" w:eastAsia="Times New Roman" w:hAnsi="Times New Roman" w:cs="Times New Roman"/>
          <w:b/>
          <w:bCs/>
          <w:sz w:val="24"/>
          <w:szCs w:val="24"/>
          <w:lang w:eastAsia="et-EE"/>
        </w:rPr>
        <w:t>Kestlikkusaruande</w:t>
      </w:r>
      <w:proofErr w:type="spellEnd"/>
      <w:r w:rsidRPr="00996790">
        <w:rPr>
          <w:rFonts w:ascii="Times New Roman" w:eastAsia="Times New Roman" w:hAnsi="Times New Roman" w:cs="Times New Roman"/>
          <w:b/>
          <w:bCs/>
          <w:sz w:val="24"/>
          <w:szCs w:val="24"/>
          <w:lang w:eastAsia="et-EE"/>
        </w:rPr>
        <w:t xml:space="preserve"> audiitorkontrolli kohustus</w:t>
      </w:r>
    </w:p>
    <w:p w14:paraId="61407E9D" w14:textId="77777777" w:rsidR="000F2CC4" w:rsidRPr="00996790" w:rsidRDefault="000F2CC4" w:rsidP="00860C81">
      <w:pPr>
        <w:jc w:val="both"/>
        <w:rPr>
          <w:rFonts w:ascii="Times New Roman" w:eastAsia="Times New Roman" w:hAnsi="Times New Roman" w:cs="Times New Roman"/>
          <w:b/>
          <w:bCs/>
          <w:sz w:val="24"/>
          <w:szCs w:val="24"/>
          <w:lang w:eastAsia="et-EE"/>
        </w:rPr>
      </w:pPr>
    </w:p>
    <w:p w14:paraId="21E67320" w14:textId="14830B6E" w:rsidR="00BA7CA2" w:rsidRPr="00996790" w:rsidRDefault="000F2CC4" w:rsidP="00860C81">
      <w:pPr>
        <w:jc w:val="both"/>
        <w:rPr>
          <w:rFonts w:ascii="Times New Roman" w:eastAsia="Times New Roman" w:hAnsi="Times New Roman" w:cs="Times New Roman"/>
          <w:sz w:val="24"/>
          <w:szCs w:val="24"/>
          <w:lang w:eastAsia="et-EE"/>
        </w:rPr>
      </w:pPr>
      <w:bookmarkStart w:id="74" w:name="_Hlk149118298"/>
      <w:proofErr w:type="spellStart"/>
      <w:r w:rsidRPr="00996790">
        <w:rPr>
          <w:rFonts w:ascii="Times New Roman" w:eastAsia="Times New Roman" w:hAnsi="Times New Roman" w:cs="Times New Roman"/>
          <w:sz w:val="24"/>
          <w:szCs w:val="24"/>
          <w:lang w:eastAsia="et-EE"/>
        </w:rPr>
        <w:t>Kestlikkusaruande</w:t>
      </w:r>
      <w:proofErr w:type="spellEnd"/>
      <w:r w:rsidRPr="00996790">
        <w:rPr>
          <w:rFonts w:ascii="Times New Roman" w:eastAsia="Times New Roman" w:hAnsi="Times New Roman" w:cs="Times New Roman"/>
          <w:sz w:val="24"/>
          <w:szCs w:val="24"/>
          <w:lang w:eastAsia="et-EE"/>
        </w:rPr>
        <w:t xml:space="preserve"> ja konsolideeritud </w:t>
      </w:r>
      <w:proofErr w:type="spellStart"/>
      <w:r w:rsidRPr="00996790">
        <w:rPr>
          <w:rFonts w:ascii="Times New Roman" w:eastAsia="Times New Roman" w:hAnsi="Times New Roman" w:cs="Times New Roman"/>
          <w:sz w:val="24"/>
          <w:szCs w:val="24"/>
          <w:lang w:eastAsia="et-EE"/>
        </w:rPr>
        <w:t>kestlikkusaruande</w:t>
      </w:r>
      <w:proofErr w:type="spellEnd"/>
      <w:r w:rsidRPr="00996790">
        <w:rPr>
          <w:rFonts w:ascii="Times New Roman" w:eastAsia="Times New Roman" w:hAnsi="Times New Roman" w:cs="Times New Roman"/>
          <w:sz w:val="24"/>
          <w:szCs w:val="24"/>
          <w:lang w:eastAsia="et-EE"/>
        </w:rPr>
        <w:t xml:space="preserve"> audiitorkontroll on kohustuslik</w:t>
      </w:r>
      <w:bookmarkEnd w:id="74"/>
      <w:r w:rsidRPr="00996790">
        <w:rPr>
          <w:rFonts w:ascii="Times New Roman" w:eastAsia="Times New Roman" w:hAnsi="Times New Roman" w:cs="Times New Roman"/>
          <w:sz w:val="24"/>
          <w:szCs w:val="24"/>
          <w:lang w:eastAsia="et-EE"/>
        </w:rPr>
        <w:t>.“;</w:t>
      </w:r>
      <w:bookmarkStart w:id="75" w:name="_Hlk148349573"/>
    </w:p>
    <w:p w14:paraId="56C8825C" w14:textId="77777777" w:rsidR="00920FDC" w:rsidRPr="00996790" w:rsidRDefault="00920FDC" w:rsidP="00860C81">
      <w:pPr>
        <w:jc w:val="both"/>
        <w:rPr>
          <w:rFonts w:ascii="Times New Roman" w:eastAsia="Times New Roman" w:hAnsi="Times New Roman" w:cs="Times New Roman"/>
          <w:sz w:val="24"/>
          <w:szCs w:val="24"/>
          <w:lang w:eastAsia="et-EE"/>
        </w:rPr>
      </w:pPr>
    </w:p>
    <w:bookmarkEnd w:id="75"/>
    <w:p w14:paraId="760F4D86" w14:textId="01EBE43B" w:rsidR="00BA7CA2" w:rsidRPr="00996790" w:rsidRDefault="001E55F6"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5</w:t>
      </w:r>
      <w:r w:rsidR="00BA7CA2" w:rsidRPr="00996790">
        <w:rPr>
          <w:rFonts w:ascii="Times New Roman" w:eastAsia="Times New Roman" w:hAnsi="Times New Roman" w:cs="Times New Roman"/>
          <w:b/>
          <w:bCs/>
          <w:sz w:val="24"/>
          <w:szCs w:val="24"/>
          <w:shd w:val="clear" w:color="auto" w:fill="FFFFFF"/>
          <w:lang w:eastAsia="et-EE"/>
        </w:rPr>
        <w:t>)</w:t>
      </w:r>
      <w:r w:rsidR="00BA7CA2" w:rsidRPr="00996790">
        <w:rPr>
          <w:rFonts w:ascii="Times New Roman" w:eastAsia="Times New Roman" w:hAnsi="Times New Roman" w:cs="Times New Roman"/>
          <w:sz w:val="24"/>
          <w:szCs w:val="24"/>
          <w:shd w:val="clear" w:color="auto" w:fill="FFFFFF"/>
          <w:lang w:eastAsia="et-EE"/>
        </w:rPr>
        <w:t xml:space="preserve"> paragrahvi</w:t>
      </w:r>
      <w:r w:rsidR="006A21B4" w:rsidRPr="00996790">
        <w:rPr>
          <w:rFonts w:ascii="Times New Roman" w:eastAsia="Times New Roman" w:hAnsi="Times New Roman" w:cs="Times New Roman"/>
          <w:sz w:val="24"/>
          <w:szCs w:val="24"/>
          <w:shd w:val="clear" w:color="auto" w:fill="FFFFFF"/>
          <w:lang w:eastAsia="et-EE"/>
        </w:rPr>
        <w:t xml:space="preserve"> 95 lõikes 3 asendatakse tekstiosa </w:t>
      </w:r>
      <w:r w:rsidR="005F3596" w:rsidRPr="00996790">
        <w:rPr>
          <w:rFonts w:ascii="Times New Roman" w:eastAsia="Times New Roman" w:hAnsi="Times New Roman" w:cs="Times New Roman"/>
          <w:sz w:val="24"/>
          <w:szCs w:val="24"/>
          <w:shd w:val="clear" w:color="auto" w:fill="FFFFFF"/>
          <w:lang w:eastAsia="et-EE"/>
        </w:rPr>
        <w:t>„raamatupidamise seaduse § 24 lõigete 6–8 ja § 31 lõigete 4–6 alusel“ tekstiosaga „</w:t>
      </w:r>
      <w:r w:rsidR="00AD6E9F" w:rsidRPr="00996790">
        <w:rPr>
          <w:rFonts w:ascii="Times New Roman" w:eastAsia="Times New Roman" w:hAnsi="Times New Roman" w:cs="Times New Roman"/>
          <w:sz w:val="24"/>
          <w:szCs w:val="24"/>
          <w:shd w:val="clear" w:color="auto" w:fill="FFFFFF"/>
          <w:lang w:eastAsia="et-EE"/>
        </w:rPr>
        <w:t>raamatupidamise seaduse</w:t>
      </w:r>
      <w:r w:rsidR="00E265D8" w:rsidRPr="00996790">
        <w:rPr>
          <w:rFonts w:ascii="Times New Roman" w:eastAsia="Times New Roman" w:hAnsi="Times New Roman" w:cs="Times New Roman"/>
          <w:sz w:val="24"/>
          <w:szCs w:val="24"/>
          <w:shd w:val="clear" w:color="auto" w:fill="FFFFFF"/>
          <w:lang w:eastAsia="et-EE"/>
        </w:rPr>
        <w:t xml:space="preserve"> § </w:t>
      </w:r>
      <w:r w:rsidR="00AD6E9F" w:rsidRPr="00996790">
        <w:rPr>
          <w:rFonts w:ascii="Times New Roman" w:eastAsia="Times New Roman" w:hAnsi="Times New Roman" w:cs="Times New Roman"/>
          <w:sz w:val="24"/>
          <w:szCs w:val="24"/>
          <w:shd w:val="clear" w:color="auto" w:fill="FFFFFF"/>
          <w:lang w:eastAsia="et-EE"/>
        </w:rPr>
        <w:t xml:space="preserve">24 lõigete </w:t>
      </w:r>
      <w:r w:rsidR="00E265D8" w:rsidRPr="00996790">
        <w:rPr>
          <w:rFonts w:ascii="Times New Roman" w:eastAsia="Times New Roman" w:hAnsi="Times New Roman" w:cs="Times New Roman"/>
          <w:sz w:val="24"/>
          <w:szCs w:val="24"/>
          <w:shd w:val="clear" w:color="auto" w:fill="FFFFFF"/>
          <w:lang w:eastAsia="et-EE"/>
        </w:rPr>
        <w:t>2</w:t>
      </w:r>
      <w:r w:rsidR="00D0162D" w:rsidRPr="00996790">
        <w:rPr>
          <w:rFonts w:ascii="Times New Roman" w:eastAsia="Times New Roman" w:hAnsi="Times New Roman" w:cs="Times New Roman"/>
          <w:sz w:val="24"/>
          <w:szCs w:val="24"/>
          <w:shd w:val="clear" w:color="auto" w:fill="FFFFFF"/>
          <w:lang w:eastAsia="et-EE"/>
        </w:rPr>
        <w:t>–3</w:t>
      </w:r>
      <w:r w:rsidR="00E265D8" w:rsidRPr="00996790">
        <w:rPr>
          <w:rFonts w:ascii="Times New Roman" w:eastAsia="Times New Roman" w:hAnsi="Times New Roman" w:cs="Times New Roman"/>
          <w:sz w:val="24"/>
          <w:szCs w:val="24"/>
          <w:shd w:val="clear" w:color="auto" w:fill="FFFFFF"/>
          <w:lang w:eastAsia="et-EE"/>
        </w:rPr>
        <w:t xml:space="preserve"> </w:t>
      </w:r>
      <w:r w:rsidR="00331171">
        <w:rPr>
          <w:rFonts w:ascii="Times New Roman" w:eastAsia="Times New Roman" w:hAnsi="Times New Roman" w:cs="Times New Roman"/>
          <w:sz w:val="24"/>
          <w:szCs w:val="24"/>
          <w:shd w:val="clear" w:color="auto" w:fill="FFFFFF"/>
          <w:lang w:eastAsia="et-EE"/>
        </w:rPr>
        <w:t>ja</w:t>
      </w:r>
      <w:r w:rsidR="00E265D8" w:rsidRPr="00996790">
        <w:rPr>
          <w:rFonts w:ascii="Times New Roman" w:eastAsia="Times New Roman" w:hAnsi="Times New Roman" w:cs="Times New Roman"/>
          <w:sz w:val="24"/>
          <w:szCs w:val="24"/>
          <w:shd w:val="clear" w:color="auto" w:fill="FFFFFF"/>
          <w:lang w:eastAsia="et-EE"/>
        </w:rPr>
        <w:t xml:space="preserve"> § 31 lõi</w:t>
      </w:r>
      <w:r w:rsidR="008A1B27" w:rsidRPr="00996790">
        <w:rPr>
          <w:rFonts w:ascii="Times New Roman" w:eastAsia="Times New Roman" w:hAnsi="Times New Roman" w:cs="Times New Roman"/>
          <w:sz w:val="24"/>
          <w:szCs w:val="24"/>
          <w:shd w:val="clear" w:color="auto" w:fill="FFFFFF"/>
          <w:lang w:eastAsia="et-EE"/>
        </w:rPr>
        <w:t>gete</w:t>
      </w:r>
      <w:r w:rsidR="00E265D8" w:rsidRPr="00996790">
        <w:rPr>
          <w:rFonts w:ascii="Times New Roman" w:eastAsia="Times New Roman" w:hAnsi="Times New Roman" w:cs="Times New Roman"/>
          <w:sz w:val="24"/>
          <w:szCs w:val="24"/>
          <w:shd w:val="clear" w:color="auto" w:fill="FFFFFF"/>
          <w:lang w:eastAsia="et-EE"/>
        </w:rPr>
        <w:t xml:space="preserve"> </w:t>
      </w:r>
      <w:r w:rsidR="008A1B27" w:rsidRPr="00996790">
        <w:rPr>
          <w:rFonts w:ascii="Times New Roman" w:eastAsia="Times New Roman" w:hAnsi="Times New Roman" w:cs="Times New Roman"/>
          <w:sz w:val="24"/>
          <w:szCs w:val="24"/>
          <w:shd w:val="clear" w:color="auto" w:fill="FFFFFF"/>
          <w:lang w:eastAsia="et-EE"/>
        </w:rPr>
        <w:t>7</w:t>
      </w:r>
      <w:r w:rsidR="00331171">
        <w:rPr>
          <w:rFonts w:ascii="Times New Roman" w:eastAsia="Times New Roman" w:hAnsi="Times New Roman" w:cs="Times New Roman"/>
          <w:sz w:val="24"/>
          <w:szCs w:val="24"/>
          <w:shd w:val="clear" w:color="auto" w:fill="FFFFFF"/>
          <w:lang w:eastAsia="et-EE"/>
        </w:rPr>
        <w:t>–</w:t>
      </w:r>
      <w:r w:rsidR="008A1B27" w:rsidRPr="00996790">
        <w:rPr>
          <w:rFonts w:ascii="Times New Roman" w:eastAsia="Times New Roman" w:hAnsi="Times New Roman" w:cs="Times New Roman"/>
          <w:sz w:val="24"/>
          <w:szCs w:val="24"/>
          <w:shd w:val="clear" w:color="auto" w:fill="FFFFFF"/>
          <w:lang w:eastAsia="et-EE"/>
        </w:rPr>
        <w:t>11</w:t>
      </w:r>
      <w:r w:rsidR="00E265D8" w:rsidRPr="00996790">
        <w:rPr>
          <w:rFonts w:ascii="Times New Roman" w:eastAsia="Times New Roman" w:hAnsi="Times New Roman" w:cs="Times New Roman"/>
          <w:sz w:val="24"/>
          <w:szCs w:val="24"/>
          <w:shd w:val="clear" w:color="auto" w:fill="FFFFFF"/>
          <w:lang w:eastAsia="et-EE"/>
        </w:rPr>
        <w:t xml:space="preserve"> alusel“;</w:t>
      </w:r>
    </w:p>
    <w:p w14:paraId="53AD157D" w14:textId="0FA9F7C3" w:rsidR="00A42978" w:rsidRPr="00996790" w:rsidRDefault="00A42978" w:rsidP="00860C81">
      <w:pPr>
        <w:jc w:val="both"/>
        <w:rPr>
          <w:rFonts w:ascii="Times New Roman" w:eastAsia="Times New Roman" w:hAnsi="Times New Roman" w:cs="Times New Roman"/>
          <w:sz w:val="24"/>
          <w:szCs w:val="24"/>
          <w:shd w:val="clear" w:color="auto" w:fill="FFFFFF"/>
          <w:lang w:eastAsia="et-EE"/>
        </w:rPr>
      </w:pPr>
    </w:p>
    <w:p w14:paraId="46657ADA" w14:textId="519F4E93" w:rsidR="00A42978" w:rsidRPr="00996790" w:rsidRDefault="001E55F6" w:rsidP="00860C81">
      <w:pPr>
        <w:jc w:val="both"/>
        <w:rPr>
          <w:rFonts w:ascii="Times New Roman" w:eastAsia="Times New Roman" w:hAnsi="Times New Roman" w:cs="Times New Roman"/>
          <w:sz w:val="24"/>
          <w:szCs w:val="24"/>
          <w:shd w:val="clear" w:color="auto" w:fill="FFFFFF"/>
          <w:lang w:eastAsia="et-EE"/>
        </w:rPr>
      </w:pPr>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6</w:t>
      </w:r>
      <w:r w:rsidR="00A42978" w:rsidRPr="00996790">
        <w:rPr>
          <w:rFonts w:ascii="Times New Roman" w:eastAsia="Times New Roman" w:hAnsi="Times New Roman" w:cs="Times New Roman"/>
          <w:b/>
          <w:bCs/>
          <w:sz w:val="24"/>
          <w:szCs w:val="24"/>
          <w:shd w:val="clear" w:color="auto" w:fill="FFFFFF"/>
          <w:lang w:eastAsia="et-EE"/>
        </w:rPr>
        <w:t>)</w:t>
      </w:r>
      <w:r w:rsidR="00A42978" w:rsidRPr="00996790">
        <w:rPr>
          <w:rFonts w:ascii="Times New Roman" w:eastAsia="Times New Roman" w:hAnsi="Times New Roman" w:cs="Times New Roman"/>
          <w:sz w:val="24"/>
          <w:szCs w:val="24"/>
          <w:shd w:val="clear" w:color="auto" w:fill="FFFFFF"/>
          <w:lang w:eastAsia="et-EE"/>
        </w:rPr>
        <w:t xml:space="preserve"> paragrahvi 95</w:t>
      </w:r>
      <w:r w:rsidR="00A42978" w:rsidRPr="00996790">
        <w:rPr>
          <w:rFonts w:ascii="Times New Roman" w:eastAsia="Times New Roman" w:hAnsi="Times New Roman" w:cs="Times New Roman"/>
          <w:sz w:val="24"/>
          <w:szCs w:val="24"/>
          <w:shd w:val="clear" w:color="auto" w:fill="FFFFFF"/>
          <w:vertAlign w:val="superscript"/>
          <w:lang w:eastAsia="et-EE"/>
        </w:rPr>
        <w:t xml:space="preserve">2 </w:t>
      </w:r>
      <w:r w:rsidR="00634B1D" w:rsidRPr="00996790">
        <w:rPr>
          <w:rFonts w:ascii="Times New Roman" w:eastAsia="Times New Roman" w:hAnsi="Times New Roman" w:cs="Times New Roman"/>
          <w:sz w:val="24"/>
          <w:szCs w:val="24"/>
          <w:shd w:val="clear" w:color="auto" w:fill="FFFFFF"/>
          <w:lang w:eastAsia="et-EE"/>
        </w:rPr>
        <w:t xml:space="preserve">senine tekst loetakse lõikeks 1 ja </w:t>
      </w:r>
      <w:r w:rsidR="005E5938">
        <w:rPr>
          <w:rFonts w:ascii="Times New Roman" w:eastAsia="Times New Roman" w:hAnsi="Times New Roman" w:cs="Times New Roman"/>
          <w:sz w:val="24"/>
          <w:szCs w:val="24"/>
          <w:shd w:val="clear" w:color="auto" w:fill="FFFFFF"/>
          <w:lang w:eastAsia="et-EE"/>
        </w:rPr>
        <w:t xml:space="preserve">lõiget </w:t>
      </w:r>
      <w:r w:rsidR="00634B1D" w:rsidRPr="00996790">
        <w:rPr>
          <w:rFonts w:ascii="Times New Roman" w:eastAsia="Times New Roman" w:hAnsi="Times New Roman" w:cs="Times New Roman"/>
          <w:sz w:val="24"/>
          <w:szCs w:val="24"/>
          <w:shd w:val="clear" w:color="auto" w:fill="FFFFFF"/>
          <w:lang w:eastAsia="et-EE"/>
        </w:rPr>
        <w:t>täiendatakse pärast</w:t>
      </w:r>
      <w:r w:rsidR="00CA37E4" w:rsidRPr="00996790">
        <w:rPr>
          <w:rFonts w:ascii="Times New Roman" w:eastAsia="Times New Roman" w:hAnsi="Times New Roman" w:cs="Times New Roman"/>
          <w:sz w:val="24"/>
          <w:szCs w:val="24"/>
          <w:shd w:val="clear" w:color="auto" w:fill="FFFFFF"/>
          <w:lang w:eastAsia="et-EE"/>
        </w:rPr>
        <w:t xml:space="preserve"> sõna</w:t>
      </w:r>
      <w:r w:rsidR="00634B1D" w:rsidRPr="00996790">
        <w:rPr>
          <w:rFonts w:ascii="Times New Roman" w:eastAsia="Times New Roman" w:hAnsi="Times New Roman" w:cs="Times New Roman"/>
          <w:sz w:val="24"/>
          <w:szCs w:val="24"/>
          <w:shd w:val="clear" w:color="auto" w:fill="FFFFFF"/>
          <w:lang w:eastAsia="et-EE"/>
        </w:rPr>
        <w:t xml:space="preserve"> „ülevaatust“ </w:t>
      </w:r>
      <w:r w:rsidR="00331171">
        <w:rPr>
          <w:rFonts w:ascii="Times New Roman" w:eastAsia="Times New Roman" w:hAnsi="Times New Roman" w:cs="Times New Roman"/>
          <w:sz w:val="24"/>
          <w:szCs w:val="24"/>
          <w:shd w:val="clear" w:color="auto" w:fill="FFFFFF"/>
          <w:lang w:eastAsia="et-EE"/>
        </w:rPr>
        <w:t>sõnadega</w:t>
      </w:r>
      <w:r w:rsidR="00634B1D" w:rsidRPr="00996790">
        <w:rPr>
          <w:rFonts w:ascii="Times New Roman" w:eastAsia="Times New Roman" w:hAnsi="Times New Roman" w:cs="Times New Roman"/>
          <w:sz w:val="24"/>
          <w:szCs w:val="24"/>
          <w:shd w:val="clear" w:color="auto" w:fill="FFFFFF"/>
          <w:lang w:eastAsia="et-EE"/>
        </w:rPr>
        <w:t xml:space="preserve"> „või </w:t>
      </w:r>
      <w:proofErr w:type="spellStart"/>
      <w:r w:rsidR="00634B1D" w:rsidRPr="00996790">
        <w:rPr>
          <w:rFonts w:ascii="Times New Roman" w:eastAsia="Times New Roman" w:hAnsi="Times New Roman" w:cs="Times New Roman"/>
          <w:sz w:val="24"/>
          <w:szCs w:val="24"/>
          <w:shd w:val="clear" w:color="auto" w:fill="FFFFFF"/>
          <w:lang w:eastAsia="et-EE"/>
        </w:rPr>
        <w:t>kestlikkusaruande</w:t>
      </w:r>
      <w:proofErr w:type="spellEnd"/>
      <w:r w:rsidR="00634B1D" w:rsidRPr="00996790">
        <w:rPr>
          <w:rFonts w:ascii="Times New Roman" w:eastAsia="Times New Roman" w:hAnsi="Times New Roman" w:cs="Times New Roman"/>
          <w:sz w:val="24"/>
          <w:szCs w:val="24"/>
          <w:shd w:val="clear" w:color="auto" w:fill="FFFFFF"/>
          <w:lang w:eastAsia="et-EE"/>
        </w:rPr>
        <w:t xml:space="preserve"> audiitorkontrolli“;</w:t>
      </w:r>
    </w:p>
    <w:p w14:paraId="4F22C831" w14:textId="77777777" w:rsidR="00634B1D" w:rsidRPr="00996790" w:rsidRDefault="00634B1D" w:rsidP="00860C81">
      <w:pPr>
        <w:jc w:val="both"/>
        <w:rPr>
          <w:rFonts w:ascii="Times New Roman" w:eastAsia="Times New Roman" w:hAnsi="Times New Roman" w:cs="Times New Roman"/>
          <w:b/>
          <w:bCs/>
          <w:sz w:val="24"/>
          <w:szCs w:val="24"/>
          <w:shd w:val="clear" w:color="auto" w:fill="FFFFFF"/>
          <w:lang w:eastAsia="et-EE"/>
        </w:rPr>
      </w:pPr>
    </w:p>
    <w:p w14:paraId="52BFE20E" w14:textId="67963E82" w:rsidR="00A42978" w:rsidRPr="00996790" w:rsidRDefault="001E55F6" w:rsidP="00860C81">
      <w:pPr>
        <w:jc w:val="both"/>
        <w:rPr>
          <w:rStyle w:val="DeltaViewInsertion"/>
          <w:rFonts w:ascii="Times New Roman" w:eastAsia="Times New Roman" w:hAnsi="Times New Roman" w:cs="Times New Roman"/>
          <w:b w:val="0"/>
          <w:i w:val="0"/>
          <w:color w:val="auto"/>
          <w:sz w:val="24"/>
          <w:szCs w:val="24"/>
          <w:shd w:val="clear" w:color="auto" w:fill="FFFFFF"/>
          <w:lang w:eastAsia="et-EE"/>
        </w:rPr>
      </w:pPr>
      <w:bookmarkStart w:id="76" w:name="_Hlk161768028"/>
      <w:r w:rsidRPr="00996790">
        <w:rPr>
          <w:rFonts w:ascii="Times New Roman" w:eastAsia="Times New Roman" w:hAnsi="Times New Roman" w:cs="Times New Roman"/>
          <w:b/>
          <w:bCs/>
          <w:sz w:val="24"/>
          <w:szCs w:val="24"/>
          <w:shd w:val="clear" w:color="auto" w:fill="FFFFFF"/>
          <w:lang w:eastAsia="et-EE"/>
        </w:rPr>
        <w:t>5</w:t>
      </w:r>
      <w:r w:rsidR="006A5E86">
        <w:rPr>
          <w:rFonts w:ascii="Times New Roman" w:eastAsia="Times New Roman" w:hAnsi="Times New Roman" w:cs="Times New Roman"/>
          <w:b/>
          <w:bCs/>
          <w:sz w:val="24"/>
          <w:szCs w:val="24"/>
          <w:shd w:val="clear" w:color="auto" w:fill="FFFFFF"/>
          <w:lang w:eastAsia="et-EE"/>
        </w:rPr>
        <w:t>7</w:t>
      </w:r>
      <w:r w:rsidR="00634B1D" w:rsidRPr="00996790">
        <w:rPr>
          <w:rFonts w:ascii="Times New Roman" w:eastAsia="Times New Roman" w:hAnsi="Times New Roman" w:cs="Times New Roman"/>
          <w:b/>
          <w:bCs/>
          <w:sz w:val="24"/>
          <w:szCs w:val="24"/>
          <w:shd w:val="clear" w:color="auto" w:fill="FFFFFF"/>
          <w:lang w:eastAsia="et-EE"/>
        </w:rPr>
        <w:t xml:space="preserve">) </w:t>
      </w:r>
      <w:r w:rsidR="00634B1D" w:rsidRPr="00996790">
        <w:rPr>
          <w:rFonts w:ascii="Times New Roman" w:eastAsia="Times New Roman" w:hAnsi="Times New Roman" w:cs="Times New Roman"/>
          <w:sz w:val="24"/>
          <w:szCs w:val="24"/>
          <w:shd w:val="clear" w:color="auto" w:fill="FFFFFF"/>
          <w:lang w:eastAsia="et-EE"/>
        </w:rPr>
        <w:t>paragrahvi</w:t>
      </w:r>
      <w:r w:rsidR="00A42978" w:rsidRPr="00996790">
        <w:rPr>
          <w:rFonts w:ascii="Times New Roman" w:eastAsia="Times New Roman" w:hAnsi="Times New Roman" w:cs="Times New Roman"/>
          <w:sz w:val="24"/>
          <w:szCs w:val="24"/>
          <w:shd w:val="clear" w:color="auto" w:fill="FFFFFF"/>
          <w:lang w:eastAsia="et-EE"/>
        </w:rPr>
        <w:t xml:space="preserve"> 95</w:t>
      </w:r>
      <w:r w:rsidR="00A42978" w:rsidRPr="00996790">
        <w:rPr>
          <w:rFonts w:ascii="Times New Roman" w:eastAsia="Times New Roman" w:hAnsi="Times New Roman" w:cs="Times New Roman"/>
          <w:sz w:val="24"/>
          <w:szCs w:val="24"/>
          <w:shd w:val="clear" w:color="auto" w:fill="FFFFFF"/>
          <w:vertAlign w:val="superscript"/>
          <w:lang w:eastAsia="et-EE"/>
        </w:rPr>
        <w:t>2</w:t>
      </w:r>
      <w:r w:rsidR="00634B1D" w:rsidRPr="00996790">
        <w:rPr>
          <w:rFonts w:ascii="Times New Roman" w:eastAsia="Times New Roman" w:hAnsi="Times New Roman" w:cs="Times New Roman"/>
          <w:sz w:val="24"/>
          <w:szCs w:val="24"/>
          <w:shd w:val="clear" w:color="auto" w:fill="FFFFFF"/>
          <w:lang w:eastAsia="et-EE"/>
        </w:rPr>
        <w:t xml:space="preserve"> täiendatakse lõikega 2 järgmises sõnastuses:</w:t>
      </w:r>
      <w:r w:rsidR="00A42978" w:rsidRPr="00996790">
        <w:rPr>
          <w:rFonts w:ascii="Times New Roman" w:eastAsia="Times New Roman" w:hAnsi="Times New Roman" w:cs="Times New Roman"/>
          <w:sz w:val="24"/>
          <w:szCs w:val="24"/>
          <w:shd w:val="clear" w:color="auto" w:fill="FFFFFF"/>
          <w:lang w:eastAsia="et-EE"/>
        </w:rPr>
        <w:t xml:space="preserve"> </w:t>
      </w:r>
    </w:p>
    <w:p w14:paraId="094B615B" w14:textId="31518FF2" w:rsidR="00AA1641" w:rsidRPr="00996790" w:rsidDel="00AD014F" w:rsidRDefault="00634B1D" w:rsidP="00860C81">
      <w:pPr>
        <w:jc w:val="both"/>
        <w:rPr>
          <w:del w:id="77" w:author="Katariina Kärsten" w:date="2024-03-20T11:48:00Z"/>
          <w:rFonts w:ascii="Times New Roman" w:hAnsi="Times New Roman" w:cs="Times New Roman"/>
          <w:bCs/>
          <w:sz w:val="24"/>
          <w:szCs w:val="24"/>
        </w:rPr>
      </w:pPr>
      <w:r w:rsidRPr="00996790">
        <w:rPr>
          <w:rFonts w:ascii="Times New Roman" w:hAnsi="Times New Roman" w:cs="Times New Roman"/>
          <w:bCs/>
          <w:sz w:val="24"/>
          <w:szCs w:val="24"/>
        </w:rPr>
        <w:t>„</w:t>
      </w:r>
      <w:r w:rsidR="00A42978" w:rsidRPr="00996790">
        <w:rPr>
          <w:rFonts w:ascii="Times New Roman" w:hAnsi="Times New Roman" w:cs="Times New Roman"/>
          <w:bCs/>
          <w:sz w:val="24"/>
          <w:szCs w:val="24"/>
        </w:rPr>
        <w:t xml:space="preserve">(2) </w:t>
      </w:r>
      <w:commentRangeStart w:id="78"/>
      <w:ins w:id="79" w:author="Katariina Kärsten" w:date="2024-03-20T11:46:00Z">
        <w:r w:rsidR="00AD014F">
          <w:rPr>
            <w:rFonts w:ascii="Times New Roman" w:hAnsi="Times New Roman" w:cs="Times New Roman"/>
            <w:bCs/>
            <w:sz w:val="24"/>
            <w:szCs w:val="24"/>
          </w:rPr>
          <w:t>R</w:t>
        </w:r>
        <w:r w:rsidR="00AD014F" w:rsidRPr="00996790">
          <w:rPr>
            <w:rFonts w:ascii="Times New Roman" w:hAnsi="Times New Roman" w:cs="Times New Roman"/>
            <w:bCs/>
            <w:sz w:val="24"/>
            <w:szCs w:val="24"/>
          </w:rPr>
          <w:t>aamatupidamise seaduse tähenduses</w:t>
        </w:r>
        <w:r w:rsidR="00AD014F" w:rsidRPr="00996790">
          <w:rPr>
            <w:rFonts w:ascii="Times New Roman" w:hAnsi="Times New Roman" w:cs="Times New Roman"/>
            <w:bCs/>
            <w:sz w:val="24"/>
            <w:szCs w:val="24"/>
          </w:rPr>
          <w:t xml:space="preserve"> </w:t>
        </w:r>
      </w:ins>
      <w:commentRangeEnd w:id="78"/>
      <w:ins w:id="80" w:author="Katariina Kärsten" w:date="2024-03-20T11:49:00Z">
        <w:r w:rsidR="00AD014F">
          <w:rPr>
            <w:rStyle w:val="Kommentaariviide"/>
          </w:rPr>
          <w:commentReference w:id="78"/>
        </w:r>
      </w:ins>
      <w:proofErr w:type="spellStart"/>
      <w:ins w:id="81" w:author="Katariina Kärsten" w:date="2024-03-20T11:46:00Z">
        <w:r w:rsidR="00AD014F">
          <w:rPr>
            <w:rFonts w:ascii="Times New Roman" w:hAnsi="Times New Roman" w:cs="Times New Roman"/>
            <w:bCs/>
            <w:sz w:val="24"/>
            <w:szCs w:val="24"/>
          </w:rPr>
          <w:t>k</w:t>
        </w:r>
      </w:ins>
      <w:del w:id="82" w:author="Katariina Kärsten" w:date="2024-03-20T11:46:00Z">
        <w:r w:rsidR="00A42978" w:rsidRPr="00996790" w:rsidDel="00AD014F">
          <w:rPr>
            <w:rFonts w:ascii="Times New Roman" w:hAnsi="Times New Roman" w:cs="Times New Roman"/>
            <w:bCs/>
            <w:sz w:val="24"/>
            <w:szCs w:val="24"/>
          </w:rPr>
          <w:delText>K</w:delText>
        </w:r>
      </w:del>
      <w:r w:rsidR="00A42978" w:rsidRPr="00996790">
        <w:rPr>
          <w:rFonts w:ascii="Times New Roman" w:hAnsi="Times New Roman" w:cs="Times New Roman"/>
          <w:bCs/>
          <w:sz w:val="24"/>
          <w:szCs w:val="24"/>
        </w:rPr>
        <w:t>estlikkusaruande</w:t>
      </w:r>
      <w:proofErr w:type="spellEnd"/>
      <w:r w:rsidR="00A42978" w:rsidRPr="00996790">
        <w:rPr>
          <w:rFonts w:ascii="Times New Roman" w:hAnsi="Times New Roman" w:cs="Times New Roman"/>
          <w:bCs/>
          <w:sz w:val="24"/>
          <w:szCs w:val="24"/>
        </w:rPr>
        <w:t xml:space="preserve"> audiitorkontrolli kohustusega suurettevõtja</w:t>
      </w:r>
      <w:del w:id="83" w:author="Katariina Kärsten" w:date="2024-03-20T11:46:00Z">
        <w:r w:rsidR="00A42978" w:rsidRPr="00996790" w:rsidDel="00AD014F">
          <w:rPr>
            <w:rFonts w:ascii="Times New Roman" w:hAnsi="Times New Roman" w:cs="Times New Roman"/>
            <w:bCs/>
            <w:sz w:val="24"/>
            <w:szCs w:val="24"/>
          </w:rPr>
          <w:delText xml:space="preserve"> raamatupidamise seaduse tähenduses</w:delText>
        </w:r>
      </w:del>
      <w:del w:id="84" w:author="Katariina Kärsten" w:date="2024-03-20T11:47:00Z">
        <w:r w:rsidR="00A42978" w:rsidRPr="00996790" w:rsidDel="00AD014F">
          <w:rPr>
            <w:rFonts w:ascii="Times New Roman" w:hAnsi="Times New Roman" w:cs="Times New Roman"/>
            <w:bCs/>
            <w:sz w:val="24"/>
            <w:szCs w:val="24"/>
          </w:rPr>
          <w:delText>, välja arvatud avaliku huvi üksus</w:delText>
        </w:r>
        <w:r w:rsidR="00A372BB" w:rsidDel="00AD014F">
          <w:rPr>
            <w:rFonts w:ascii="Times New Roman" w:hAnsi="Times New Roman" w:cs="Times New Roman"/>
            <w:bCs/>
            <w:sz w:val="24"/>
            <w:szCs w:val="24"/>
          </w:rPr>
          <w:delText>e</w:delText>
        </w:r>
        <w:r w:rsidR="00A42978" w:rsidRPr="00996790" w:rsidDel="00AD014F">
          <w:rPr>
            <w:rFonts w:ascii="Times New Roman" w:hAnsi="Times New Roman" w:cs="Times New Roman"/>
            <w:bCs/>
            <w:sz w:val="24"/>
            <w:szCs w:val="24"/>
          </w:rPr>
          <w:delText xml:space="preserve"> käesoleva seaduse § 13 lõike 1 punkti 1 </w:delText>
        </w:r>
        <w:r w:rsidR="003E2A41" w:rsidDel="00AD014F">
          <w:rPr>
            <w:rFonts w:ascii="Times New Roman" w:hAnsi="Times New Roman" w:cs="Times New Roman"/>
            <w:bCs/>
            <w:sz w:val="24"/>
            <w:szCs w:val="24"/>
          </w:rPr>
          <w:delText>tähenduses</w:delText>
        </w:r>
        <w:r w:rsidR="00A42978" w:rsidRPr="00996790" w:rsidDel="00AD014F">
          <w:rPr>
            <w:rFonts w:ascii="Times New Roman" w:hAnsi="Times New Roman" w:cs="Times New Roman"/>
            <w:bCs/>
            <w:sz w:val="24"/>
            <w:szCs w:val="24"/>
          </w:rPr>
          <w:delText>,</w:delText>
        </w:r>
      </w:del>
      <w:r w:rsidR="00A42978" w:rsidRPr="00996790">
        <w:rPr>
          <w:rFonts w:ascii="Times New Roman" w:hAnsi="Times New Roman" w:cs="Times New Roman"/>
          <w:bCs/>
          <w:sz w:val="24"/>
          <w:szCs w:val="24"/>
        </w:rPr>
        <w:t xml:space="preserve"> aktsionäril ja osanikul, kellele kuulub rohkem kui </w:t>
      </w:r>
      <w:r w:rsidRPr="00996790">
        <w:rPr>
          <w:rFonts w:ascii="Times New Roman" w:hAnsi="Times New Roman" w:cs="Times New Roman"/>
          <w:bCs/>
          <w:sz w:val="24"/>
          <w:szCs w:val="24"/>
        </w:rPr>
        <w:t xml:space="preserve">viis </w:t>
      </w:r>
      <w:r w:rsidR="00A42978" w:rsidRPr="00996790">
        <w:rPr>
          <w:rFonts w:ascii="Times New Roman" w:hAnsi="Times New Roman" w:cs="Times New Roman"/>
          <w:bCs/>
          <w:sz w:val="24"/>
          <w:szCs w:val="24"/>
        </w:rPr>
        <w:t xml:space="preserve">protsenti hääleõigustest või </w:t>
      </w:r>
      <w:r w:rsidRPr="00996790">
        <w:rPr>
          <w:rFonts w:ascii="Times New Roman" w:hAnsi="Times New Roman" w:cs="Times New Roman"/>
          <w:bCs/>
          <w:sz w:val="24"/>
          <w:szCs w:val="24"/>
        </w:rPr>
        <w:t>viis</w:t>
      </w:r>
      <w:r w:rsidR="00A42978" w:rsidRPr="00996790">
        <w:rPr>
          <w:rFonts w:ascii="Times New Roman" w:hAnsi="Times New Roman" w:cs="Times New Roman"/>
          <w:bCs/>
          <w:sz w:val="24"/>
          <w:szCs w:val="24"/>
        </w:rPr>
        <w:t xml:space="preserve"> protsenti suurettevõtte kapitalist, on õigus esitada üldkoosolekule ettepanek, et </w:t>
      </w:r>
      <w:proofErr w:type="spellStart"/>
      <w:r w:rsidR="00A42978" w:rsidRPr="00996790">
        <w:rPr>
          <w:rFonts w:ascii="Times New Roman" w:hAnsi="Times New Roman" w:cs="Times New Roman"/>
          <w:bCs/>
          <w:sz w:val="24"/>
          <w:szCs w:val="24"/>
        </w:rPr>
        <w:t>kestlikkusaruande</w:t>
      </w:r>
      <w:proofErr w:type="spellEnd"/>
      <w:r w:rsidR="00A42978" w:rsidRPr="00996790">
        <w:rPr>
          <w:rFonts w:ascii="Times New Roman" w:hAnsi="Times New Roman" w:cs="Times New Roman"/>
          <w:bCs/>
          <w:sz w:val="24"/>
          <w:szCs w:val="24"/>
        </w:rPr>
        <w:t xml:space="preserve"> audiitorkontrolli </w:t>
      </w:r>
      <w:r w:rsidR="00716E7B" w:rsidRPr="00996790">
        <w:rPr>
          <w:rFonts w:ascii="Times New Roman" w:hAnsi="Times New Roman" w:cs="Times New Roman"/>
          <w:bCs/>
          <w:sz w:val="24"/>
          <w:szCs w:val="24"/>
        </w:rPr>
        <w:t xml:space="preserve">viib läbi </w:t>
      </w:r>
      <w:r w:rsidR="00A42978" w:rsidRPr="00996790">
        <w:rPr>
          <w:rFonts w:ascii="Times New Roman" w:hAnsi="Times New Roman" w:cs="Times New Roman"/>
          <w:bCs/>
          <w:sz w:val="24"/>
          <w:szCs w:val="24"/>
        </w:rPr>
        <w:t xml:space="preserve">ja </w:t>
      </w:r>
      <w:del w:id="85" w:author="Katariina Kärsten" w:date="2024-03-20T11:47:00Z">
        <w:r w:rsidR="00A42978" w:rsidRPr="00996790" w:rsidDel="00AD014F">
          <w:rPr>
            <w:rFonts w:ascii="Times New Roman" w:hAnsi="Times New Roman" w:cs="Times New Roman"/>
            <w:bCs/>
            <w:sz w:val="24"/>
            <w:szCs w:val="24"/>
          </w:rPr>
          <w:delText xml:space="preserve">teeb </w:delText>
        </w:r>
      </w:del>
      <w:r w:rsidR="00716E7B" w:rsidRPr="00996790">
        <w:rPr>
          <w:rFonts w:ascii="Times New Roman" w:hAnsi="Times New Roman" w:cs="Times New Roman"/>
          <w:bCs/>
          <w:sz w:val="24"/>
          <w:szCs w:val="24"/>
        </w:rPr>
        <w:t>vandeaudiitori aruande</w:t>
      </w:r>
      <w:r w:rsidR="00A42978" w:rsidRPr="00996790">
        <w:rPr>
          <w:rFonts w:ascii="Times New Roman" w:hAnsi="Times New Roman" w:cs="Times New Roman"/>
          <w:bCs/>
          <w:sz w:val="24"/>
          <w:szCs w:val="24"/>
        </w:rPr>
        <w:t xml:space="preserve"> </w:t>
      </w:r>
      <w:ins w:id="86" w:author="Katariina Kärsten" w:date="2024-03-20T11:47:00Z">
        <w:r w:rsidR="00AD014F" w:rsidRPr="00996790">
          <w:rPr>
            <w:rFonts w:ascii="Times New Roman" w:hAnsi="Times New Roman" w:cs="Times New Roman"/>
            <w:bCs/>
            <w:sz w:val="24"/>
            <w:szCs w:val="24"/>
          </w:rPr>
          <w:t xml:space="preserve">teeb </w:t>
        </w:r>
      </w:ins>
      <w:r w:rsidR="00A42978" w:rsidRPr="00996790">
        <w:rPr>
          <w:rFonts w:ascii="Times New Roman" w:hAnsi="Times New Roman" w:cs="Times New Roman"/>
          <w:bCs/>
          <w:sz w:val="24"/>
          <w:szCs w:val="24"/>
        </w:rPr>
        <w:t>üldkoosolekule kättesaadavaks</w:t>
      </w:r>
      <w:r w:rsidR="00716E7B" w:rsidRPr="00996790">
        <w:rPr>
          <w:rFonts w:ascii="Times New Roman" w:hAnsi="Times New Roman" w:cs="Times New Roman"/>
          <w:bCs/>
          <w:sz w:val="24"/>
          <w:szCs w:val="24"/>
        </w:rPr>
        <w:t xml:space="preserve"> </w:t>
      </w:r>
      <w:proofErr w:type="spellStart"/>
      <w:r w:rsidR="00911F53">
        <w:rPr>
          <w:rFonts w:ascii="Times New Roman" w:hAnsi="Times New Roman" w:cs="Times New Roman"/>
          <w:bCs/>
          <w:sz w:val="24"/>
          <w:szCs w:val="24"/>
        </w:rPr>
        <w:t>kestlikkus</w:t>
      </w:r>
      <w:r w:rsidR="00716E7B" w:rsidRPr="00996790">
        <w:rPr>
          <w:rFonts w:ascii="Times New Roman" w:hAnsi="Times New Roman" w:cs="Times New Roman"/>
          <w:bCs/>
          <w:sz w:val="24"/>
          <w:szCs w:val="24"/>
        </w:rPr>
        <w:t>vandeaudiitor</w:t>
      </w:r>
      <w:proofErr w:type="spellEnd"/>
      <w:r w:rsidR="00716E7B" w:rsidRPr="00996790">
        <w:rPr>
          <w:rFonts w:ascii="Times New Roman" w:hAnsi="Times New Roman" w:cs="Times New Roman"/>
          <w:bCs/>
          <w:sz w:val="24"/>
          <w:szCs w:val="24"/>
        </w:rPr>
        <w:t>, kes ei kuulu auditit või ülevaatust tegeva audiitorettevõtjaga samasse audiitorettevõtjasse või võrgustikku</w:t>
      </w:r>
      <w:r w:rsidR="00A42978" w:rsidRPr="00996790">
        <w:rPr>
          <w:rFonts w:ascii="Times New Roman" w:hAnsi="Times New Roman" w:cs="Times New Roman"/>
          <w:bCs/>
          <w:sz w:val="24"/>
          <w:szCs w:val="24"/>
        </w:rPr>
        <w:t>.</w:t>
      </w:r>
      <w:ins w:id="87" w:author="Katariina Kärsten" w:date="2024-03-20T11:47:00Z">
        <w:r w:rsidR="00AD014F">
          <w:rPr>
            <w:rFonts w:ascii="Times New Roman" w:hAnsi="Times New Roman" w:cs="Times New Roman"/>
            <w:bCs/>
            <w:sz w:val="24"/>
            <w:szCs w:val="24"/>
          </w:rPr>
          <w:t xml:space="preserve"> </w:t>
        </w:r>
      </w:ins>
      <w:ins w:id="88" w:author="Katariina Kärsten" w:date="2024-03-20T11:48:00Z">
        <w:r w:rsidR="00AD014F" w:rsidRPr="00AD014F">
          <w:rPr>
            <w:rFonts w:ascii="Times New Roman" w:hAnsi="Times New Roman" w:cs="Times New Roman"/>
            <w:bCs/>
            <w:sz w:val="24"/>
            <w:szCs w:val="24"/>
            <w:u w:val="single"/>
          </w:rPr>
          <w:t>Käesoleva lõike esimeses lauses sätestatud õigust ei ole</w:t>
        </w:r>
      </w:ins>
      <w:ins w:id="89" w:author="Katariina Kärsten" w:date="2024-03-20T11:47:00Z">
        <w:r w:rsidR="00AD014F" w:rsidRPr="00AD014F">
          <w:rPr>
            <w:rFonts w:ascii="Times New Roman" w:hAnsi="Times New Roman" w:cs="Times New Roman"/>
            <w:bCs/>
            <w:sz w:val="24"/>
            <w:szCs w:val="24"/>
          </w:rPr>
          <w:t xml:space="preserve"> käesoleva seaduse § 13 lõike 1 punkti 1 tähenduses</w:t>
        </w:r>
      </w:ins>
      <w:ins w:id="90" w:author="Katariina Kärsten" w:date="2024-03-20T11:48:00Z">
        <w:r w:rsidR="00AD014F">
          <w:rPr>
            <w:rFonts w:ascii="Times New Roman" w:hAnsi="Times New Roman" w:cs="Times New Roman"/>
            <w:bCs/>
            <w:sz w:val="24"/>
            <w:szCs w:val="24"/>
          </w:rPr>
          <w:t xml:space="preserve"> </w:t>
        </w:r>
        <w:r w:rsidR="00AD014F" w:rsidRPr="00AD014F">
          <w:rPr>
            <w:rFonts w:ascii="Times New Roman" w:hAnsi="Times New Roman" w:cs="Times New Roman"/>
            <w:bCs/>
            <w:sz w:val="24"/>
            <w:szCs w:val="24"/>
          </w:rPr>
          <w:t>avaliku huvi üksuse</w:t>
        </w:r>
        <w:r w:rsidR="00AD014F">
          <w:rPr>
            <w:rFonts w:ascii="Times New Roman" w:hAnsi="Times New Roman" w:cs="Times New Roman"/>
            <w:bCs/>
            <w:sz w:val="24"/>
            <w:szCs w:val="24"/>
          </w:rPr>
          <w:t xml:space="preserve"> aktsionäril ega osanikul.</w:t>
        </w:r>
      </w:ins>
      <w:r w:rsidR="00A42978" w:rsidRPr="00996790">
        <w:rPr>
          <w:rFonts w:ascii="Times New Roman" w:hAnsi="Times New Roman" w:cs="Times New Roman"/>
          <w:bCs/>
          <w:sz w:val="24"/>
          <w:szCs w:val="24"/>
        </w:rPr>
        <w:t>“;</w:t>
      </w:r>
    </w:p>
    <w:bookmarkEnd w:id="76"/>
    <w:p w14:paraId="0B0AC1F6" w14:textId="77777777" w:rsidR="00374292" w:rsidRPr="00996790" w:rsidRDefault="00374292" w:rsidP="00860C81">
      <w:pPr>
        <w:jc w:val="both"/>
        <w:rPr>
          <w:rFonts w:ascii="Times New Roman" w:hAnsi="Times New Roman" w:cs="Times New Roman"/>
          <w:bCs/>
          <w:sz w:val="24"/>
          <w:szCs w:val="24"/>
        </w:rPr>
      </w:pPr>
    </w:p>
    <w:p w14:paraId="1671FEB5" w14:textId="09E901A8" w:rsidR="00F81638" w:rsidRPr="00996790" w:rsidRDefault="00A2036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5</w:t>
      </w:r>
      <w:r w:rsidR="006A5E86">
        <w:rPr>
          <w:rFonts w:ascii="Times New Roman" w:hAnsi="Times New Roman" w:cs="Times New Roman"/>
          <w:b/>
          <w:sz w:val="24"/>
          <w:szCs w:val="24"/>
        </w:rPr>
        <w:t>8</w:t>
      </w:r>
      <w:r w:rsidR="00F81638" w:rsidRPr="00996790">
        <w:rPr>
          <w:rFonts w:ascii="Times New Roman" w:hAnsi="Times New Roman" w:cs="Times New Roman"/>
          <w:b/>
          <w:sz w:val="24"/>
          <w:szCs w:val="24"/>
        </w:rPr>
        <w:t>)</w:t>
      </w:r>
      <w:r w:rsidR="00F81638" w:rsidRPr="00996790">
        <w:rPr>
          <w:rFonts w:ascii="Times New Roman" w:hAnsi="Times New Roman" w:cs="Times New Roman"/>
          <w:bCs/>
          <w:sz w:val="24"/>
          <w:szCs w:val="24"/>
        </w:rPr>
        <w:t xml:space="preserve"> paragrahvi 98 lõike 1 punkt</w:t>
      </w:r>
      <w:r w:rsidR="00167E02">
        <w:rPr>
          <w:rFonts w:ascii="Times New Roman" w:hAnsi="Times New Roman" w:cs="Times New Roman"/>
          <w:bCs/>
          <w:sz w:val="24"/>
          <w:szCs w:val="24"/>
        </w:rPr>
        <w:t>id</w:t>
      </w:r>
      <w:r w:rsidR="00F81638" w:rsidRPr="00996790">
        <w:rPr>
          <w:rFonts w:ascii="Times New Roman" w:hAnsi="Times New Roman" w:cs="Times New Roman"/>
          <w:bCs/>
          <w:sz w:val="24"/>
          <w:szCs w:val="24"/>
        </w:rPr>
        <w:t xml:space="preserve"> 1</w:t>
      </w:r>
      <w:r w:rsidR="006D7B19" w:rsidRPr="00996790">
        <w:rPr>
          <w:rFonts w:ascii="Times New Roman" w:hAnsi="Times New Roman" w:cs="Times New Roman"/>
          <w:bCs/>
          <w:sz w:val="24"/>
          <w:szCs w:val="24"/>
        </w:rPr>
        <w:t>–</w:t>
      </w:r>
      <w:r w:rsidR="00F81638" w:rsidRPr="00996790">
        <w:rPr>
          <w:rFonts w:ascii="Times New Roman" w:hAnsi="Times New Roman" w:cs="Times New Roman"/>
          <w:bCs/>
          <w:sz w:val="24"/>
          <w:szCs w:val="24"/>
        </w:rPr>
        <w:t>3 muudetakse ja sõnastatakse järgmiselt:</w:t>
      </w:r>
    </w:p>
    <w:p w14:paraId="1221CD3C" w14:textId="77777777" w:rsidR="00F81638" w:rsidRPr="00996790" w:rsidRDefault="00F8163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„1) rahandus- ja </w:t>
      </w:r>
      <w:proofErr w:type="spellStart"/>
      <w:r w:rsidRPr="00996790">
        <w:rPr>
          <w:rFonts w:ascii="Times New Roman" w:hAnsi="Times New Roman" w:cs="Times New Roman"/>
          <w:bCs/>
          <w:sz w:val="24"/>
          <w:szCs w:val="24"/>
        </w:rPr>
        <w:t>kestlikkusinformatsiooni</w:t>
      </w:r>
      <w:proofErr w:type="spellEnd"/>
      <w:r w:rsidRPr="00996790">
        <w:rPr>
          <w:rFonts w:ascii="Times New Roman" w:hAnsi="Times New Roman" w:cs="Times New Roman"/>
          <w:bCs/>
          <w:sz w:val="24"/>
          <w:szCs w:val="24"/>
        </w:rPr>
        <w:t xml:space="preserve"> töötlemist;</w:t>
      </w:r>
    </w:p>
    <w:p w14:paraId="35CB2CE5" w14:textId="77777777" w:rsidR="00F81638" w:rsidRPr="00996790" w:rsidRDefault="00F8163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raamatupidamise aastaaruande ja </w:t>
      </w:r>
      <w:proofErr w:type="spellStart"/>
      <w:r w:rsidRPr="00996790">
        <w:rPr>
          <w:rFonts w:ascii="Times New Roman" w:hAnsi="Times New Roman" w:cs="Times New Roman"/>
          <w:bCs/>
          <w:sz w:val="24"/>
          <w:szCs w:val="24"/>
        </w:rPr>
        <w:t>kestlikkusaruandega</w:t>
      </w:r>
      <w:proofErr w:type="spellEnd"/>
      <w:r w:rsidRPr="00996790">
        <w:rPr>
          <w:rFonts w:ascii="Times New Roman" w:hAnsi="Times New Roman" w:cs="Times New Roman"/>
          <w:bCs/>
          <w:sz w:val="24"/>
          <w:szCs w:val="24"/>
        </w:rPr>
        <w:t xml:space="preserve"> seotud riskijuhtimise ja sisekontrolli tõhusust;</w:t>
      </w:r>
    </w:p>
    <w:p w14:paraId="58CBDC04" w14:textId="5AD2E348" w:rsidR="00F81638" w:rsidRPr="00996790" w:rsidRDefault="00F8163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3) raamatupidamise aastaaruande, </w:t>
      </w:r>
      <w:proofErr w:type="spellStart"/>
      <w:r w:rsidRPr="00996790">
        <w:rPr>
          <w:rFonts w:ascii="Times New Roman" w:hAnsi="Times New Roman" w:cs="Times New Roman"/>
          <w:bCs/>
          <w:sz w:val="24"/>
          <w:szCs w:val="24"/>
        </w:rPr>
        <w:t>kestlikkusaruande</w:t>
      </w:r>
      <w:proofErr w:type="spellEnd"/>
      <w:r w:rsidRPr="00996790">
        <w:rPr>
          <w:rFonts w:ascii="Times New Roman" w:hAnsi="Times New Roman" w:cs="Times New Roman"/>
          <w:bCs/>
          <w:sz w:val="24"/>
          <w:szCs w:val="24"/>
        </w:rPr>
        <w:t xml:space="preserve"> või konsolideeritud aruande audiitorkontrolli protsessi ja tulemusi;“;</w:t>
      </w:r>
    </w:p>
    <w:p w14:paraId="26A476D6" w14:textId="77777777" w:rsidR="00F81638" w:rsidRPr="00996790" w:rsidRDefault="00F81638" w:rsidP="00860C81">
      <w:pPr>
        <w:jc w:val="both"/>
        <w:rPr>
          <w:rFonts w:ascii="Times New Roman" w:hAnsi="Times New Roman" w:cs="Times New Roman"/>
          <w:bCs/>
          <w:sz w:val="24"/>
          <w:szCs w:val="24"/>
        </w:rPr>
      </w:pPr>
    </w:p>
    <w:p w14:paraId="6FCEFF3B" w14:textId="4AF14A3F" w:rsidR="00F81638" w:rsidRPr="00996790" w:rsidRDefault="00FA1A0B" w:rsidP="00860C81">
      <w:pPr>
        <w:jc w:val="both"/>
        <w:rPr>
          <w:rFonts w:ascii="Times New Roman" w:hAnsi="Times New Roman" w:cs="Times New Roman"/>
          <w:bCs/>
          <w:sz w:val="24"/>
          <w:szCs w:val="24"/>
        </w:rPr>
      </w:pPr>
      <w:r w:rsidRPr="00996790">
        <w:rPr>
          <w:rFonts w:ascii="Times New Roman" w:hAnsi="Times New Roman" w:cs="Times New Roman"/>
          <w:b/>
          <w:sz w:val="24"/>
          <w:szCs w:val="24"/>
        </w:rPr>
        <w:t>5</w:t>
      </w:r>
      <w:r w:rsidR="006A5E86">
        <w:rPr>
          <w:rFonts w:ascii="Times New Roman" w:hAnsi="Times New Roman" w:cs="Times New Roman"/>
          <w:b/>
          <w:sz w:val="24"/>
          <w:szCs w:val="24"/>
        </w:rPr>
        <w:t>9</w:t>
      </w:r>
      <w:r w:rsidR="00F81638" w:rsidRPr="00996790">
        <w:rPr>
          <w:rFonts w:ascii="Times New Roman" w:hAnsi="Times New Roman" w:cs="Times New Roman"/>
          <w:b/>
          <w:sz w:val="24"/>
          <w:szCs w:val="24"/>
        </w:rPr>
        <w:t>)</w:t>
      </w:r>
      <w:r w:rsidR="00F81638" w:rsidRPr="00996790">
        <w:rPr>
          <w:rFonts w:ascii="Times New Roman" w:hAnsi="Times New Roman" w:cs="Times New Roman"/>
          <w:bCs/>
          <w:sz w:val="24"/>
          <w:szCs w:val="24"/>
        </w:rPr>
        <w:t xml:space="preserve"> paragrahvi 98 lõi</w:t>
      </w:r>
      <w:r w:rsidR="006F45E0" w:rsidRPr="00996790">
        <w:rPr>
          <w:rFonts w:ascii="Times New Roman" w:hAnsi="Times New Roman" w:cs="Times New Roman"/>
          <w:bCs/>
          <w:sz w:val="24"/>
          <w:szCs w:val="24"/>
        </w:rPr>
        <w:t>ke</w:t>
      </w:r>
      <w:r w:rsidR="00F81638" w:rsidRPr="00996790">
        <w:rPr>
          <w:rFonts w:ascii="Times New Roman" w:hAnsi="Times New Roman" w:cs="Times New Roman"/>
          <w:bCs/>
          <w:sz w:val="24"/>
          <w:szCs w:val="24"/>
        </w:rPr>
        <w:t xml:space="preserve"> 2 </w:t>
      </w:r>
      <w:r w:rsidR="002947C2">
        <w:rPr>
          <w:rFonts w:ascii="Times New Roman" w:hAnsi="Times New Roman" w:cs="Times New Roman"/>
          <w:bCs/>
          <w:sz w:val="24"/>
          <w:szCs w:val="24"/>
        </w:rPr>
        <w:t xml:space="preserve">sissejuhatavas lauseosas </w:t>
      </w:r>
      <w:r w:rsidR="006F45E0" w:rsidRPr="00996790">
        <w:rPr>
          <w:rFonts w:ascii="Times New Roman" w:hAnsi="Times New Roman" w:cs="Times New Roman"/>
          <w:bCs/>
          <w:sz w:val="24"/>
          <w:szCs w:val="24"/>
        </w:rPr>
        <w:t xml:space="preserve">asendatakse </w:t>
      </w:r>
      <w:r w:rsidR="00167E02">
        <w:rPr>
          <w:rFonts w:ascii="Times New Roman" w:hAnsi="Times New Roman" w:cs="Times New Roman"/>
          <w:bCs/>
          <w:sz w:val="24"/>
          <w:szCs w:val="24"/>
        </w:rPr>
        <w:t>sõnad</w:t>
      </w:r>
      <w:r w:rsidR="006F45E0" w:rsidRPr="00996790">
        <w:rPr>
          <w:rFonts w:ascii="Times New Roman" w:hAnsi="Times New Roman" w:cs="Times New Roman"/>
          <w:bCs/>
          <w:sz w:val="24"/>
          <w:szCs w:val="24"/>
        </w:rPr>
        <w:t xml:space="preserve"> „kohustusliku auditi“ </w:t>
      </w:r>
      <w:r w:rsidR="005D3FAB" w:rsidRPr="00996790">
        <w:rPr>
          <w:rFonts w:ascii="Times New Roman" w:hAnsi="Times New Roman" w:cs="Times New Roman"/>
          <w:bCs/>
          <w:sz w:val="24"/>
          <w:szCs w:val="24"/>
        </w:rPr>
        <w:t>sõna</w:t>
      </w:r>
      <w:r w:rsidR="00CA37E4" w:rsidRPr="00996790">
        <w:rPr>
          <w:rFonts w:ascii="Times New Roman" w:hAnsi="Times New Roman" w:cs="Times New Roman"/>
          <w:bCs/>
          <w:sz w:val="24"/>
          <w:szCs w:val="24"/>
        </w:rPr>
        <w:t>g</w:t>
      </w:r>
      <w:r w:rsidR="006F45E0" w:rsidRPr="00996790">
        <w:rPr>
          <w:rFonts w:ascii="Times New Roman" w:hAnsi="Times New Roman" w:cs="Times New Roman"/>
          <w:bCs/>
          <w:sz w:val="24"/>
          <w:szCs w:val="24"/>
        </w:rPr>
        <w:t>a „audiitorkontrolli“;</w:t>
      </w:r>
    </w:p>
    <w:p w14:paraId="231C29BD" w14:textId="77777777" w:rsidR="0051157A" w:rsidRPr="00996790" w:rsidRDefault="0051157A" w:rsidP="00860C81">
      <w:pPr>
        <w:jc w:val="both"/>
        <w:rPr>
          <w:rFonts w:ascii="Times New Roman" w:hAnsi="Times New Roman" w:cs="Times New Roman"/>
          <w:bCs/>
          <w:sz w:val="24"/>
          <w:szCs w:val="24"/>
        </w:rPr>
      </w:pPr>
    </w:p>
    <w:p w14:paraId="153BD419" w14:textId="25BA1FEA" w:rsidR="0051157A" w:rsidRPr="00996790" w:rsidRDefault="006A5E86" w:rsidP="00860C81">
      <w:pPr>
        <w:jc w:val="both"/>
        <w:rPr>
          <w:rFonts w:ascii="Times New Roman" w:hAnsi="Times New Roman" w:cs="Times New Roman"/>
          <w:bCs/>
          <w:sz w:val="24"/>
          <w:szCs w:val="24"/>
        </w:rPr>
      </w:pPr>
      <w:r>
        <w:rPr>
          <w:rFonts w:ascii="Times New Roman" w:hAnsi="Times New Roman" w:cs="Times New Roman"/>
          <w:b/>
          <w:sz w:val="24"/>
          <w:szCs w:val="24"/>
        </w:rPr>
        <w:t>60</w:t>
      </w:r>
      <w:r w:rsidR="0051157A" w:rsidRPr="00996790">
        <w:rPr>
          <w:rFonts w:ascii="Times New Roman" w:hAnsi="Times New Roman" w:cs="Times New Roman"/>
          <w:b/>
          <w:sz w:val="24"/>
          <w:szCs w:val="24"/>
        </w:rPr>
        <w:t>)</w:t>
      </w:r>
      <w:r w:rsidR="0051157A" w:rsidRPr="00996790">
        <w:rPr>
          <w:rFonts w:ascii="Times New Roman" w:hAnsi="Times New Roman" w:cs="Times New Roman"/>
          <w:bCs/>
          <w:sz w:val="24"/>
          <w:szCs w:val="24"/>
        </w:rPr>
        <w:t xml:space="preserve"> paragrahvi 98 täiendatakse lõikega 3</w:t>
      </w:r>
      <w:r w:rsidR="0051157A" w:rsidRPr="00996790">
        <w:rPr>
          <w:rFonts w:ascii="Times New Roman" w:hAnsi="Times New Roman" w:cs="Times New Roman"/>
          <w:bCs/>
          <w:sz w:val="24"/>
          <w:szCs w:val="24"/>
          <w:vertAlign w:val="superscript"/>
        </w:rPr>
        <w:t>2</w:t>
      </w:r>
      <w:r w:rsidR="0051157A" w:rsidRPr="00996790">
        <w:rPr>
          <w:rFonts w:ascii="Times New Roman" w:hAnsi="Times New Roman" w:cs="Times New Roman"/>
          <w:bCs/>
          <w:sz w:val="24"/>
          <w:szCs w:val="24"/>
        </w:rPr>
        <w:t xml:space="preserve"> järgmises sõnastuses:</w:t>
      </w:r>
    </w:p>
    <w:p w14:paraId="33448A44" w14:textId="775230CF" w:rsidR="0051157A" w:rsidRPr="00996790" w:rsidRDefault="0051157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w:t>
      </w:r>
      <w:r w:rsidRPr="00996790">
        <w:rPr>
          <w:rFonts w:ascii="Times New Roman" w:hAnsi="Times New Roman" w:cs="Times New Roman"/>
          <w:bCs/>
          <w:sz w:val="24"/>
          <w:szCs w:val="24"/>
          <w:vertAlign w:val="superscript"/>
        </w:rPr>
        <w:t>2</w:t>
      </w:r>
      <w:r w:rsidRPr="00996790">
        <w:rPr>
          <w:rFonts w:ascii="Times New Roman" w:hAnsi="Times New Roman" w:cs="Times New Roman"/>
          <w:bCs/>
          <w:sz w:val="24"/>
          <w:szCs w:val="24"/>
        </w:rPr>
        <w:t>) Avaliku huvi üksuse auditikomitee esitab järelevalvenõukogule andmed auditikomitee tegevuse tulemuslikkuse hindamiseks.“;</w:t>
      </w:r>
    </w:p>
    <w:p w14:paraId="67791B9B" w14:textId="77777777" w:rsidR="0051157A" w:rsidRPr="00996790" w:rsidRDefault="0051157A" w:rsidP="00860C81">
      <w:pPr>
        <w:jc w:val="both"/>
        <w:rPr>
          <w:rFonts w:ascii="Times New Roman" w:hAnsi="Times New Roman" w:cs="Times New Roman"/>
          <w:bCs/>
          <w:sz w:val="24"/>
          <w:szCs w:val="24"/>
        </w:rPr>
      </w:pPr>
    </w:p>
    <w:p w14:paraId="2C24FF66" w14:textId="7067235B" w:rsidR="0051157A" w:rsidRPr="00996790" w:rsidRDefault="001E55F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1</w:t>
      </w:r>
      <w:r w:rsidR="0051157A" w:rsidRPr="00996790">
        <w:rPr>
          <w:rFonts w:ascii="Times New Roman" w:hAnsi="Times New Roman" w:cs="Times New Roman"/>
          <w:b/>
          <w:sz w:val="24"/>
          <w:szCs w:val="24"/>
        </w:rPr>
        <w:t>)</w:t>
      </w:r>
      <w:r w:rsidR="0051157A" w:rsidRPr="00996790">
        <w:rPr>
          <w:rFonts w:ascii="Times New Roman" w:hAnsi="Times New Roman" w:cs="Times New Roman"/>
          <w:bCs/>
          <w:sz w:val="24"/>
          <w:szCs w:val="24"/>
        </w:rPr>
        <w:t xml:space="preserve"> paragrahvi 106 lõikes 4 asendatakse </w:t>
      </w:r>
      <w:r w:rsidR="00167E02">
        <w:rPr>
          <w:rFonts w:ascii="Times New Roman" w:hAnsi="Times New Roman" w:cs="Times New Roman"/>
          <w:bCs/>
          <w:sz w:val="24"/>
          <w:szCs w:val="24"/>
        </w:rPr>
        <w:t>arv</w:t>
      </w:r>
      <w:r w:rsidR="0051157A" w:rsidRPr="00996790">
        <w:rPr>
          <w:rFonts w:ascii="Times New Roman" w:hAnsi="Times New Roman" w:cs="Times New Roman"/>
          <w:bCs/>
          <w:sz w:val="24"/>
          <w:szCs w:val="24"/>
        </w:rPr>
        <w:t xml:space="preserve"> „100“ </w:t>
      </w:r>
      <w:r w:rsidR="00167E02">
        <w:rPr>
          <w:rFonts w:ascii="Times New Roman" w:hAnsi="Times New Roman" w:cs="Times New Roman"/>
          <w:bCs/>
          <w:sz w:val="24"/>
          <w:szCs w:val="24"/>
        </w:rPr>
        <w:t>arvuga</w:t>
      </w:r>
      <w:r w:rsidR="0051157A" w:rsidRPr="00996790">
        <w:rPr>
          <w:rFonts w:ascii="Times New Roman" w:hAnsi="Times New Roman" w:cs="Times New Roman"/>
          <w:bCs/>
          <w:sz w:val="24"/>
          <w:szCs w:val="24"/>
        </w:rPr>
        <w:t xml:space="preserve"> „200“;</w:t>
      </w:r>
    </w:p>
    <w:p w14:paraId="2266A9B9" w14:textId="77777777" w:rsidR="0051157A" w:rsidRPr="00996790" w:rsidRDefault="0051157A" w:rsidP="00860C81">
      <w:pPr>
        <w:jc w:val="both"/>
        <w:rPr>
          <w:rFonts w:ascii="Times New Roman" w:hAnsi="Times New Roman" w:cs="Times New Roman"/>
          <w:bCs/>
          <w:sz w:val="24"/>
          <w:szCs w:val="24"/>
        </w:rPr>
      </w:pPr>
    </w:p>
    <w:p w14:paraId="4A6C30CF" w14:textId="3FC4419C" w:rsidR="00DC2391" w:rsidRDefault="001E55F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2</w:t>
      </w:r>
      <w:r w:rsidR="0051157A" w:rsidRPr="00996790">
        <w:rPr>
          <w:rFonts w:ascii="Times New Roman" w:hAnsi="Times New Roman" w:cs="Times New Roman"/>
          <w:b/>
          <w:sz w:val="24"/>
          <w:szCs w:val="24"/>
        </w:rPr>
        <w:t>)</w:t>
      </w:r>
      <w:r w:rsidR="0051157A" w:rsidRPr="00996790">
        <w:rPr>
          <w:rFonts w:ascii="Times New Roman" w:hAnsi="Times New Roman" w:cs="Times New Roman"/>
          <w:bCs/>
          <w:sz w:val="24"/>
          <w:szCs w:val="24"/>
        </w:rPr>
        <w:t xml:space="preserve"> paragrahvi 113 lõi</w:t>
      </w:r>
      <w:r w:rsidR="00DC2391" w:rsidRPr="00996790">
        <w:rPr>
          <w:rFonts w:ascii="Times New Roman" w:hAnsi="Times New Roman" w:cs="Times New Roman"/>
          <w:bCs/>
          <w:sz w:val="24"/>
          <w:szCs w:val="24"/>
        </w:rPr>
        <w:t>kes</w:t>
      </w:r>
      <w:r w:rsidR="0051157A" w:rsidRPr="00996790">
        <w:rPr>
          <w:rFonts w:ascii="Times New Roman" w:hAnsi="Times New Roman" w:cs="Times New Roman"/>
          <w:bCs/>
          <w:sz w:val="24"/>
          <w:szCs w:val="24"/>
        </w:rPr>
        <w:t xml:space="preserve"> 5 </w:t>
      </w:r>
      <w:r w:rsidR="00DC2391" w:rsidRPr="00996790">
        <w:rPr>
          <w:rFonts w:ascii="Times New Roman" w:hAnsi="Times New Roman" w:cs="Times New Roman"/>
          <w:bCs/>
          <w:sz w:val="24"/>
          <w:szCs w:val="24"/>
        </w:rPr>
        <w:t xml:space="preserve">ja </w:t>
      </w:r>
      <w:r w:rsidR="00167E02">
        <w:rPr>
          <w:rFonts w:ascii="Times New Roman" w:hAnsi="Times New Roman" w:cs="Times New Roman"/>
          <w:bCs/>
          <w:sz w:val="24"/>
          <w:szCs w:val="24"/>
        </w:rPr>
        <w:t>§</w:t>
      </w:r>
      <w:r w:rsidR="00DC2391" w:rsidRPr="00996790">
        <w:rPr>
          <w:rFonts w:ascii="Times New Roman" w:hAnsi="Times New Roman" w:cs="Times New Roman"/>
          <w:bCs/>
          <w:sz w:val="24"/>
          <w:szCs w:val="24"/>
        </w:rPr>
        <w:t xml:space="preserve"> 118 lõikes 4 asendatakse tekstiosa „kolmeks aastaks“ tekstiosaga „kuni 42 kuuks“;</w:t>
      </w:r>
    </w:p>
    <w:p w14:paraId="40BD8425" w14:textId="77777777" w:rsidR="004B7AC0" w:rsidRPr="00996790" w:rsidRDefault="004B7AC0" w:rsidP="00860C81">
      <w:pPr>
        <w:jc w:val="both"/>
        <w:rPr>
          <w:rFonts w:ascii="Times New Roman" w:hAnsi="Times New Roman" w:cs="Times New Roman"/>
          <w:b/>
          <w:sz w:val="24"/>
          <w:szCs w:val="24"/>
        </w:rPr>
      </w:pPr>
    </w:p>
    <w:p w14:paraId="58A93569" w14:textId="6715D8B5" w:rsidR="001C0D7A" w:rsidRPr="00996790" w:rsidRDefault="00DC2391"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3</w:t>
      </w:r>
      <w:r w:rsidRPr="00996790">
        <w:rPr>
          <w:rFonts w:ascii="Times New Roman" w:hAnsi="Times New Roman" w:cs="Times New Roman"/>
          <w:b/>
          <w:sz w:val="24"/>
          <w:szCs w:val="24"/>
        </w:rPr>
        <w:t xml:space="preserve">) </w:t>
      </w:r>
      <w:r w:rsidR="001C0D7A" w:rsidRPr="00996790">
        <w:rPr>
          <w:rFonts w:ascii="Times New Roman" w:hAnsi="Times New Roman" w:cs="Times New Roman"/>
          <w:bCs/>
          <w:sz w:val="24"/>
          <w:szCs w:val="24"/>
        </w:rPr>
        <w:t>paragrahvi 124</w:t>
      </w:r>
      <w:r w:rsidR="001C0D7A" w:rsidRPr="00996790">
        <w:rPr>
          <w:rFonts w:ascii="Times New Roman" w:hAnsi="Times New Roman" w:cs="Times New Roman"/>
          <w:b/>
          <w:sz w:val="24"/>
          <w:szCs w:val="24"/>
        </w:rPr>
        <w:t xml:space="preserve"> </w:t>
      </w:r>
      <w:r w:rsidR="001C0D7A" w:rsidRPr="00996790">
        <w:rPr>
          <w:rFonts w:ascii="Times New Roman" w:hAnsi="Times New Roman" w:cs="Times New Roman"/>
          <w:bCs/>
          <w:sz w:val="24"/>
          <w:szCs w:val="24"/>
        </w:rPr>
        <w:t xml:space="preserve">lõike 1 punkti 21 </w:t>
      </w:r>
      <w:r w:rsidR="0051157A" w:rsidRPr="00996790">
        <w:rPr>
          <w:rFonts w:ascii="Times New Roman" w:hAnsi="Times New Roman" w:cs="Times New Roman"/>
          <w:bCs/>
          <w:sz w:val="24"/>
          <w:szCs w:val="24"/>
        </w:rPr>
        <w:t xml:space="preserve">täiendatakse pärast </w:t>
      </w:r>
      <w:r w:rsidR="003E2A41">
        <w:rPr>
          <w:rFonts w:ascii="Times New Roman" w:hAnsi="Times New Roman" w:cs="Times New Roman"/>
          <w:bCs/>
          <w:sz w:val="24"/>
          <w:szCs w:val="24"/>
        </w:rPr>
        <w:t>tekstiosa</w:t>
      </w:r>
      <w:r w:rsidR="0051157A" w:rsidRPr="00996790">
        <w:rPr>
          <w:rFonts w:ascii="Times New Roman" w:hAnsi="Times New Roman" w:cs="Times New Roman"/>
          <w:bCs/>
          <w:sz w:val="24"/>
          <w:szCs w:val="24"/>
        </w:rPr>
        <w:t xml:space="preserve"> „asutuste</w:t>
      </w:r>
      <w:r w:rsidR="000B2C21" w:rsidRPr="00996790">
        <w:rPr>
          <w:rFonts w:ascii="Times New Roman" w:hAnsi="Times New Roman" w:cs="Times New Roman"/>
          <w:bCs/>
          <w:sz w:val="24"/>
          <w:szCs w:val="24"/>
        </w:rPr>
        <w:t>,</w:t>
      </w:r>
      <w:r w:rsidR="0051157A" w:rsidRPr="00996790">
        <w:rPr>
          <w:rFonts w:ascii="Times New Roman" w:hAnsi="Times New Roman" w:cs="Times New Roman"/>
          <w:bCs/>
          <w:sz w:val="24"/>
          <w:szCs w:val="24"/>
        </w:rPr>
        <w:t xml:space="preserve">“ </w:t>
      </w:r>
      <w:r w:rsidR="003E2A41">
        <w:rPr>
          <w:rFonts w:ascii="Times New Roman" w:hAnsi="Times New Roman" w:cs="Times New Roman"/>
          <w:bCs/>
          <w:sz w:val="24"/>
          <w:szCs w:val="24"/>
        </w:rPr>
        <w:t>tekstiosaga</w:t>
      </w:r>
      <w:r w:rsidR="0051157A" w:rsidRPr="00996790">
        <w:rPr>
          <w:rFonts w:ascii="Times New Roman" w:hAnsi="Times New Roman" w:cs="Times New Roman"/>
          <w:bCs/>
          <w:sz w:val="24"/>
          <w:szCs w:val="24"/>
        </w:rPr>
        <w:t xml:space="preserve"> „</w:t>
      </w:r>
      <w:r w:rsidR="001C0D7A" w:rsidRPr="00996790">
        <w:rPr>
          <w:rFonts w:ascii="Times New Roman" w:hAnsi="Times New Roman" w:cs="Times New Roman"/>
          <w:bCs/>
          <w:sz w:val="24"/>
          <w:szCs w:val="24"/>
        </w:rPr>
        <w:t>Euroopa audiitorite järelevalveasutuste komitee,</w:t>
      </w:r>
      <w:r w:rsidR="0051157A" w:rsidRPr="00996790">
        <w:rPr>
          <w:rFonts w:ascii="Times New Roman" w:hAnsi="Times New Roman" w:cs="Times New Roman"/>
          <w:bCs/>
          <w:sz w:val="24"/>
          <w:szCs w:val="24"/>
        </w:rPr>
        <w:t>“;</w:t>
      </w:r>
      <w:r w:rsidR="001C0D7A" w:rsidRPr="00996790">
        <w:rPr>
          <w:rFonts w:ascii="Times New Roman" w:hAnsi="Times New Roman" w:cs="Times New Roman"/>
          <w:bCs/>
          <w:sz w:val="24"/>
          <w:szCs w:val="24"/>
        </w:rPr>
        <w:t xml:space="preserve"> </w:t>
      </w:r>
    </w:p>
    <w:p w14:paraId="0AFCC773" w14:textId="77777777" w:rsidR="00F81638" w:rsidRPr="00996790" w:rsidRDefault="00F81638" w:rsidP="00860C81">
      <w:pPr>
        <w:jc w:val="both"/>
        <w:rPr>
          <w:rFonts w:ascii="Times New Roman" w:hAnsi="Times New Roman" w:cs="Times New Roman"/>
          <w:bCs/>
          <w:sz w:val="24"/>
          <w:szCs w:val="24"/>
        </w:rPr>
      </w:pPr>
    </w:p>
    <w:p w14:paraId="1CF0B704" w14:textId="243A17FB" w:rsidR="00F81638" w:rsidRPr="00996790" w:rsidRDefault="006A5E86" w:rsidP="00860C81">
      <w:pPr>
        <w:jc w:val="both"/>
        <w:rPr>
          <w:rFonts w:ascii="Times New Roman" w:hAnsi="Times New Roman" w:cs="Times New Roman"/>
          <w:bCs/>
          <w:sz w:val="24"/>
          <w:szCs w:val="24"/>
        </w:rPr>
      </w:pPr>
      <w:r>
        <w:rPr>
          <w:rFonts w:ascii="Times New Roman" w:hAnsi="Times New Roman" w:cs="Times New Roman"/>
          <w:b/>
          <w:sz w:val="24"/>
          <w:szCs w:val="24"/>
        </w:rPr>
        <w:t>64</w:t>
      </w:r>
      <w:r w:rsidR="00F81638" w:rsidRPr="00996790">
        <w:rPr>
          <w:rFonts w:ascii="Times New Roman" w:hAnsi="Times New Roman" w:cs="Times New Roman"/>
          <w:b/>
          <w:sz w:val="24"/>
          <w:szCs w:val="24"/>
        </w:rPr>
        <w:t>)</w:t>
      </w:r>
      <w:r w:rsidR="00F81638" w:rsidRPr="00996790">
        <w:rPr>
          <w:rFonts w:ascii="Times New Roman" w:hAnsi="Times New Roman" w:cs="Times New Roman"/>
          <w:bCs/>
          <w:sz w:val="24"/>
          <w:szCs w:val="24"/>
        </w:rPr>
        <w:t xml:space="preserve"> paragrahvi 124 lõiget 1 täiendatakse punkti</w:t>
      </w:r>
      <w:r w:rsidR="0051157A" w:rsidRPr="00996790">
        <w:rPr>
          <w:rFonts w:ascii="Times New Roman" w:hAnsi="Times New Roman" w:cs="Times New Roman"/>
          <w:bCs/>
          <w:sz w:val="24"/>
          <w:szCs w:val="24"/>
        </w:rPr>
        <w:t>de</w:t>
      </w:r>
      <w:r w:rsidR="00F81638" w:rsidRPr="00996790">
        <w:rPr>
          <w:rFonts w:ascii="Times New Roman" w:hAnsi="Times New Roman" w:cs="Times New Roman"/>
          <w:bCs/>
          <w:sz w:val="24"/>
          <w:szCs w:val="24"/>
        </w:rPr>
        <w:t>ga 32</w:t>
      </w:r>
      <w:r w:rsidR="0051157A" w:rsidRPr="00996790">
        <w:rPr>
          <w:rFonts w:ascii="Times New Roman" w:hAnsi="Times New Roman" w:cs="Times New Roman"/>
          <w:bCs/>
          <w:sz w:val="24"/>
          <w:szCs w:val="24"/>
        </w:rPr>
        <w:t xml:space="preserve"> ja 33</w:t>
      </w:r>
      <w:r w:rsidR="00F81638" w:rsidRPr="00996790">
        <w:rPr>
          <w:rFonts w:ascii="Times New Roman" w:hAnsi="Times New Roman" w:cs="Times New Roman"/>
          <w:bCs/>
          <w:sz w:val="24"/>
          <w:szCs w:val="24"/>
        </w:rPr>
        <w:t xml:space="preserve"> järgmises sõnastuses:</w:t>
      </w:r>
    </w:p>
    <w:p w14:paraId="68E5CAD6" w14:textId="5542C23C" w:rsidR="0051157A" w:rsidRPr="00996790" w:rsidRDefault="00F81638"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„32) kliendilepingu ülesütlemise vaidlustamine kohtus</w:t>
      </w:r>
      <w:r w:rsidR="0051157A" w:rsidRPr="00996790">
        <w:rPr>
          <w:rFonts w:ascii="Times New Roman" w:hAnsi="Times New Roman" w:cs="Times New Roman"/>
          <w:bCs/>
          <w:sz w:val="24"/>
          <w:szCs w:val="24"/>
        </w:rPr>
        <w:t>;</w:t>
      </w:r>
    </w:p>
    <w:p w14:paraId="452E481A" w14:textId="01672AB1" w:rsidR="00F81638" w:rsidRPr="00996790" w:rsidRDefault="0051157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33) turul valitseva kvalitee</w:t>
      </w:r>
      <w:r w:rsidR="00167E02">
        <w:rPr>
          <w:rFonts w:ascii="Times New Roman" w:hAnsi="Times New Roman" w:cs="Times New Roman"/>
          <w:bCs/>
          <w:sz w:val="24"/>
          <w:szCs w:val="24"/>
        </w:rPr>
        <w:t>di</w:t>
      </w:r>
      <w:r w:rsidRPr="00996790">
        <w:rPr>
          <w:rFonts w:ascii="Times New Roman" w:hAnsi="Times New Roman" w:cs="Times New Roman"/>
          <w:bCs/>
          <w:sz w:val="24"/>
          <w:szCs w:val="24"/>
        </w:rPr>
        <w:t xml:space="preserve"> ja konkurentsi </w:t>
      </w:r>
      <w:r w:rsidR="00167E02" w:rsidRPr="00996790">
        <w:rPr>
          <w:rFonts w:ascii="Times New Roman" w:hAnsi="Times New Roman" w:cs="Times New Roman"/>
          <w:bCs/>
          <w:sz w:val="24"/>
          <w:szCs w:val="24"/>
        </w:rPr>
        <w:t>seira</w:t>
      </w:r>
      <w:r w:rsidR="00167E02">
        <w:rPr>
          <w:rFonts w:ascii="Times New Roman" w:hAnsi="Times New Roman" w:cs="Times New Roman"/>
          <w:bCs/>
          <w:sz w:val="24"/>
          <w:szCs w:val="24"/>
        </w:rPr>
        <w:t>mine</w:t>
      </w:r>
      <w:r w:rsidR="00167E02"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vastavalt Euroopa Parlamendi ja nõukogu määruse (EL) nr 537/2014 artiklile 27</w:t>
      </w:r>
      <w:r w:rsidR="00167E02">
        <w:rPr>
          <w:rFonts w:ascii="Times New Roman" w:hAnsi="Times New Roman" w:cs="Times New Roman"/>
          <w:bCs/>
          <w:sz w:val="24"/>
          <w:szCs w:val="24"/>
        </w:rPr>
        <w:t>.</w:t>
      </w:r>
      <w:r w:rsidR="00F81638" w:rsidRPr="00996790">
        <w:rPr>
          <w:rFonts w:ascii="Times New Roman" w:hAnsi="Times New Roman" w:cs="Times New Roman"/>
          <w:bCs/>
          <w:sz w:val="24"/>
          <w:szCs w:val="24"/>
        </w:rPr>
        <w:t>“;</w:t>
      </w:r>
    </w:p>
    <w:p w14:paraId="04677F03" w14:textId="77777777" w:rsidR="00C61E7F" w:rsidRPr="00996790" w:rsidRDefault="00C61E7F" w:rsidP="00860C81">
      <w:pPr>
        <w:jc w:val="both"/>
        <w:rPr>
          <w:rFonts w:ascii="Times New Roman" w:hAnsi="Times New Roman" w:cs="Times New Roman"/>
          <w:bCs/>
          <w:sz w:val="24"/>
          <w:szCs w:val="24"/>
        </w:rPr>
      </w:pPr>
    </w:p>
    <w:p w14:paraId="7F7C6966" w14:textId="63B6CC67" w:rsidR="00C61E7F" w:rsidRPr="00996790" w:rsidRDefault="001E55F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5</w:t>
      </w:r>
      <w:r w:rsidR="00C61E7F" w:rsidRPr="00996790">
        <w:rPr>
          <w:rFonts w:ascii="Times New Roman" w:hAnsi="Times New Roman" w:cs="Times New Roman"/>
          <w:b/>
          <w:sz w:val="24"/>
          <w:szCs w:val="24"/>
        </w:rPr>
        <w:t>)</w:t>
      </w:r>
      <w:r w:rsidR="00C61E7F" w:rsidRPr="00996790">
        <w:rPr>
          <w:rFonts w:ascii="Times New Roman" w:hAnsi="Times New Roman" w:cs="Times New Roman"/>
          <w:bCs/>
          <w:sz w:val="24"/>
          <w:szCs w:val="24"/>
        </w:rPr>
        <w:t xml:space="preserve"> paragrahvi 137 lõi</w:t>
      </w:r>
      <w:r w:rsidR="00167E02">
        <w:rPr>
          <w:rFonts w:ascii="Times New Roman" w:hAnsi="Times New Roman" w:cs="Times New Roman"/>
          <w:bCs/>
          <w:sz w:val="24"/>
          <w:szCs w:val="24"/>
        </w:rPr>
        <w:t>get</w:t>
      </w:r>
      <w:r w:rsidR="00C61E7F" w:rsidRPr="00996790">
        <w:rPr>
          <w:rFonts w:ascii="Times New Roman" w:hAnsi="Times New Roman" w:cs="Times New Roman"/>
          <w:bCs/>
          <w:sz w:val="24"/>
          <w:szCs w:val="24"/>
        </w:rPr>
        <w:t xml:space="preserve"> 6 </w:t>
      </w:r>
      <w:r w:rsidR="00167E02">
        <w:rPr>
          <w:rFonts w:ascii="Times New Roman" w:hAnsi="Times New Roman" w:cs="Times New Roman"/>
          <w:bCs/>
          <w:sz w:val="24"/>
          <w:szCs w:val="24"/>
        </w:rPr>
        <w:t>täiendatakse punktiga</w:t>
      </w:r>
      <w:r w:rsidR="00C61E7F" w:rsidRPr="00996790">
        <w:rPr>
          <w:rFonts w:ascii="Times New Roman" w:hAnsi="Times New Roman" w:cs="Times New Roman"/>
          <w:bCs/>
          <w:sz w:val="24"/>
          <w:szCs w:val="24"/>
        </w:rPr>
        <w:t xml:space="preserve"> 3</w:t>
      </w:r>
      <w:r w:rsidR="00C61E7F" w:rsidRPr="00996790">
        <w:rPr>
          <w:rFonts w:ascii="Times New Roman" w:hAnsi="Times New Roman" w:cs="Times New Roman"/>
          <w:bCs/>
          <w:sz w:val="24"/>
          <w:szCs w:val="24"/>
          <w:vertAlign w:val="superscript"/>
        </w:rPr>
        <w:t xml:space="preserve">1 </w:t>
      </w:r>
      <w:r w:rsidR="00C61E7F" w:rsidRPr="00996790">
        <w:rPr>
          <w:rFonts w:ascii="Times New Roman" w:hAnsi="Times New Roman" w:cs="Times New Roman"/>
          <w:bCs/>
          <w:sz w:val="24"/>
          <w:szCs w:val="24"/>
        </w:rPr>
        <w:t>järgmises sõnastuses:</w:t>
      </w:r>
    </w:p>
    <w:p w14:paraId="426F6406" w14:textId="36CD90CC" w:rsidR="00C61E7F" w:rsidRPr="00996790" w:rsidRDefault="00C61E7F"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w:t>
      </w:r>
      <w:r w:rsidRPr="00996790">
        <w:rPr>
          <w:rFonts w:ascii="Times New Roman" w:hAnsi="Times New Roman" w:cs="Times New Roman"/>
          <w:bCs/>
          <w:sz w:val="24"/>
          <w:szCs w:val="24"/>
          <w:vertAlign w:val="superscript"/>
        </w:rPr>
        <w:t>1</w:t>
      </w:r>
      <w:r w:rsidRPr="00996790">
        <w:rPr>
          <w:rFonts w:ascii="Times New Roman" w:hAnsi="Times New Roman" w:cs="Times New Roman"/>
          <w:bCs/>
          <w:sz w:val="24"/>
          <w:szCs w:val="24"/>
        </w:rPr>
        <w:t>) audiitorkontrolli tasu</w:t>
      </w:r>
      <w:r w:rsidR="006F45E0" w:rsidRPr="00996790">
        <w:rPr>
          <w:rFonts w:ascii="Times New Roman" w:hAnsi="Times New Roman" w:cs="Times New Roman"/>
          <w:bCs/>
          <w:sz w:val="24"/>
          <w:szCs w:val="24"/>
        </w:rPr>
        <w:t xml:space="preserve"> suurust</w:t>
      </w:r>
      <w:r w:rsidRPr="00996790">
        <w:rPr>
          <w:rFonts w:ascii="Times New Roman" w:hAnsi="Times New Roman" w:cs="Times New Roman"/>
          <w:bCs/>
          <w:sz w:val="24"/>
          <w:szCs w:val="24"/>
        </w:rPr>
        <w:t>;“;</w:t>
      </w:r>
    </w:p>
    <w:p w14:paraId="682A5C1C" w14:textId="77777777" w:rsidR="00C61E7F" w:rsidRPr="00996790" w:rsidRDefault="00C61E7F" w:rsidP="00860C81">
      <w:pPr>
        <w:jc w:val="both"/>
        <w:rPr>
          <w:rFonts w:ascii="Times New Roman" w:hAnsi="Times New Roman" w:cs="Times New Roman"/>
          <w:bCs/>
          <w:sz w:val="24"/>
          <w:szCs w:val="24"/>
        </w:rPr>
      </w:pPr>
    </w:p>
    <w:p w14:paraId="31A50E29" w14:textId="76CC6B8C" w:rsidR="00DC2357" w:rsidRPr="00996790" w:rsidRDefault="001E55F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6</w:t>
      </w:r>
      <w:r w:rsidR="00DC2357" w:rsidRPr="00996790">
        <w:rPr>
          <w:rFonts w:ascii="Times New Roman" w:hAnsi="Times New Roman" w:cs="Times New Roman"/>
          <w:b/>
          <w:sz w:val="24"/>
          <w:szCs w:val="24"/>
        </w:rPr>
        <w:t>)</w:t>
      </w:r>
      <w:r w:rsidR="00DC2357" w:rsidRPr="00996790">
        <w:rPr>
          <w:rFonts w:ascii="Times New Roman" w:hAnsi="Times New Roman" w:cs="Times New Roman"/>
          <w:bCs/>
          <w:sz w:val="24"/>
          <w:szCs w:val="24"/>
        </w:rPr>
        <w:t xml:space="preserve"> paragrahvi 138 lõige </w:t>
      </w:r>
      <w:r w:rsidR="00C61E7F" w:rsidRPr="00996790">
        <w:rPr>
          <w:rFonts w:ascii="Times New Roman" w:hAnsi="Times New Roman" w:cs="Times New Roman"/>
          <w:bCs/>
          <w:sz w:val="24"/>
          <w:szCs w:val="24"/>
        </w:rPr>
        <w:t xml:space="preserve">3 </w:t>
      </w:r>
      <w:r w:rsidR="00DC2357" w:rsidRPr="00996790">
        <w:rPr>
          <w:rFonts w:ascii="Times New Roman" w:hAnsi="Times New Roman" w:cs="Times New Roman"/>
          <w:bCs/>
          <w:sz w:val="24"/>
          <w:szCs w:val="24"/>
        </w:rPr>
        <w:t>muudetakse ja sõnastatakse järgmiselt:</w:t>
      </w:r>
    </w:p>
    <w:p w14:paraId="5417FA40" w14:textId="56116887" w:rsidR="00DC2357" w:rsidRPr="00996790" w:rsidRDefault="00DC235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„(3) Töörühma liige peab olema läbinud järelevalvenõukogu korraldatud erikoolituse kvaliteedikontrolli al</w:t>
      </w:r>
      <w:r w:rsidR="00C30833" w:rsidRPr="00996790">
        <w:rPr>
          <w:rFonts w:ascii="Times New Roman" w:hAnsi="Times New Roman" w:cs="Times New Roman"/>
          <w:bCs/>
          <w:sz w:val="24"/>
          <w:szCs w:val="24"/>
        </w:rPr>
        <w:t>a</w:t>
      </w:r>
      <w:r w:rsidRPr="00996790">
        <w:rPr>
          <w:rFonts w:ascii="Times New Roman" w:hAnsi="Times New Roman" w:cs="Times New Roman"/>
          <w:bCs/>
          <w:sz w:val="24"/>
          <w:szCs w:val="24"/>
        </w:rPr>
        <w:t>l</w:t>
      </w:r>
      <w:r w:rsidR="00C30833" w:rsidRPr="00996790">
        <w:rPr>
          <w:rFonts w:ascii="Times New Roman" w:hAnsi="Times New Roman" w:cs="Times New Roman"/>
          <w:bCs/>
          <w:sz w:val="24"/>
          <w:szCs w:val="24"/>
        </w:rPr>
        <w:t xml:space="preserve"> ning </w:t>
      </w:r>
      <w:r w:rsidR="00C61E7F" w:rsidRPr="00996790">
        <w:rPr>
          <w:rFonts w:ascii="Times New Roman" w:hAnsi="Times New Roman" w:cs="Times New Roman"/>
          <w:bCs/>
          <w:sz w:val="24"/>
          <w:szCs w:val="24"/>
        </w:rPr>
        <w:t xml:space="preserve">omama </w:t>
      </w:r>
      <w:r w:rsidRPr="00996790">
        <w:rPr>
          <w:rFonts w:ascii="Times New Roman" w:hAnsi="Times New Roman" w:cs="Times New Roman"/>
          <w:bCs/>
          <w:sz w:val="24"/>
          <w:szCs w:val="24"/>
        </w:rPr>
        <w:t>asjakoha</w:t>
      </w:r>
      <w:r w:rsidR="00C61E7F" w:rsidRPr="00996790">
        <w:rPr>
          <w:rFonts w:ascii="Times New Roman" w:hAnsi="Times New Roman" w:cs="Times New Roman"/>
          <w:bCs/>
          <w:sz w:val="24"/>
          <w:szCs w:val="24"/>
        </w:rPr>
        <w:t>st</w:t>
      </w:r>
      <w:r w:rsidRPr="00996790">
        <w:rPr>
          <w:rFonts w:ascii="Times New Roman" w:hAnsi="Times New Roman" w:cs="Times New Roman"/>
          <w:bCs/>
          <w:sz w:val="24"/>
          <w:szCs w:val="24"/>
        </w:rPr>
        <w:t xml:space="preserve"> kutseala</w:t>
      </w:r>
      <w:r w:rsidR="00C61E7F" w:rsidRPr="00996790">
        <w:rPr>
          <w:rFonts w:ascii="Times New Roman" w:hAnsi="Times New Roman" w:cs="Times New Roman"/>
          <w:bCs/>
          <w:sz w:val="24"/>
          <w:szCs w:val="24"/>
        </w:rPr>
        <w:t>st</w:t>
      </w:r>
      <w:r w:rsidRPr="00996790">
        <w:rPr>
          <w:rFonts w:ascii="Times New Roman" w:hAnsi="Times New Roman" w:cs="Times New Roman"/>
          <w:bCs/>
          <w:sz w:val="24"/>
          <w:szCs w:val="24"/>
        </w:rPr>
        <w:t xml:space="preserve"> haridus</w:t>
      </w:r>
      <w:r w:rsidR="00C61E7F" w:rsidRPr="00996790">
        <w:rPr>
          <w:rFonts w:ascii="Times New Roman" w:hAnsi="Times New Roman" w:cs="Times New Roman"/>
          <w:bCs/>
          <w:sz w:val="24"/>
          <w:szCs w:val="24"/>
        </w:rPr>
        <w:t>t</w:t>
      </w:r>
      <w:r w:rsidRPr="00996790">
        <w:rPr>
          <w:rFonts w:ascii="Times New Roman" w:hAnsi="Times New Roman" w:cs="Times New Roman"/>
          <w:bCs/>
          <w:sz w:val="24"/>
          <w:szCs w:val="24"/>
        </w:rPr>
        <w:t xml:space="preserve"> ja kogemus</w:t>
      </w:r>
      <w:r w:rsidR="00C61E7F" w:rsidRPr="00996790">
        <w:rPr>
          <w:rFonts w:ascii="Times New Roman" w:hAnsi="Times New Roman" w:cs="Times New Roman"/>
          <w:bCs/>
          <w:sz w:val="24"/>
          <w:szCs w:val="24"/>
        </w:rPr>
        <w:t>t</w:t>
      </w:r>
      <w:r w:rsidRPr="00996790">
        <w:rPr>
          <w:rFonts w:ascii="Times New Roman" w:hAnsi="Times New Roman" w:cs="Times New Roman"/>
          <w:bCs/>
          <w:sz w:val="24"/>
          <w:szCs w:val="24"/>
        </w:rPr>
        <w:t xml:space="preserve"> audiitorkontrolli ja finantsaruandluse valdkonnas</w:t>
      </w:r>
      <w:r w:rsidR="00FB3A6D" w:rsidRPr="00996790">
        <w:rPr>
          <w:rFonts w:ascii="Times New Roman" w:hAnsi="Times New Roman" w:cs="Times New Roman"/>
          <w:bCs/>
          <w:sz w:val="24"/>
          <w:szCs w:val="24"/>
        </w:rPr>
        <w:t xml:space="preserve">. </w:t>
      </w:r>
      <w:proofErr w:type="spellStart"/>
      <w:r w:rsidR="00FB3A6D" w:rsidRPr="00996790">
        <w:rPr>
          <w:rFonts w:ascii="Times New Roman" w:hAnsi="Times New Roman" w:cs="Times New Roman"/>
          <w:bCs/>
          <w:sz w:val="24"/>
          <w:szCs w:val="24"/>
        </w:rPr>
        <w:t>Kestlikkusaruande</w:t>
      </w:r>
      <w:proofErr w:type="spellEnd"/>
      <w:r w:rsidR="00FB3A6D" w:rsidRPr="00996790">
        <w:rPr>
          <w:rFonts w:ascii="Times New Roman" w:hAnsi="Times New Roman" w:cs="Times New Roman"/>
          <w:bCs/>
          <w:sz w:val="24"/>
          <w:szCs w:val="24"/>
        </w:rPr>
        <w:t xml:space="preserve"> audiitorkontrolli kvaliteedikontrolli läbiviimisel peab töörühma liige </w:t>
      </w:r>
      <w:r w:rsidR="00C30833" w:rsidRPr="00996790">
        <w:rPr>
          <w:rFonts w:ascii="Times New Roman" w:hAnsi="Times New Roman" w:cs="Times New Roman"/>
          <w:bCs/>
          <w:sz w:val="24"/>
          <w:szCs w:val="24"/>
        </w:rPr>
        <w:t xml:space="preserve">olema läbinud kvaliteedikontrollialase erikoolituse </w:t>
      </w:r>
      <w:r w:rsidR="006D2B10">
        <w:rPr>
          <w:rFonts w:ascii="Times New Roman" w:hAnsi="Times New Roman" w:cs="Times New Roman"/>
          <w:bCs/>
          <w:sz w:val="24"/>
          <w:szCs w:val="24"/>
        </w:rPr>
        <w:t>ning</w:t>
      </w:r>
      <w:r w:rsidR="00C30833" w:rsidRPr="00996790">
        <w:rPr>
          <w:rFonts w:ascii="Times New Roman" w:hAnsi="Times New Roman" w:cs="Times New Roman"/>
          <w:bCs/>
          <w:sz w:val="24"/>
          <w:szCs w:val="24"/>
        </w:rPr>
        <w:t xml:space="preserve"> omama </w:t>
      </w:r>
      <w:r w:rsidRPr="00996790">
        <w:rPr>
          <w:rFonts w:ascii="Times New Roman" w:hAnsi="Times New Roman" w:cs="Times New Roman"/>
          <w:bCs/>
          <w:sz w:val="24"/>
          <w:szCs w:val="24"/>
        </w:rPr>
        <w:t>asjakoha</w:t>
      </w:r>
      <w:r w:rsidR="00C61E7F" w:rsidRPr="00996790">
        <w:rPr>
          <w:rFonts w:ascii="Times New Roman" w:hAnsi="Times New Roman" w:cs="Times New Roman"/>
          <w:bCs/>
          <w:sz w:val="24"/>
          <w:szCs w:val="24"/>
        </w:rPr>
        <w:t>st</w:t>
      </w:r>
      <w:r w:rsidRPr="00996790">
        <w:rPr>
          <w:rFonts w:ascii="Times New Roman" w:hAnsi="Times New Roman" w:cs="Times New Roman"/>
          <w:bCs/>
          <w:sz w:val="24"/>
          <w:szCs w:val="24"/>
        </w:rPr>
        <w:t xml:space="preserve"> kutseala</w:t>
      </w:r>
      <w:r w:rsidR="00C61E7F" w:rsidRPr="00996790">
        <w:rPr>
          <w:rFonts w:ascii="Times New Roman" w:hAnsi="Times New Roman" w:cs="Times New Roman"/>
          <w:bCs/>
          <w:sz w:val="24"/>
          <w:szCs w:val="24"/>
        </w:rPr>
        <w:t>st</w:t>
      </w:r>
      <w:r w:rsidRPr="00996790">
        <w:rPr>
          <w:rFonts w:ascii="Times New Roman" w:hAnsi="Times New Roman" w:cs="Times New Roman"/>
          <w:bCs/>
          <w:sz w:val="24"/>
          <w:szCs w:val="24"/>
        </w:rPr>
        <w:t xml:space="preserve"> haridus</w:t>
      </w:r>
      <w:r w:rsidR="00C61E7F" w:rsidRPr="00996790">
        <w:rPr>
          <w:rFonts w:ascii="Times New Roman" w:hAnsi="Times New Roman" w:cs="Times New Roman"/>
          <w:bCs/>
          <w:sz w:val="24"/>
          <w:szCs w:val="24"/>
        </w:rPr>
        <w:t>t</w:t>
      </w:r>
      <w:r w:rsidRPr="00996790">
        <w:rPr>
          <w:rFonts w:ascii="Times New Roman" w:hAnsi="Times New Roman" w:cs="Times New Roman"/>
          <w:bCs/>
          <w:sz w:val="24"/>
          <w:szCs w:val="24"/>
        </w:rPr>
        <w:t xml:space="preserve"> ja kogemus</w:t>
      </w:r>
      <w:r w:rsidR="00C61E7F" w:rsidRPr="00996790">
        <w:rPr>
          <w:rFonts w:ascii="Times New Roman" w:hAnsi="Times New Roman" w:cs="Times New Roman"/>
          <w:bCs/>
          <w:sz w:val="24"/>
          <w:szCs w:val="24"/>
        </w:rPr>
        <w:t>t</w:t>
      </w:r>
      <w:r w:rsidRPr="00996790">
        <w:rPr>
          <w:rFonts w:ascii="Times New Roman" w:hAnsi="Times New Roman" w:cs="Times New Roman"/>
          <w:bCs/>
          <w:sz w:val="24"/>
          <w:szCs w:val="24"/>
        </w:rPr>
        <w:t xml:space="preserve"> </w:t>
      </w:r>
      <w:r w:rsidR="00C30833" w:rsidRPr="00996790">
        <w:rPr>
          <w:rFonts w:ascii="Times New Roman" w:hAnsi="Times New Roman" w:cs="Times New Roman"/>
          <w:bCs/>
          <w:sz w:val="24"/>
          <w:szCs w:val="24"/>
        </w:rPr>
        <w:t xml:space="preserve">audiitorkontrolli ja </w:t>
      </w:r>
      <w:proofErr w:type="spellStart"/>
      <w:r w:rsidRPr="00996790">
        <w:rPr>
          <w:rFonts w:ascii="Times New Roman" w:hAnsi="Times New Roman" w:cs="Times New Roman"/>
          <w:bCs/>
          <w:sz w:val="24"/>
          <w:szCs w:val="24"/>
        </w:rPr>
        <w:t>kestlikkusaruandluse</w:t>
      </w:r>
      <w:proofErr w:type="spellEnd"/>
      <w:r w:rsidRPr="00996790">
        <w:rPr>
          <w:rFonts w:ascii="Times New Roman" w:hAnsi="Times New Roman" w:cs="Times New Roman"/>
          <w:bCs/>
          <w:sz w:val="24"/>
          <w:szCs w:val="24"/>
        </w:rPr>
        <w:t xml:space="preserve"> või muude kestlikkusega seotud teenuste </w:t>
      </w:r>
      <w:r w:rsidR="0049521E" w:rsidRPr="00996790">
        <w:rPr>
          <w:rFonts w:ascii="Times New Roman" w:hAnsi="Times New Roman" w:cs="Times New Roman"/>
          <w:bCs/>
          <w:sz w:val="24"/>
          <w:szCs w:val="24"/>
        </w:rPr>
        <w:t>valdkonnas</w:t>
      </w:r>
      <w:r w:rsidRPr="00996790">
        <w:rPr>
          <w:rFonts w:ascii="Times New Roman" w:hAnsi="Times New Roman" w:cs="Times New Roman"/>
          <w:bCs/>
          <w:sz w:val="24"/>
          <w:szCs w:val="24"/>
        </w:rPr>
        <w:t>.“;</w:t>
      </w:r>
    </w:p>
    <w:p w14:paraId="5EA21D5A" w14:textId="77777777" w:rsidR="0051157A" w:rsidRPr="00996790" w:rsidRDefault="0051157A" w:rsidP="00860C81">
      <w:pPr>
        <w:jc w:val="both"/>
        <w:rPr>
          <w:rFonts w:ascii="Times New Roman" w:hAnsi="Times New Roman" w:cs="Times New Roman"/>
          <w:bCs/>
          <w:sz w:val="24"/>
          <w:szCs w:val="24"/>
        </w:rPr>
      </w:pPr>
    </w:p>
    <w:p w14:paraId="4A4C16D7" w14:textId="1B46DBCA" w:rsidR="0051157A" w:rsidRPr="00996790" w:rsidRDefault="001E55F6"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7</w:t>
      </w:r>
      <w:r w:rsidR="0051157A" w:rsidRPr="00996790">
        <w:rPr>
          <w:rFonts w:ascii="Times New Roman" w:hAnsi="Times New Roman" w:cs="Times New Roman"/>
          <w:b/>
          <w:sz w:val="24"/>
          <w:szCs w:val="24"/>
        </w:rPr>
        <w:t xml:space="preserve">) </w:t>
      </w:r>
      <w:r w:rsidR="0051157A" w:rsidRPr="00996790">
        <w:rPr>
          <w:rFonts w:ascii="Times New Roman" w:hAnsi="Times New Roman" w:cs="Times New Roman"/>
          <w:bCs/>
          <w:sz w:val="24"/>
          <w:szCs w:val="24"/>
        </w:rPr>
        <w:t>paragrahvi 153 lõige 2 muudetakse ja sõnastatakse järgmiselt:</w:t>
      </w:r>
    </w:p>
    <w:p w14:paraId="6415254C" w14:textId="77777777" w:rsidR="0051157A" w:rsidRPr="00996790" w:rsidRDefault="0051157A"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„(2) Registrit peetakse elektrooniliselt.“;</w:t>
      </w:r>
    </w:p>
    <w:p w14:paraId="1A44C3BB" w14:textId="77777777" w:rsidR="0051157A" w:rsidRPr="00996790" w:rsidRDefault="0051157A" w:rsidP="00860C81">
      <w:pPr>
        <w:jc w:val="both"/>
        <w:rPr>
          <w:rFonts w:ascii="Times New Roman" w:hAnsi="Times New Roman" w:cs="Times New Roman"/>
          <w:b/>
          <w:sz w:val="24"/>
          <w:szCs w:val="24"/>
        </w:rPr>
      </w:pPr>
    </w:p>
    <w:p w14:paraId="7979B696" w14:textId="086A86AA" w:rsidR="00F15606" w:rsidRPr="00996790" w:rsidRDefault="0051157A"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8</w:t>
      </w:r>
      <w:r w:rsidRPr="00996790">
        <w:rPr>
          <w:rFonts w:ascii="Times New Roman" w:hAnsi="Times New Roman" w:cs="Times New Roman"/>
          <w:bCs/>
          <w:sz w:val="24"/>
          <w:szCs w:val="24"/>
        </w:rPr>
        <w:t>) paragrahvi 158 lõikes 1</w:t>
      </w:r>
      <w:r w:rsidR="00F15606" w:rsidRPr="00996790">
        <w:rPr>
          <w:rFonts w:ascii="Times New Roman" w:hAnsi="Times New Roman" w:cs="Times New Roman"/>
          <w:bCs/>
          <w:sz w:val="24"/>
          <w:szCs w:val="24"/>
        </w:rPr>
        <w:t xml:space="preserve"> asendatakse </w:t>
      </w:r>
      <w:r w:rsidR="00567188">
        <w:rPr>
          <w:rFonts w:ascii="Times New Roman" w:hAnsi="Times New Roman" w:cs="Times New Roman"/>
          <w:bCs/>
          <w:sz w:val="24"/>
          <w:szCs w:val="24"/>
        </w:rPr>
        <w:t>sõnad</w:t>
      </w:r>
      <w:r w:rsidR="00F15606" w:rsidRPr="00996790">
        <w:rPr>
          <w:rFonts w:ascii="Times New Roman" w:hAnsi="Times New Roman" w:cs="Times New Roman"/>
          <w:bCs/>
          <w:sz w:val="24"/>
          <w:szCs w:val="24"/>
        </w:rPr>
        <w:t xml:space="preserve"> „Audiitorkogu majandusaastal“ sõnaga „majandusaastal“;</w:t>
      </w:r>
    </w:p>
    <w:p w14:paraId="08BB2E62" w14:textId="77777777" w:rsidR="00F15606" w:rsidRPr="00996790" w:rsidRDefault="00F15606" w:rsidP="00860C81">
      <w:pPr>
        <w:jc w:val="both"/>
        <w:rPr>
          <w:rFonts w:ascii="Times New Roman" w:hAnsi="Times New Roman" w:cs="Times New Roman"/>
          <w:bCs/>
          <w:sz w:val="24"/>
          <w:szCs w:val="24"/>
        </w:rPr>
      </w:pPr>
    </w:p>
    <w:p w14:paraId="5B159EB8" w14:textId="79BCD6A9" w:rsidR="0051157A" w:rsidRPr="00996790" w:rsidRDefault="00FA1A0B" w:rsidP="00860C81">
      <w:pPr>
        <w:jc w:val="both"/>
        <w:rPr>
          <w:rFonts w:ascii="Times New Roman" w:hAnsi="Times New Roman" w:cs="Times New Roman"/>
          <w:bCs/>
          <w:sz w:val="24"/>
          <w:szCs w:val="24"/>
        </w:rPr>
      </w:pPr>
      <w:r w:rsidRPr="00996790">
        <w:rPr>
          <w:rFonts w:ascii="Times New Roman" w:hAnsi="Times New Roman" w:cs="Times New Roman"/>
          <w:b/>
          <w:sz w:val="24"/>
          <w:szCs w:val="24"/>
        </w:rPr>
        <w:t>6</w:t>
      </w:r>
      <w:r w:rsidR="006A5E86">
        <w:rPr>
          <w:rFonts w:ascii="Times New Roman" w:hAnsi="Times New Roman" w:cs="Times New Roman"/>
          <w:b/>
          <w:sz w:val="24"/>
          <w:szCs w:val="24"/>
        </w:rPr>
        <w:t>9</w:t>
      </w:r>
      <w:r w:rsidR="00F15606" w:rsidRPr="00996790">
        <w:rPr>
          <w:rFonts w:ascii="Times New Roman" w:hAnsi="Times New Roman" w:cs="Times New Roman"/>
          <w:b/>
          <w:sz w:val="24"/>
          <w:szCs w:val="24"/>
        </w:rPr>
        <w:t>)</w:t>
      </w:r>
      <w:r w:rsidR="00F15606" w:rsidRPr="00996790">
        <w:rPr>
          <w:rFonts w:ascii="Times New Roman" w:hAnsi="Times New Roman" w:cs="Times New Roman"/>
          <w:bCs/>
          <w:sz w:val="24"/>
          <w:szCs w:val="24"/>
        </w:rPr>
        <w:t xml:space="preserve"> paragrahvi 158</w:t>
      </w:r>
      <w:r w:rsidR="00CA7581" w:rsidRPr="00996790">
        <w:rPr>
          <w:rFonts w:ascii="Times New Roman" w:hAnsi="Times New Roman" w:cs="Times New Roman"/>
          <w:bCs/>
          <w:sz w:val="24"/>
          <w:szCs w:val="24"/>
        </w:rPr>
        <w:t xml:space="preserve"> </w:t>
      </w:r>
      <w:r w:rsidR="00F15606" w:rsidRPr="00996790">
        <w:rPr>
          <w:rFonts w:ascii="Times New Roman" w:hAnsi="Times New Roman" w:cs="Times New Roman"/>
          <w:bCs/>
          <w:sz w:val="24"/>
          <w:szCs w:val="24"/>
        </w:rPr>
        <w:t xml:space="preserve">lõikes 1 </w:t>
      </w:r>
      <w:r w:rsidR="0051157A" w:rsidRPr="00996790">
        <w:rPr>
          <w:rFonts w:ascii="Times New Roman" w:hAnsi="Times New Roman" w:cs="Times New Roman"/>
          <w:bCs/>
          <w:sz w:val="24"/>
          <w:szCs w:val="24"/>
        </w:rPr>
        <w:t>asendatakse tekstiosa „31. oktoobril“ tekstiosaga „nelja kuu jooksul pärast majandusaasta lõppu“;</w:t>
      </w:r>
    </w:p>
    <w:p w14:paraId="6776E51D" w14:textId="77777777" w:rsidR="0051157A" w:rsidRPr="00996790" w:rsidRDefault="0051157A" w:rsidP="00860C81">
      <w:pPr>
        <w:jc w:val="both"/>
        <w:rPr>
          <w:rFonts w:ascii="Times New Roman" w:hAnsi="Times New Roman" w:cs="Times New Roman"/>
          <w:b/>
          <w:sz w:val="24"/>
          <w:szCs w:val="24"/>
        </w:rPr>
      </w:pPr>
    </w:p>
    <w:p w14:paraId="3AF6AC3A" w14:textId="65107830" w:rsidR="0051157A" w:rsidRPr="00996790" w:rsidRDefault="006A5E86" w:rsidP="00860C81">
      <w:pPr>
        <w:jc w:val="both"/>
        <w:rPr>
          <w:rFonts w:ascii="Times New Roman" w:hAnsi="Times New Roman" w:cs="Times New Roman"/>
          <w:bCs/>
          <w:sz w:val="24"/>
          <w:szCs w:val="24"/>
        </w:rPr>
      </w:pPr>
      <w:r>
        <w:rPr>
          <w:rFonts w:ascii="Times New Roman" w:hAnsi="Times New Roman" w:cs="Times New Roman"/>
          <w:b/>
          <w:sz w:val="24"/>
          <w:szCs w:val="24"/>
        </w:rPr>
        <w:t>70</w:t>
      </w:r>
      <w:r w:rsidR="0051157A" w:rsidRPr="00996790">
        <w:rPr>
          <w:rFonts w:ascii="Times New Roman" w:hAnsi="Times New Roman" w:cs="Times New Roman"/>
          <w:b/>
          <w:sz w:val="24"/>
          <w:szCs w:val="24"/>
        </w:rPr>
        <w:t xml:space="preserve">) </w:t>
      </w:r>
      <w:r w:rsidR="0051157A" w:rsidRPr="00996790">
        <w:rPr>
          <w:rFonts w:ascii="Times New Roman" w:hAnsi="Times New Roman" w:cs="Times New Roman"/>
          <w:bCs/>
          <w:sz w:val="24"/>
          <w:szCs w:val="24"/>
        </w:rPr>
        <w:t>paragrahvi 158 lõike</w:t>
      </w:r>
      <w:r w:rsidR="00556F95">
        <w:rPr>
          <w:rFonts w:ascii="Times New Roman" w:hAnsi="Times New Roman" w:cs="Times New Roman"/>
          <w:bCs/>
          <w:sz w:val="24"/>
          <w:szCs w:val="24"/>
        </w:rPr>
        <w:t>s</w:t>
      </w:r>
      <w:r w:rsidR="0051157A" w:rsidRPr="00996790">
        <w:rPr>
          <w:rFonts w:ascii="Times New Roman" w:hAnsi="Times New Roman" w:cs="Times New Roman"/>
          <w:bCs/>
          <w:sz w:val="24"/>
          <w:szCs w:val="24"/>
        </w:rPr>
        <w:t xml:space="preserve"> 2 </w:t>
      </w:r>
      <w:r w:rsidR="000D6FBF" w:rsidRPr="00996790">
        <w:rPr>
          <w:rFonts w:ascii="Times New Roman" w:hAnsi="Times New Roman" w:cs="Times New Roman"/>
          <w:bCs/>
          <w:sz w:val="24"/>
          <w:szCs w:val="24"/>
        </w:rPr>
        <w:t>asendatakse</w:t>
      </w:r>
      <w:r w:rsidR="0051157A" w:rsidRPr="00996790">
        <w:rPr>
          <w:rFonts w:ascii="Times New Roman" w:hAnsi="Times New Roman" w:cs="Times New Roman"/>
          <w:bCs/>
          <w:sz w:val="24"/>
          <w:szCs w:val="24"/>
        </w:rPr>
        <w:t xml:space="preserve"> tekstiosa </w:t>
      </w:r>
      <w:r w:rsidR="0051157A" w:rsidRPr="00996790">
        <w:rPr>
          <w:rFonts w:ascii="Times New Roman" w:hAnsi="Times New Roman" w:cs="Times New Roman"/>
          <w:bCs/>
          <w:color w:val="000000" w:themeColor="text1"/>
          <w:sz w:val="24"/>
          <w:szCs w:val="24"/>
        </w:rPr>
        <w:t>„</w:t>
      </w:r>
      <w:r w:rsidR="000151DE" w:rsidRPr="00996790">
        <w:rPr>
          <w:rFonts w:ascii="Times New Roman" w:hAnsi="Times New Roman" w:cs="Times New Roman"/>
          <w:bCs/>
          <w:color w:val="000000" w:themeColor="text1"/>
          <w:sz w:val="24"/>
          <w:szCs w:val="24"/>
        </w:rPr>
        <w:t xml:space="preserve">läbipaistvusaruande perioodil </w:t>
      </w:r>
      <w:r w:rsidR="000151DE" w:rsidRPr="00996790">
        <w:rPr>
          <w:rFonts w:ascii="Times New Roman" w:hAnsi="Times New Roman" w:cs="Times New Roman"/>
          <w:bCs/>
          <w:sz w:val="24"/>
          <w:szCs w:val="24"/>
        </w:rPr>
        <w:t>–</w:t>
      </w:r>
      <w:r w:rsidR="0051157A" w:rsidRPr="00996790">
        <w:rPr>
          <w:rFonts w:ascii="Times New Roman" w:hAnsi="Times New Roman" w:cs="Times New Roman"/>
          <w:bCs/>
          <w:sz w:val="24"/>
          <w:szCs w:val="24"/>
        </w:rPr>
        <w:t xml:space="preserve"> 1. juulist 30. juunini“</w:t>
      </w:r>
      <w:r w:rsidR="000D6FBF" w:rsidRPr="00996790">
        <w:rPr>
          <w:rFonts w:ascii="Times New Roman" w:hAnsi="Times New Roman" w:cs="Times New Roman"/>
          <w:bCs/>
          <w:sz w:val="24"/>
          <w:szCs w:val="24"/>
        </w:rPr>
        <w:t xml:space="preserve"> </w:t>
      </w:r>
      <w:r w:rsidR="00171786">
        <w:rPr>
          <w:rFonts w:ascii="Times New Roman" w:hAnsi="Times New Roman" w:cs="Times New Roman"/>
          <w:bCs/>
          <w:sz w:val="24"/>
          <w:szCs w:val="24"/>
        </w:rPr>
        <w:t>tekstiosaga</w:t>
      </w:r>
      <w:r w:rsidR="000D6FBF" w:rsidRPr="00996790">
        <w:rPr>
          <w:rFonts w:ascii="Times New Roman" w:hAnsi="Times New Roman" w:cs="Times New Roman"/>
          <w:bCs/>
          <w:sz w:val="24"/>
          <w:szCs w:val="24"/>
        </w:rPr>
        <w:t xml:space="preserve"> „majandusaastal“</w:t>
      </w:r>
      <w:r w:rsidR="0051157A" w:rsidRPr="00996790">
        <w:rPr>
          <w:rFonts w:ascii="Times New Roman" w:hAnsi="Times New Roman" w:cs="Times New Roman"/>
          <w:bCs/>
          <w:sz w:val="24"/>
          <w:szCs w:val="24"/>
        </w:rPr>
        <w:t>;</w:t>
      </w:r>
    </w:p>
    <w:p w14:paraId="0676A7D9" w14:textId="77777777" w:rsidR="001C0D7A" w:rsidRPr="00996790" w:rsidRDefault="001C0D7A" w:rsidP="00860C81">
      <w:pPr>
        <w:jc w:val="both"/>
        <w:rPr>
          <w:rFonts w:ascii="Times New Roman" w:hAnsi="Times New Roman" w:cs="Times New Roman"/>
          <w:bCs/>
          <w:sz w:val="24"/>
          <w:szCs w:val="24"/>
        </w:rPr>
      </w:pPr>
    </w:p>
    <w:p w14:paraId="789A44BA" w14:textId="4FF4BFBA" w:rsidR="001C0D7A" w:rsidRPr="00996790" w:rsidRDefault="001E55F6" w:rsidP="00860C81">
      <w:pPr>
        <w:jc w:val="both"/>
        <w:rPr>
          <w:rFonts w:ascii="Times New Roman" w:hAnsi="Times New Roman" w:cs="Times New Roman"/>
          <w:b/>
          <w:sz w:val="24"/>
          <w:szCs w:val="24"/>
        </w:rPr>
      </w:pPr>
      <w:r w:rsidRPr="00996790">
        <w:rPr>
          <w:rFonts w:ascii="Times New Roman" w:hAnsi="Times New Roman" w:cs="Times New Roman"/>
          <w:b/>
          <w:sz w:val="24"/>
          <w:szCs w:val="24"/>
        </w:rPr>
        <w:t>7</w:t>
      </w:r>
      <w:r w:rsidR="006A5E86">
        <w:rPr>
          <w:rFonts w:ascii="Times New Roman" w:hAnsi="Times New Roman" w:cs="Times New Roman"/>
          <w:b/>
          <w:sz w:val="24"/>
          <w:szCs w:val="24"/>
        </w:rPr>
        <w:t>1</w:t>
      </w:r>
      <w:r w:rsidR="00117977" w:rsidRPr="00996790">
        <w:rPr>
          <w:rFonts w:ascii="Times New Roman" w:hAnsi="Times New Roman" w:cs="Times New Roman"/>
          <w:b/>
          <w:sz w:val="24"/>
          <w:szCs w:val="24"/>
        </w:rPr>
        <w:t xml:space="preserve">) </w:t>
      </w:r>
      <w:r w:rsidR="006838A9" w:rsidRPr="00996790">
        <w:rPr>
          <w:rFonts w:ascii="Times New Roman" w:hAnsi="Times New Roman" w:cs="Times New Roman"/>
          <w:bCs/>
          <w:sz w:val="24"/>
          <w:szCs w:val="24"/>
        </w:rPr>
        <w:t xml:space="preserve">seadust </w:t>
      </w:r>
      <w:r w:rsidR="001C4130" w:rsidRPr="00996790">
        <w:rPr>
          <w:rFonts w:ascii="Times New Roman" w:hAnsi="Times New Roman" w:cs="Times New Roman"/>
          <w:bCs/>
          <w:sz w:val="24"/>
          <w:szCs w:val="24"/>
        </w:rPr>
        <w:t xml:space="preserve">täiendatakse </w:t>
      </w:r>
      <w:r w:rsidR="000F6EF4" w:rsidRPr="00996790">
        <w:rPr>
          <w:rFonts w:ascii="Times New Roman" w:hAnsi="Times New Roman" w:cs="Times New Roman"/>
          <w:bCs/>
          <w:sz w:val="24"/>
          <w:szCs w:val="24"/>
        </w:rPr>
        <w:t>§-</w:t>
      </w:r>
      <w:r w:rsidR="001C4130" w:rsidRPr="00996790">
        <w:rPr>
          <w:rFonts w:ascii="Times New Roman" w:hAnsi="Times New Roman" w:cs="Times New Roman"/>
          <w:bCs/>
          <w:sz w:val="24"/>
          <w:szCs w:val="24"/>
        </w:rPr>
        <w:t xml:space="preserve">ga </w:t>
      </w:r>
      <w:r w:rsidR="004B7AC0">
        <w:rPr>
          <w:rFonts w:ascii="Times New Roman" w:hAnsi="Times New Roman" w:cs="Times New Roman"/>
          <w:bCs/>
          <w:sz w:val="24"/>
          <w:szCs w:val="24"/>
        </w:rPr>
        <w:t>185</w:t>
      </w:r>
      <w:r w:rsidR="004B7AC0" w:rsidRPr="004B7AC0">
        <w:rPr>
          <w:rFonts w:ascii="Times New Roman" w:hAnsi="Times New Roman" w:cs="Times New Roman"/>
          <w:bCs/>
          <w:sz w:val="24"/>
          <w:szCs w:val="24"/>
          <w:vertAlign w:val="superscript"/>
        </w:rPr>
        <w:t>3</w:t>
      </w:r>
      <w:r w:rsidR="004B7AC0" w:rsidRPr="00996790">
        <w:rPr>
          <w:rFonts w:ascii="Times New Roman" w:hAnsi="Times New Roman" w:cs="Times New Roman"/>
          <w:bCs/>
          <w:sz w:val="24"/>
          <w:szCs w:val="24"/>
          <w:vertAlign w:val="superscript"/>
        </w:rPr>
        <w:t xml:space="preserve"> </w:t>
      </w:r>
      <w:r w:rsidR="001C4130" w:rsidRPr="00996790">
        <w:rPr>
          <w:rFonts w:ascii="Times New Roman" w:hAnsi="Times New Roman" w:cs="Times New Roman"/>
          <w:bCs/>
          <w:sz w:val="24"/>
          <w:szCs w:val="24"/>
        </w:rPr>
        <w:t>järgmises sõnastuses:</w:t>
      </w:r>
    </w:p>
    <w:p w14:paraId="7C10CF68" w14:textId="05FC2A3F" w:rsidR="001C4130" w:rsidRPr="00996790" w:rsidRDefault="001C4130" w:rsidP="00860C81">
      <w:pPr>
        <w:jc w:val="both"/>
        <w:rPr>
          <w:rFonts w:ascii="Times New Roman" w:hAnsi="Times New Roman" w:cs="Times New Roman"/>
          <w:b/>
          <w:sz w:val="24"/>
          <w:szCs w:val="24"/>
        </w:rPr>
      </w:pPr>
      <w:r w:rsidRPr="00996790">
        <w:rPr>
          <w:rFonts w:ascii="Times New Roman" w:hAnsi="Times New Roman" w:cs="Times New Roman"/>
          <w:b/>
          <w:sz w:val="24"/>
          <w:szCs w:val="24"/>
        </w:rPr>
        <w:t xml:space="preserve">„§ </w:t>
      </w:r>
      <w:r w:rsidR="004B7AC0">
        <w:rPr>
          <w:rFonts w:ascii="Times New Roman" w:hAnsi="Times New Roman" w:cs="Times New Roman"/>
          <w:b/>
          <w:sz w:val="24"/>
          <w:szCs w:val="24"/>
        </w:rPr>
        <w:t>185</w:t>
      </w:r>
      <w:r w:rsidR="004B7AC0">
        <w:rPr>
          <w:rFonts w:ascii="Times New Roman" w:hAnsi="Times New Roman" w:cs="Times New Roman"/>
          <w:b/>
          <w:sz w:val="24"/>
          <w:szCs w:val="24"/>
          <w:vertAlign w:val="superscript"/>
        </w:rPr>
        <w:t>3</w:t>
      </w:r>
      <w:r w:rsidRPr="00996790">
        <w:rPr>
          <w:rFonts w:ascii="Times New Roman" w:hAnsi="Times New Roman" w:cs="Times New Roman"/>
          <w:b/>
          <w:sz w:val="24"/>
          <w:szCs w:val="24"/>
        </w:rPr>
        <w:t xml:space="preserve">. </w:t>
      </w:r>
      <w:bookmarkStart w:id="91" w:name="_Hlk149118907"/>
      <w:proofErr w:type="spellStart"/>
      <w:r w:rsidR="003202B3" w:rsidRPr="00996790">
        <w:rPr>
          <w:rFonts w:ascii="Times New Roman" w:hAnsi="Times New Roman" w:cs="Times New Roman"/>
          <w:b/>
          <w:sz w:val="24"/>
          <w:szCs w:val="24"/>
        </w:rPr>
        <w:t>K</w:t>
      </w:r>
      <w:r w:rsidR="00BA17C3" w:rsidRPr="00996790">
        <w:rPr>
          <w:rFonts w:ascii="Times New Roman" w:hAnsi="Times New Roman" w:cs="Times New Roman"/>
          <w:b/>
          <w:sz w:val="24"/>
          <w:szCs w:val="24"/>
        </w:rPr>
        <w:t>estlikkusaruande</w:t>
      </w:r>
      <w:proofErr w:type="spellEnd"/>
      <w:r w:rsidR="00BA17C3" w:rsidRPr="00996790">
        <w:rPr>
          <w:rFonts w:ascii="Times New Roman" w:hAnsi="Times New Roman" w:cs="Times New Roman"/>
          <w:b/>
          <w:sz w:val="24"/>
          <w:szCs w:val="24"/>
        </w:rPr>
        <w:t xml:space="preserve"> audiitorkontrolli </w:t>
      </w:r>
      <w:r w:rsidR="00D543C8" w:rsidRPr="00996790">
        <w:rPr>
          <w:rFonts w:ascii="Times New Roman" w:hAnsi="Times New Roman" w:cs="Times New Roman"/>
          <w:b/>
          <w:sz w:val="24"/>
          <w:szCs w:val="24"/>
        </w:rPr>
        <w:t xml:space="preserve">kutsealase pädevuse </w:t>
      </w:r>
      <w:r w:rsidR="00CA3B72" w:rsidRPr="00996790">
        <w:rPr>
          <w:rFonts w:ascii="Times New Roman" w:hAnsi="Times New Roman" w:cs="Times New Roman"/>
          <w:b/>
          <w:sz w:val="24"/>
          <w:szCs w:val="24"/>
        </w:rPr>
        <w:t>omandamise</w:t>
      </w:r>
      <w:r w:rsidR="004B7AC0">
        <w:rPr>
          <w:rFonts w:ascii="Times New Roman" w:hAnsi="Times New Roman" w:cs="Times New Roman"/>
          <w:b/>
          <w:sz w:val="24"/>
          <w:szCs w:val="24"/>
        </w:rPr>
        <w:t xml:space="preserve"> ja kvaliteedikontrolli töörühma liikme</w:t>
      </w:r>
      <w:r w:rsidR="00CA3B72" w:rsidRPr="00996790">
        <w:rPr>
          <w:rFonts w:ascii="Times New Roman" w:hAnsi="Times New Roman" w:cs="Times New Roman"/>
          <w:b/>
          <w:sz w:val="24"/>
          <w:szCs w:val="24"/>
        </w:rPr>
        <w:t xml:space="preserve"> </w:t>
      </w:r>
      <w:r w:rsidR="00D543C8" w:rsidRPr="00996790">
        <w:rPr>
          <w:rFonts w:ascii="Times New Roman" w:hAnsi="Times New Roman" w:cs="Times New Roman"/>
          <w:b/>
          <w:sz w:val="24"/>
          <w:szCs w:val="24"/>
        </w:rPr>
        <w:t>erisused</w:t>
      </w:r>
      <w:r w:rsidR="00B427B3" w:rsidRPr="00996790">
        <w:rPr>
          <w:rFonts w:ascii="Times New Roman" w:hAnsi="Times New Roman" w:cs="Times New Roman"/>
          <w:b/>
          <w:sz w:val="24"/>
          <w:szCs w:val="24"/>
        </w:rPr>
        <w:t xml:space="preserve"> </w:t>
      </w:r>
      <w:r w:rsidR="004B7AC0">
        <w:rPr>
          <w:rFonts w:ascii="Times New Roman" w:hAnsi="Times New Roman" w:cs="Times New Roman"/>
          <w:b/>
          <w:sz w:val="24"/>
          <w:szCs w:val="24"/>
        </w:rPr>
        <w:t>ning kutsetegevuse standardi kohaldamine</w:t>
      </w:r>
    </w:p>
    <w:p w14:paraId="5AA1EDFD" w14:textId="77777777" w:rsidR="001C0D7A" w:rsidRPr="00996790" w:rsidRDefault="001C0D7A" w:rsidP="00860C81">
      <w:pPr>
        <w:jc w:val="both"/>
        <w:rPr>
          <w:rFonts w:ascii="Times New Roman" w:hAnsi="Times New Roman" w:cs="Times New Roman"/>
          <w:bCs/>
          <w:sz w:val="24"/>
          <w:szCs w:val="24"/>
        </w:rPr>
      </w:pPr>
    </w:p>
    <w:p w14:paraId="41D83590" w14:textId="27A4B1F5" w:rsidR="0062046A" w:rsidRPr="00996790" w:rsidRDefault="00334C86"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6838A9" w:rsidRPr="00996790">
        <w:rPr>
          <w:rFonts w:ascii="Times New Roman" w:hAnsi="Times New Roman" w:cs="Times New Roman"/>
          <w:bCs/>
          <w:sz w:val="24"/>
          <w:szCs w:val="24"/>
        </w:rPr>
        <w:t xml:space="preserve">(1) </w:t>
      </w:r>
      <w:r w:rsidR="00117AC1" w:rsidRPr="00996790">
        <w:rPr>
          <w:rFonts w:ascii="Times New Roman" w:hAnsi="Times New Roman" w:cs="Times New Roman"/>
          <w:bCs/>
          <w:sz w:val="24"/>
          <w:szCs w:val="24"/>
        </w:rPr>
        <w:t>V</w:t>
      </w:r>
      <w:r w:rsidRPr="00996790">
        <w:rPr>
          <w:rFonts w:ascii="Times New Roman" w:hAnsi="Times New Roman" w:cs="Times New Roman"/>
          <w:bCs/>
          <w:sz w:val="24"/>
          <w:szCs w:val="24"/>
        </w:rPr>
        <w:t xml:space="preserve">andeaudiitorile, kellele on antud </w:t>
      </w:r>
      <w:r w:rsidR="00117AC1" w:rsidRPr="00996790">
        <w:rPr>
          <w:rFonts w:ascii="Times New Roman" w:hAnsi="Times New Roman" w:cs="Times New Roman"/>
          <w:bCs/>
          <w:sz w:val="24"/>
          <w:szCs w:val="24"/>
        </w:rPr>
        <w:t xml:space="preserve">Eestis </w:t>
      </w:r>
      <w:r w:rsidRPr="00996790">
        <w:rPr>
          <w:rFonts w:ascii="Times New Roman" w:hAnsi="Times New Roman" w:cs="Times New Roman"/>
          <w:bCs/>
          <w:sz w:val="24"/>
          <w:szCs w:val="24"/>
        </w:rPr>
        <w:t xml:space="preserve">vandeaudiitori kutse käesoleva seaduse </w:t>
      </w:r>
      <w:r w:rsidR="00995E8D" w:rsidRPr="00996790">
        <w:rPr>
          <w:rFonts w:ascii="Times New Roman" w:hAnsi="Times New Roman" w:cs="Times New Roman"/>
          <w:bCs/>
          <w:sz w:val="24"/>
          <w:szCs w:val="24"/>
        </w:rPr>
        <w:t>§-s</w:t>
      </w:r>
      <w:r w:rsidRPr="00996790">
        <w:rPr>
          <w:rFonts w:ascii="Times New Roman" w:hAnsi="Times New Roman" w:cs="Times New Roman"/>
          <w:bCs/>
          <w:sz w:val="24"/>
          <w:szCs w:val="24"/>
        </w:rPr>
        <w:t xml:space="preserve"> 28 sätestatud korras </w:t>
      </w:r>
      <w:r w:rsidR="008B5B76" w:rsidRPr="00996790">
        <w:rPr>
          <w:rFonts w:ascii="Times New Roman" w:hAnsi="Times New Roman" w:cs="Times New Roman"/>
          <w:bCs/>
          <w:sz w:val="24"/>
          <w:szCs w:val="24"/>
        </w:rPr>
        <w:t xml:space="preserve">enne 2024. aasta 1. jaanuari </w:t>
      </w:r>
      <w:r w:rsidRPr="00996790">
        <w:rPr>
          <w:rFonts w:ascii="Times New Roman" w:hAnsi="Times New Roman" w:cs="Times New Roman"/>
          <w:bCs/>
          <w:sz w:val="24"/>
          <w:szCs w:val="24"/>
        </w:rPr>
        <w:t xml:space="preserve">või kelle vandeaudiitori kutset on tunnustatud käesoleva seaduse </w:t>
      </w:r>
      <w:r w:rsidR="00995E8D" w:rsidRPr="00996790">
        <w:rPr>
          <w:rFonts w:ascii="Times New Roman" w:hAnsi="Times New Roman" w:cs="Times New Roman"/>
          <w:bCs/>
          <w:sz w:val="24"/>
          <w:szCs w:val="24"/>
        </w:rPr>
        <w:t>§-s</w:t>
      </w:r>
      <w:r w:rsidRPr="00996790">
        <w:rPr>
          <w:rFonts w:ascii="Times New Roman" w:hAnsi="Times New Roman" w:cs="Times New Roman"/>
          <w:bCs/>
          <w:sz w:val="24"/>
          <w:szCs w:val="24"/>
        </w:rPr>
        <w:t xml:space="preserve"> 30 sätestatud korras</w:t>
      </w:r>
      <w:r w:rsidR="00117AC1" w:rsidRPr="00996790">
        <w:rPr>
          <w:rFonts w:ascii="Times New Roman" w:hAnsi="Times New Roman" w:cs="Times New Roman"/>
          <w:bCs/>
          <w:sz w:val="24"/>
          <w:szCs w:val="24"/>
        </w:rPr>
        <w:t xml:space="preserve"> enne 2024. aasta 1. jaanuari</w:t>
      </w:r>
      <w:r w:rsidRPr="00996790">
        <w:rPr>
          <w:rFonts w:ascii="Times New Roman" w:hAnsi="Times New Roman" w:cs="Times New Roman"/>
          <w:bCs/>
          <w:sz w:val="24"/>
          <w:szCs w:val="24"/>
        </w:rPr>
        <w:t xml:space="preserve">, ei kohaldata </w:t>
      </w:r>
      <w:r w:rsidR="00117AC1" w:rsidRPr="00996790">
        <w:rPr>
          <w:rFonts w:ascii="Times New Roman" w:hAnsi="Times New Roman" w:cs="Times New Roman"/>
          <w:bCs/>
          <w:sz w:val="24"/>
          <w:szCs w:val="24"/>
        </w:rPr>
        <w:t xml:space="preserve">käesoleva seaduse § </w:t>
      </w:r>
      <w:r w:rsidR="006F4C17" w:rsidRPr="00996790">
        <w:rPr>
          <w:rFonts w:ascii="Times New Roman" w:hAnsi="Times New Roman" w:cs="Times New Roman"/>
          <w:bCs/>
          <w:sz w:val="24"/>
          <w:szCs w:val="24"/>
        </w:rPr>
        <w:t>51</w:t>
      </w:r>
      <w:r w:rsidR="006F4C17" w:rsidRPr="00996790">
        <w:rPr>
          <w:rFonts w:ascii="Times New Roman" w:hAnsi="Times New Roman" w:cs="Times New Roman"/>
          <w:bCs/>
          <w:sz w:val="24"/>
          <w:szCs w:val="24"/>
          <w:vertAlign w:val="superscript"/>
        </w:rPr>
        <w:t>1</w:t>
      </w:r>
      <w:r w:rsidR="00117AC1" w:rsidRPr="00996790">
        <w:rPr>
          <w:rFonts w:ascii="Times New Roman" w:hAnsi="Times New Roman" w:cs="Times New Roman"/>
          <w:bCs/>
          <w:sz w:val="24"/>
          <w:szCs w:val="24"/>
        </w:rPr>
        <w:t xml:space="preserve"> </w:t>
      </w:r>
      <w:r w:rsidR="006F4C17" w:rsidRPr="00996790">
        <w:rPr>
          <w:rFonts w:ascii="Times New Roman" w:hAnsi="Times New Roman" w:cs="Times New Roman"/>
          <w:bCs/>
          <w:sz w:val="24"/>
          <w:szCs w:val="24"/>
        </w:rPr>
        <w:t xml:space="preserve">lõikes 1 </w:t>
      </w:r>
      <w:r w:rsidR="00117AC1" w:rsidRPr="00996790">
        <w:rPr>
          <w:rFonts w:ascii="Times New Roman" w:hAnsi="Times New Roman" w:cs="Times New Roman"/>
          <w:bCs/>
          <w:sz w:val="24"/>
          <w:szCs w:val="24"/>
        </w:rPr>
        <w:t xml:space="preserve">sätestatud </w:t>
      </w:r>
      <w:proofErr w:type="spellStart"/>
      <w:r w:rsidR="006F4C17" w:rsidRPr="00996790">
        <w:rPr>
          <w:rFonts w:ascii="Times New Roman" w:hAnsi="Times New Roman" w:cs="Times New Roman"/>
          <w:bCs/>
          <w:sz w:val="24"/>
          <w:szCs w:val="24"/>
        </w:rPr>
        <w:t>kestlikkusaruande</w:t>
      </w:r>
      <w:proofErr w:type="spellEnd"/>
      <w:r w:rsidR="006F4C17" w:rsidRPr="00996790">
        <w:rPr>
          <w:rFonts w:ascii="Times New Roman" w:hAnsi="Times New Roman" w:cs="Times New Roman"/>
          <w:bCs/>
          <w:sz w:val="24"/>
          <w:szCs w:val="24"/>
        </w:rPr>
        <w:t xml:space="preserve"> audiitorkontrolli osutamis</w:t>
      </w:r>
      <w:r w:rsidR="00ED25F5">
        <w:rPr>
          <w:rFonts w:ascii="Times New Roman" w:hAnsi="Times New Roman" w:cs="Times New Roman"/>
          <w:bCs/>
          <w:sz w:val="24"/>
          <w:szCs w:val="24"/>
        </w:rPr>
        <w:t>e korral</w:t>
      </w:r>
      <w:r w:rsidR="006F4C17"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 xml:space="preserve">käesoleva seaduse </w:t>
      </w:r>
      <w:r w:rsidR="00995E8D" w:rsidRPr="00996790">
        <w:rPr>
          <w:rFonts w:ascii="Times New Roman" w:hAnsi="Times New Roman" w:cs="Times New Roman"/>
          <w:bCs/>
          <w:sz w:val="24"/>
          <w:szCs w:val="24"/>
        </w:rPr>
        <w:t xml:space="preserve">§ </w:t>
      </w:r>
      <w:r w:rsidRPr="00996790">
        <w:rPr>
          <w:rFonts w:ascii="Times New Roman" w:hAnsi="Times New Roman" w:cs="Times New Roman"/>
          <w:bCs/>
          <w:sz w:val="24"/>
          <w:szCs w:val="24"/>
        </w:rPr>
        <w:t>20 lõike 2 punkti 1</w:t>
      </w:r>
      <w:r w:rsidR="002314B1">
        <w:rPr>
          <w:rFonts w:ascii="Times New Roman" w:hAnsi="Times New Roman" w:cs="Times New Roman"/>
          <w:bCs/>
          <w:sz w:val="24"/>
          <w:szCs w:val="24"/>
          <w:vertAlign w:val="superscript"/>
        </w:rPr>
        <w:t>2</w:t>
      </w:r>
      <w:ins w:id="92" w:author="Katariina Kärsten" w:date="2024-03-19T19:36:00Z">
        <w:r w:rsidR="000E4349">
          <w:rPr>
            <w:rFonts w:ascii="Times New Roman" w:hAnsi="Times New Roman" w:cs="Times New Roman"/>
            <w:bCs/>
            <w:sz w:val="24"/>
            <w:szCs w:val="24"/>
          </w:rPr>
          <w:t>,</w:t>
        </w:r>
      </w:ins>
      <w:r w:rsidRPr="00996790">
        <w:rPr>
          <w:rFonts w:ascii="Times New Roman" w:hAnsi="Times New Roman" w:cs="Times New Roman"/>
          <w:bCs/>
          <w:sz w:val="24"/>
          <w:szCs w:val="24"/>
        </w:rPr>
        <w:t xml:space="preserve"> </w:t>
      </w:r>
      <w:del w:id="93" w:author="Katariina Kärsten" w:date="2024-03-19T19:33:00Z">
        <w:r w:rsidRPr="00996790" w:rsidDel="000E4349">
          <w:rPr>
            <w:rFonts w:ascii="Times New Roman" w:hAnsi="Times New Roman" w:cs="Times New Roman"/>
            <w:bCs/>
            <w:sz w:val="24"/>
            <w:szCs w:val="24"/>
          </w:rPr>
          <w:delText xml:space="preserve">ning </w:delText>
        </w:r>
      </w:del>
      <w:r w:rsidRPr="00996790">
        <w:rPr>
          <w:rFonts w:ascii="Times New Roman" w:hAnsi="Times New Roman" w:cs="Times New Roman"/>
          <w:bCs/>
          <w:sz w:val="24"/>
          <w:szCs w:val="24"/>
        </w:rPr>
        <w:t>§ 24 lõi</w:t>
      </w:r>
      <w:r w:rsidR="0089255B">
        <w:rPr>
          <w:rFonts w:ascii="Times New Roman" w:hAnsi="Times New Roman" w:cs="Times New Roman"/>
          <w:bCs/>
          <w:sz w:val="24"/>
          <w:szCs w:val="24"/>
        </w:rPr>
        <w:t>ke</w:t>
      </w:r>
      <w:r w:rsidR="00AC0D88">
        <w:rPr>
          <w:rFonts w:ascii="Times New Roman" w:hAnsi="Times New Roman" w:cs="Times New Roman"/>
          <w:bCs/>
          <w:sz w:val="24"/>
          <w:szCs w:val="24"/>
        </w:rPr>
        <w:t>s</w:t>
      </w:r>
      <w:r w:rsidRPr="00996790">
        <w:rPr>
          <w:rFonts w:ascii="Times New Roman" w:hAnsi="Times New Roman" w:cs="Times New Roman"/>
          <w:bCs/>
          <w:sz w:val="24"/>
          <w:szCs w:val="24"/>
        </w:rPr>
        <w:t xml:space="preserve"> </w:t>
      </w:r>
      <w:r w:rsidR="00996619">
        <w:rPr>
          <w:rFonts w:ascii="Times New Roman" w:hAnsi="Times New Roman" w:cs="Times New Roman"/>
          <w:bCs/>
          <w:sz w:val="24"/>
          <w:szCs w:val="24"/>
        </w:rPr>
        <w:t>1</w:t>
      </w:r>
      <w:r w:rsidR="00996619">
        <w:rPr>
          <w:rFonts w:ascii="Times New Roman" w:hAnsi="Times New Roman" w:cs="Times New Roman"/>
          <w:bCs/>
          <w:sz w:val="24"/>
          <w:szCs w:val="24"/>
          <w:vertAlign w:val="superscript"/>
        </w:rPr>
        <w:t>2</w:t>
      </w:r>
      <w:r w:rsidR="0089255B">
        <w:rPr>
          <w:rFonts w:ascii="Times New Roman" w:hAnsi="Times New Roman" w:cs="Times New Roman"/>
          <w:bCs/>
          <w:sz w:val="24"/>
          <w:szCs w:val="24"/>
          <w:vertAlign w:val="superscript"/>
        </w:rPr>
        <w:t xml:space="preserve"> </w:t>
      </w:r>
      <w:r w:rsidR="00AC0D88">
        <w:rPr>
          <w:rFonts w:ascii="Times New Roman" w:hAnsi="Times New Roman" w:cs="Times New Roman"/>
          <w:bCs/>
          <w:sz w:val="24"/>
          <w:szCs w:val="24"/>
        </w:rPr>
        <w:t xml:space="preserve">sätestatud </w:t>
      </w:r>
      <w:proofErr w:type="spellStart"/>
      <w:r w:rsidR="00AC0D88">
        <w:rPr>
          <w:rFonts w:ascii="Times New Roman" w:hAnsi="Times New Roman" w:cs="Times New Roman"/>
          <w:bCs/>
          <w:sz w:val="24"/>
          <w:szCs w:val="24"/>
        </w:rPr>
        <w:t>kestlikkusarvestuse</w:t>
      </w:r>
      <w:proofErr w:type="spellEnd"/>
      <w:r w:rsidR="00AC0D88">
        <w:rPr>
          <w:rFonts w:ascii="Times New Roman" w:hAnsi="Times New Roman" w:cs="Times New Roman"/>
          <w:bCs/>
          <w:sz w:val="24"/>
          <w:szCs w:val="24"/>
        </w:rPr>
        <w:t xml:space="preserve"> </w:t>
      </w:r>
      <w:proofErr w:type="spellStart"/>
      <w:r w:rsidR="00AC0D88">
        <w:rPr>
          <w:rFonts w:ascii="Times New Roman" w:hAnsi="Times New Roman" w:cs="Times New Roman"/>
          <w:bCs/>
          <w:sz w:val="24"/>
          <w:szCs w:val="24"/>
        </w:rPr>
        <w:t>eriosa</w:t>
      </w:r>
      <w:proofErr w:type="spellEnd"/>
      <w:r w:rsidR="00AC0D88">
        <w:rPr>
          <w:rFonts w:ascii="Times New Roman" w:hAnsi="Times New Roman" w:cs="Times New Roman"/>
          <w:bCs/>
          <w:sz w:val="24"/>
          <w:szCs w:val="24"/>
        </w:rPr>
        <w:t xml:space="preserve"> sooritamise kohustust</w:t>
      </w:r>
      <w:r w:rsidR="00AC0D88">
        <w:rPr>
          <w:rFonts w:ascii="Times New Roman" w:hAnsi="Times New Roman" w:cs="Times New Roman"/>
          <w:bCs/>
          <w:sz w:val="24"/>
          <w:szCs w:val="24"/>
          <w:vertAlign w:val="superscript"/>
        </w:rPr>
        <w:t xml:space="preserve"> </w:t>
      </w:r>
      <w:del w:id="94" w:author="Katariina Kärsten" w:date="2024-03-19T19:36:00Z">
        <w:r w:rsidR="0089255B" w:rsidDel="000E4349">
          <w:rPr>
            <w:rFonts w:ascii="Times New Roman" w:hAnsi="Times New Roman" w:cs="Times New Roman"/>
            <w:bCs/>
            <w:sz w:val="24"/>
            <w:szCs w:val="24"/>
          </w:rPr>
          <w:delText xml:space="preserve">ja </w:delText>
        </w:r>
      </w:del>
      <w:ins w:id="95" w:author="Katariina Kärsten" w:date="2024-03-19T19:36:00Z">
        <w:r w:rsidR="000E4349">
          <w:rPr>
            <w:rFonts w:ascii="Times New Roman" w:hAnsi="Times New Roman" w:cs="Times New Roman"/>
            <w:bCs/>
            <w:sz w:val="24"/>
            <w:szCs w:val="24"/>
          </w:rPr>
          <w:t xml:space="preserve">ega </w:t>
        </w:r>
      </w:ins>
      <w:r w:rsidR="00AC0D88">
        <w:rPr>
          <w:rFonts w:ascii="Times New Roman" w:hAnsi="Times New Roman" w:cs="Times New Roman"/>
          <w:bCs/>
          <w:sz w:val="24"/>
          <w:szCs w:val="24"/>
        </w:rPr>
        <w:t xml:space="preserve">§ 24 lõiget </w:t>
      </w:r>
      <w:r w:rsidR="0089255B">
        <w:rPr>
          <w:rFonts w:ascii="Times New Roman" w:hAnsi="Times New Roman" w:cs="Times New Roman"/>
          <w:bCs/>
          <w:sz w:val="24"/>
          <w:szCs w:val="24"/>
        </w:rPr>
        <w:t>3</w:t>
      </w:r>
      <w:r w:rsidRPr="00996790">
        <w:rPr>
          <w:rFonts w:ascii="Times New Roman" w:hAnsi="Times New Roman" w:cs="Times New Roman"/>
          <w:bCs/>
          <w:sz w:val="24"/>
          <w:szCs w:val="24"/>
        </w:rPr>
        <w:t>.</w:t>
      </w:r>
    </w:p>
    <w:p w14:paraId="718F10FF" w14:textId="77777777" w:rsidR="00117977" w:rsidRPr="00996790" w:rsidRDefault="00117977" w:rsidP="00860C81">
      <w:pPr>
        <w:jc w:val="both"/>
        <w:rPr>
          <w:rFonts w:ascii="Times New Roman" w:hAnsi="Times New Roman" w:cs="Times New Roman"/>
          <w:bCs/>
          <w:sz w:val="24"/>
          <w:szCs w:val="24"/>
        </w:rPr>
      </w:pPr>
    </w:p>
    <w:p w14:paraId="51FC9433" w14:textId="5F259FE7" w:rsidR="0062046A" w:rsidRPr="00996790" w:rsidRDefault="006838A9"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(2) </w:t>
      </w:r>
      <w:r w:rsidR="00E4257E" w:rsidRPr="00996790">
        <w:rPr>
          <w:rFonts w:ascii="Times New Roman" w:hAnsi="Times New Roman" w:cs="Times New Roman"/>
          <w:bCs/>
          <w:sz w:val="24"/>
          <w:szCs w:val="24"/>
        </w:rPr>
        <w:t>Isikule, kes 2024. aasta 1. jaanuari seisuga on esitanud käesoleva seaduse § 23 lõikes 1 nimetatud dokumendid vandeaudiitori kutseeksami tegemiseks</w:t>
      </w:r>
      <w:ins w:id="96" w:author="Katariina Kärsten" w:date="2024-03-19T19:37:00Z">
        <w:r w:rsidR="000E4349">
          <w:rPr>
            <w:rFonts w:ascii="Times New Roman" w:hAnsi="Times New Roman" w:cs="Times New Roman"/>
            <w:bCs/>
            <w:sz w:val="24"/>
            <w:szCs w:val="24"/>
          </w:rPr>
          <w:t xml:space="preserve"> </w:t>
        </w:r>
        <w:commentRangeStart w:id="97"/>
        <w:r w:rsidR="000E4349">
          <w:rPr>
            <w:rFonts w:ascii="Times New Roman" w:hAnsi="Times New Roman" w:cs="Times New Roman"/>
            <w:bCs/>
            <w:sz w:val="24"/>
            <w:szCs w:val="24"/>
          </w:rPr>
          <w:t>ja kes</w:t>
        </w:r>
        <w:r w:rsidR="000E4349" w:rsidRPr="000E4349">
          <w:rPr>
            <w:rFonts w:ascii="Times New Roman" w:hAnsi="Times New Roman" w:cs="Times New Roman"/>
            <w:bCs/>
            <w:sz w:val="24"/>
            <w:szCs w:val="24"/>
          </w:rPr>
          <w:t xml:space="preserve"> </w:t>
        </w:r>
      </w:ins>
      <w:moveToRangeStart w:id="98" w:author="Katariina Kärsten" w:date="2024-03-19T19:37:00Z" w:name="move161769475"/>
      <w:moveTo w:id="99" w:author="Katariina Kärsten" w:date="2024-03-19T19:37:00Z">
        <w:r w:rsidR="000E4349" w:rsidRPr="00996790">
          <w:rPr>
            <w:rFonts w:ascii="Times New Roman" w:hAnsi="Times New Roman" w:cs="Times New Roman"/>
            <w:bCs/>
            <w:sz w:val="24"/>
            <w:szCs w:val="24"/>
          </w:rPr>
          <w:t>omanda</w:t>
        </w:r>
        <w:r w:rsidR="000E4349">
          <w:rPr>
            <w:rFonts w:ascii="Times New Roman" w:hAnsi="Times New Roman" w:cs="Times New Roman"/>
            <w:bCs/>
            <w:sz w:val="24"/>
            <w:szCs w:val="24"/>
          </w:rPr>
          <w:t>b</w:t>
        </w:r>
        <w:r w:rsidR="000E4349" w:rsidRPr="00996790">
          <w:rPr>
            <w:rFonts w:ascii="Times New Roman" w:hAnsi="Times New Roman" w:cs="Times New Roman"/>
            <w:bCs/>
            <w:sz w:val="24"/>
            <w:szCs w:val="24"/>
          </w:rPr>
          <w:t xml:space="preserve"> </w:t>
        </w:r>
      </w:moveTo>
      <w:commentRangeEnd w:id="97"/>
      <w:r w:rsidR="000E4349">
        <w:rPr>
          <w:rStyle w:val="Kommentaariviide"/>
        </w:rPr>
        <w:commentReference w:id="97"/>
      </w:r>
      <w:moveTo w:id="100" w:author="Katariina Kärsten" w:date="2024-03-19T19:37:00Z">
        <w:r w:rsidR="000E4349" w:rsidRPr="00996790">
          <w:rPr>
            <w:rFonts w:ascii="Times New Roman" w:hAnsi="Times New Roman" w:cs="Times New Roman"/>
            <w:bCs/>
            <w:sz w:val="24"/>
            <w:szCs w:val="24"/>
          </w:rPr>
          <w:t xml:space="preserve">vandeaudiitori kutse </w:t>
        </w:r>
        <w:r w:rsidR="000E4349">
          <w:rPr>
            <w:rFonts w:ascii="Times New Roman" w:hAnsi="Times New Roman" w:cs="Times New Roman"/>
            <w:bCs/>
            <w:sz w:val="24"/>
            <w:szCs w:val="24"/>
          </w:rPr>
          <w:t xml:space="preserve">enne </w:t>
        </w:r>
        <w:r w:rsidR="000E4349" w:rsidRPr="00996790">
          <w:rPr>
            <w:rFonts w:ascii="Times New Roman" w:hAnsi="Times New Roman" w:cs="Times New Roman"/>
            <w:bCs/>
            <w:sz w:val="24"/>
            <w:szCs w:val="24"/>
          </w:rPr>
          <w:t>2026. aasta 1. jaanuari</w:t>
        </w:r>
      </w:moveTo>
      <w:moveToRangeEnd w:id="98"/>
      <w:r w:rsidR="00E4257E" w:rsidRPr="00996790">
        <w:rPr>
          <w:rFonts w:ascii="Times New Roman" w:hAnsi="Times New Roman" w:cs="Times New Roman"/>
          <w:bCs/>
          <w:sz w:val="24"/>
          <w:szCs w:val="24"/>
        </w:rPr>
        <w:t xml:space="preserve">, ei kohaldata käesoleva seaduse </w:t>
      </w:r>
      <w:r w:rsidR="00C66A67" w:rsidRPr="00996790">
        <w:rPr>
          <w:rFonts w:ascii="Times New Roman" w:hAnsi="Times New Roman" w:cs="Times New Roman"/>
          <w:bCs/>
          <w:sz w:val="24"/>
          <w:szCs w:val="24"/>
        </w:rPr>
        <w:t>§</w:t>
      </w:r>
      <w:r w:rsidR="0062046A" w:rsidRPr="00996790">
        <w:rPr>
          <w:rFonts w:ascii="Times New Roman" w:hAnsi="Times New Roman" w:cs="Times New Roman"/>
          <w:bCs/>
          <w:sz w:val="24"/>
          <w:szCs w:val="24"/>
        </w:rPr>
        <w:t xml:space="preserve"> 20 </w:t>
      </w:r>
      <w:r w:rsidR="0089255B" w:rsidRPr="0089255B">
        <w:rPr>
          <w:rFonts w:ascii="Times New Roman" w:hAnsi="Times New Roman" w:cs="Times New Roman"/>
          <w:bCs/>
          <w:sz w:val="24"/>
          <w:szCs w:val="24"/>
        </w:rPr>
        <w:t>lõike 2 punkti 1</w:t>
      </w:r>
      <w:r w:rsidR="002314B1">
        <w:rPr>
          <w:rFonts w:ascii="Times New Roman" w:hAnsi="Times New Roman" w:cs="Times New Roman"/>
          <w:bCs/>
          <w:sz w:val="24"/>
          <w:szCs w:val="24"/>
          <w:vertAlign w:val="superscript"/>
        </w:rPr>
        <w:t>2</w:t>
      </w:r>
      <w:ins w:id="101" w:author="Katariina Kärsten" w:date="2024-03-19T19:36:00Z">
        <w:r w:rsidR="000E4349">
          <w:rPr>
            <w:rFonts w:ascii="Times New Roman" w:hAnsi="Times New Roman" w:cs="Times New Roman"/>
            <w:bCs/>
            <w:sz w:val="24"/>
            <w:szCs w:val="24"/>
          </w:rPr>
          <w:t>,</w:t>
        </w:r>
      </w:ins>
      <w:del w:id="102" w:author="Katariina Kärsten" w:date="2024-03-19T19:36:00Z">
        <w:r w:rsidR="0089255B" w:rsidRPr="0089255B" w:rsidDel="000E4349">
          <w:rPr>
            <w:rFonts w:ascii="Times New Roman" w:hAnsi="Times New Roman" w:cs="Times New Roman"/>
            <w:bCs/>
            <w:sz w:val="24"/>
            <w:szCs w:val="24"/>
          </w:rPr>
          <w:delText xml:space="preserve"> ning</w:delText>
        </w:r>
      </w:del>
      <w:r w:rsidR="0089255B" w:rsidRPr="0089255B">
        <w:rPr>
          <w:rFonts w:ascii="Times New Roman" w:hAnsi="Times New Roman" w:cs="Times New Roman"/>
          <w:bCs/>
          <w:sz w:val="24"/>
          <w:szCs w:val="24"/>
        </w:rPr>
        <w:t xml:space="preserve"> § 24 lõike</w:t>
      </w:r>
      <w:r w:rsidR="00AC0D88">
        <w:rPr>
          <w:rFonts w:ascii="Times New Roman" w:hAnsi="Times New Roman" w:cs="Times New Roman"/>
          <w:bCs/>
          <w:sz w:val="24"/>
          <w:szCs w:val="24"/>
        </w:rPr>
        <w:t>s</w:t>
      </w:r>
      <w:r w:rsidR="0089255B" w:rsidRPr="0089255B">
        <w:rPr>
          <w:rFonts w:ascii="Times New Roman" w:hAnsi="Times New Roman" w:cs="Times New Roman"/>
          <w:bCs/>
          <w:sz w:val="24"/>
          <w:szCs w:val="24"/>
        </w:rPr>
        <w:t xml:space="preserve"> 1</w:t>
      </w:r>
      <w:r w:rsidR="0089255B" w:rsidRPr="0089255B">
        <w:rPr>
          <w:rFonts w:ascii="Times New Roman" w:hAnsi="Times New Roman" w:cs="Times New Roman"/>
          <w:bCs/>
          <w:sz w:val="24"/>
          <w:szCs w:val="24"/>
          <w:vertAlign w:val="superscript"/>
        </w:rPr>
        <w:t>2</w:t>
      </w:r>
      <w:r w:rsidR="00AC0D88">
        <w:rPr>
          <w:rFonts w:ascii="Times New Roman" w:hAnsi="Times New Roman" w:cs="Times New Roman"/>
          <w:bCs/>
          <w:sz w:val="24"/>
          <w:szCs w:val="24"/>
        </w:rPr>
        <w:t xml:space="preserve"> </w:t>
      </w:r>
      <w:r w:rsidR="00AC0D88" w:rsidRPr="00AC0D88">
        <w:rPr>
          <w:rFonts w:ascii="Times New Roman" w:hAnsi="Times New Roman" w:cs="Times New Roman"/>
          <w:bCs/>
          <w:sz w:val="24"/>
          <w:szCs w:val="24"/>
        </w:rPr>
        <w:t xml:space="preserve">sätestatud </w:t>
      </w:r>
      <w:proofErr w:type="spellStart"/>
      <w:r w:rsidR="00AC0D88" w:rsidRPr="00AC0D88">
        <w:rPr>
          <w:rFonts w:ascii="Times New Roman" w:hAnsi="Times New Roman" w:cs="Times New Roman"/>
          <w:bCs/>
          <w:sz w:val="24"/>
          <w:szCs w:val="24"/>
        </w:rPr>
        <w:t>kestlikkusarvestuse</w:t>
      </w:r>
      <w:proofErr w:type="spellEnd"/>
      <w:r w:rsidR="00AC0D88" w:rsidRPr="00AC0D88">
        <w:rPr>
          <w:rFonts w:ascii="Times New Roman" w:hAnsi="Times New Roman" w:cs="Times New Roman"/>
          <w:bCs/>
          <w:sz w:val="24"/>
          <w:szCs w:val="24"/>
        </w:rPr>
        <w:t xml:space="preserve"> </w:t>
      </w:r>
      <w:proofErr w:type="spellStart"/>
      <w:r w:rsidR="00AC0D88" w:rsidRPr="00AC0D88">
        <w:rPr>
          <w:rFonts w:ascii="Times New Roman" w:hAnsi="Times New Roman" w:cs="Times New Roman"/>
          <w:bCs/>
          <w:sz w:val="24"/>
          <w:szCs w:val="24"/>
        </w:rPr>
        <w:t>eriosa</w:t>
      </w:r>
      <w:proofErr w:type="spellEnd"/>
      <w:r w:rsidR="00AC0D88" w:rsidRPr="00AC0D88">
        <w:rPr>
          <w:rFonts w:ascii="Times New Roman" w:hAnsi="Times New Roman" w:cs="Times New Roman"/>
          <w:bCs/>
          <w:sz w:val="24"/>
          <w:szCs w:val="24"/>
        </w:rPr>
        <w:t xml:space="preserve"> sooritamise kohustust</w:t>
      </w:r>
      <w:r w:rsidR="0089255B" w:rsidRPr="0089255B">
        <w:rPr>
          <w:rFonts w:ascii="Times New Roman" w:hAnsi="Times New Roman" w:cs="Times New Roman"/>
          <w:bCs/>
          <w:sz w:val="24"/>
          <w:szCs w:val="24"/>
          <w:vertAlign w:val="superscript"/>
        </w:rPr>
        <w:t xml:space="preserve"> </w:t>
      </w:r>
      <w:ins w:id="103" w:author="Katariina Kärsten" w:date="2024-03-19T19:36:00Z">
        <w:r w:rsidR="000E4349">
          <w:rPr>
            <w:rFonts w:ascii="Times New Roman" w:hAnsi="Times New Roman" w:cs="Times New Roman"/>
            <w:bCs/>
            <w:sz w:val="24"/>
            <w:szCs w:val="24"/>
          </w:rPr>
          <w:t>ega</w:t>
        </w:r>
      </w:ins>
      <w:del w:id="104" w:author="Katariina Kärsten" w:date="2024-03-19T19:36:00Z">
        <w:r w:rsidR="0089255B" w:rsidRPr="0089255B" w:rsidDel="000E4349">
          <w:rPr>
            <w:rFonts w:ascii="Times New Roman" w:hAnsi="Times New Roman" w:cs="Times New Roman"/>
            <w:bCs/>
            <w:sz w:val="24"/>
            <w:szCs w:val="24"/>
          </w:rPr>
          <w:delText>ja</w:delText>
        </w:r>
      </w:del>
      <w:r w:rsidR="0089255B" w:rsidRPr="0089255B">
        <w:rPr>
          <w:rFonts w:ascii="Times New Roman" w:hAnsi="Times New Roman" w:cs="Times New Roman"/>
          <w:bCs/>
          <w:sz w:val="24"/>
          <w:szCs w:val="24"/>
        </w:rPr>
        <w:t xml:space="preserve"> </w:t>
      </w:r>
      <w:r w:rsidR="00AC0D88">
        <w:rPr>
          <w:rFonts w:ascii="Times New Roman" w:hAnsi="Times New Roman" w:cs="Times New Roman"/>
          <w:bCs/>
          <w:sz w:val="24"/>
          <w:szCs w:val="24"/>
        </w:rPr>
        <w:t xml:space="preserve">§ 24 lõikes </w:t>
      </w:r>
      <w:r w:rsidR="0089255B" w:rsidRPr="0089255B">
        <w:rPr>
          <w:rFonts w:ascii="Times New Roman" w:hAnsi="Times New Roman" w:cs="Times New Roman"/>
          <w:bCs/>
          <w:sz w:val="24"/>
          <w:szCs w:val="24"/>
        </w:rPr>
        <w:t>3</w:t>
      </w:r>
      <w:r w:rsidR="0089255B">
        <w:rPr>
          <w:rFonts w:ascii="Times New Roman" w:hAnsi="Times New Roman" w:cs="Times New Roman"/>
          <w:bCs/>
          <w:sz w:val="24"/>
          <w:szCs w:val="24"/>
        </w:rPr>
        <w:t xml:space="preserve"> </w:t>
      </w:r>
      <w:r w:rsidR="0062046A" w:rsidRPr="00996790">
        <w:rPr>
          <w:rFonts w:ascii="Times New Roman" w:hAnsi="Times New Roman" w:cs="Times New Roman"/>
          <w:bCs/>
          <w:sz w:val="24"/>
          <w:szCs w:val="24"/>
        </w:rPr>
        <w:t>sätestatu</w:t>
      </w:r>
      <w:r w:rsidR="00ED25F5">
        <w:rPr>
          <w:rFonts w:ascii="Times New Roman" w:hAnsi="Times New Roman" w:cs="Times New Roman"/>
          <w:bCs/>
          <w:sz w:val="24"/>
          <w:szCs w:val="24"/>
        </w:rPr>
        <w:t>t</w:t>
      </w:r>
      <w:del w:id="105" w:author="Katariina Kärsten" w:date="2024-03-19T19:37:00Z">
        <w:r w:rsidR="00ED25F5" w:rsidDel="000E4349">
          <w:rPr>
            <w:rFonts w:ascii="Times New Roman" w:hAnsi="Times New Roman" w:cs="Times New Roman"/>
            <w:bCs/>
            <w:sz w:val="24"/>
            <w:szCs w:val="24"/>
          </w:rPr>
          <w:delText>, kui ta</w:delText>
        </w:r>
      </w:del>
      <w:moveFromRangeStart w:id="106" w:author="Katariina Kärsten" w:date="2024-03-19T19:37:00Z" w:name="move161769475"/>
      <w:moveFrom w:id="107" w:author="Katariina Kärsten" w:date="2024-03-19T19:37:00Z">
        <w:r w:rsidR="00ED25F5" w:rsidRPr="00996790" w:rsidDel="000E4349">
          <w:rPr>
            <w:rFonts w:ascii="Times New Roman" w:hAnsi="Times New Roman" w:cs="Times New Roman"/>
            <w:bCs/>
            <w:sz w:val="24"/>
            <w:szCs w:val="24"/>
          </w:rPr>
          <w:t xml:space="preserve"> </w:t>
        </w:r>
        <w:r w:rsidR="0062046A" w:rsidRPr="00996790" w:rsidDel="000E4349">
          <w:rPr>
            <w:rFonts w:ascii="Times New Roman" w:hAnsi="Times New Roman" w:cs="Times New Roman"/>
            <w:bCs/>
            <w:sz w:val="24"/>
            <w:szCs w:val="24"/>
          </w:rPr>
          <w:t>omanda</w:t>
        </w:r>
        <w:r w:rsidR="00ED25F5" w:rsidDel="000E4349">
          <w:rPr>
            <w:rFonts w:ascii="Times New Roman" w:hAnsi="Times New Roman" w:cs="Times New Roman"/>
            <w:bCs/>
            <w:sz w:val="24"/>
            <w:szCs w:val="24"/>
          </w:rPr>
          <w:t>b</w:t>
        </w:r>
        <w:r w:rsidR="0062046A" w:rsidRPr="00996790" w:rsidDel="000E4349">
          <w:rPr>
            <w:rFonts w:ascii="Times New Roman" w:hAnsi="Times New Roman" w:cs="Times New Roman"/>
            <w:bCs/>
            <w:sz w:val="24"/>
            <w:szCs w:val="24"/>
          </w:rPr>
          <w:t xml:space="preserve"> vandeaudiitori kutse </w:t>
        </w:r>
        <w:r w:rsidR="0061337A" w:rsidDel="000E4349">
          <w:rPr>
            <w:rFonts w:ascii="Times New Roman" w:hAnsi="Times New Roman" w:cs="Times New Roman"/>
            <w:bCs/>
            <w:sz w:val="24"/>
            <w:szCs w:val="24"/>
          </w:rPr>
          <w:t xml:space="preserve">enne </w:t>
        </w:r>
        <w:r w:rsidR="0062046A" w:rsidRPr="00996790" w:rsidDel="000E4349">
          <w:rPr>
            <w:rFonts w:ascii="Times New Roman" w:hAnsi="Times New Roman" w:cs="Times New Roman"/>
            <w:bCs/>
            <w:sz w:val="24"/>
            <w:szCs w:val="24"/>
          </w:rPr>
          <w:t>2026. aasta</w:t>
        </w:r>
        <w:r w:rsidR="00AC7DD1" w:rsidRPr="00996790" w:rsidDel="000E4349">
          <w:rPr>
            <w:rFonts w:ascii="Times New Roman" w:hAnsi="Times New Roman" w:cs="Times New Roman"/>
            <w:bCs/>
            <w:sz w:val="24"/>
            <w:szCs w:val="24"/>
          </w:rPr>
          <w:t xml:space="preserve"> 1. jaanuari</w:t>
        </w:r>
      </w:moveFrom>
      <w:moveFromRangeEnd w:id="106"/>
      <w:r w:rsidR="0062046A" w:rsidRPr="00996790">
        <w:rPr>
          <w:rFonts w:ascii="Times New Roman" w:hAnsi="Times New Roman" w:cs="Times New Roman"/>
          <w:bCs/>
          <w:sz w:val="24"/>
          <w:szCs w:val="24"/>
        </w:rPr>
        <w:t>.</w:t>
      </w:r>
    </w:p>
    <w:p w14:paraId="610213AD" w14:textId="77777777" w:rsidR="006838A9" w:rsidRPr="00996790" w:rsidRDefault="006838A9" w:rsidP="00860C81">
      <w:pPr>
        <w:jc w:val="both"/>
        <w:rPr>
          <w:rFonts w:ascii="Times New Roman" w:hAnsi="Times New Roman" w:cs="Times New Roman"/>
          <w:bCs/>
          <w:sz w:val="24"/>
          <w:szCs w:val="24"/>
        </w:rPr>
      </w:pPr>
    </w:p>
    <w:p w14:paraId="2DBD8CC6" w14:textId="1626E4AF" w:rsidR="006A2F13" w:rsidRDefault="006838A9" w:rsidP="00860C81">
      <w:pPr>
        <w:jc w:val="both"/>
        <w:rPr>
          <w:rFonts w:ascii="Times New Roman" w:hAnsi="Times New Roman" w:cs="Times New Roman"/>
          <w:bCs/>
          <w:sz w:val="24"/>
          <w:szCs w:val="24"/>
        </w:rPr>
      </w:pPr>
      <w:bookmarkStart w:id="108" w:name="_Hlk158360895"/>
      <w:r w:rsidRPr="00996790">
        <w:rPr>
          <w:rFonts w:ascii="Times New Roman" w:hAnsi="Times New Roman" w:cs="Times New Roman"/>
          <w:bCs/>
          <w:sz w:val="24"/>
          <w:szCs w:val="24"/>
        </w:rPr>
        <w:t>(3)</w:t>
      </w:r>
      <w:r w:rsidR="004743F4" w:rsidRPr="00996790">
        <w:rPr>
          <w:rFonts w:ascii="Times New Roman" w:hAnsi="Times New Roman" w:cs="Times New Roman"/>
          <w:bCs/>
          <w:sz w:val="24"/>
          <w:szCs w:val="24"/>
        </w:rPr>
        <w:t xml:space="preserve"> </w:t>
      </w:r>
      <w:bookmarkStart w:id="109" w:name="_Hlk158287237"/>
      <w:r w:rsidR="007862F1" w:rsidRPr="007862F1">
        <w:rPr>
          <w:rFonts w:ascii="Times New Roman" w:hAnsi="Times New Roman" w:cs="Times New Roman"/>
          <w:bCs/>
          <w:sz w:val="24"/>
          <w:szCs w:val="24"/>
        </w:rPr>
        <w:t xml:space="preserve">Vandeaudiitor, kellele on antud vandeaudiitori kutse enne 2026. aasta 1. jaanuari ja kes on täiendanud oma teadmisi ja oskusi </w:t>
      </w:r>
      <w:proofErr w:type="spellStart"/>
      <w:r w:rsidR="007862F1" w:rsidRPr="007862F1">
        <w:rPr>
          <w:rFonts w:ascii="Times New Roman" w:hAnsi="Times New Roman" w:cs="Times New Roman"/>
          <w:bCs/>
          <w:sz w:val="24"/>
          <w:szCs w:val="24"/>
        </w:rPr>
        <w:t>kestlikkusaruandluse</w:t>
      </w:r>
      <w:proofErr w:type="spellEnd"/>
      <w:r w:rsidR="007862F1" w:rsidRPr="007862F1">
        <w:rPr>
          <w:rFonts w:ascii="Times New Roman" w:hAnsi="Times New Roman" w:cs="Times New Roman"/>
          <w:bCs/>
          <w:sz w:val="24"/>
          <w:szCs w:val="24"/>
        </w:rPr>
        <w:t xml:space="preserve"> audiitorkontrolli audiitorteenuse osutamiseks Audiitorkogu korraldatud </w:t>
      </w:r>
      <w:proofErr w:type="spellStart"/>
      <w:r w:rsidR="007862F1" w:rsidRPr="007862F1">
        <w:rPr>
          <w:rFonts w:ascii="Times New Roman" w:hAnsi="Times New Roman" w:cs="Times New Roman"/>
          <w:bCs/>
          <w:sz w:val="24"/>
          <w:szCs w:val="24"/>
        </w:rPr>
        <w:t>kestlikkusaruande</w:t>
      </w:r>
      <w:proofErr w:type="spellEnd"/>
      <w:r w:rsidR="007862F1" w:rsidRPr="007862F1">
        <w:rPr>
          <w:rFonts w:ascii="Times New Roman" w:hAnsi="Times New Roman" w:cs="Times New Roman"/>
          <w:bCs/>
          <w:sz w:val="24"/>
          <w:szCs w:val="24"/>
        </w:rPr>
        <w:t xml:space="preserve"> ja selle audiitorkontrolli koolitusel enne 2026. aasta 1. jaanuari, kantakse </w:t>
      </w:r>
      <w:proofErr w:type="spellStart"/>
      <w:r w:rsidR="007862F1" w:rsidRPr="007862F1">
        <w:rPr>
          <w:rFonts w:ascii="Times New Roman" w:hAnsi="Times New Roman" w:cs="Times New Roman"/>
          <w:bCs/>
          <w:sz w:val="24"/>
          <w:szCs w:val="24"/>
        </w:rPr>
        <w:t>kestlikkusvandeaudiitorite</w:t>
      </w:r>
      <w:proofErr w:type="spellEnd"/>
      <w:r w:rsidR="007862F1" w:rsidRPr="007862F1">
        <w:rPr>
          <w:rFonts w:ascii="Times New Roman" w:hAnsi="Times New Roman" w:cs="Times New Roman"/>
          <w:bCs/>
          <w:sz w:val="24"/>
          <w:szCs w:val="24"/>
        </w:rPr>
        <w:t xml:space="preserve"> nimekirja</w:t>
      </w:r>
      <w:r w:rsidR="00BF7517">
        <w:rPr>
          <w:rFonts w:ascii="Times New Roman" w:hAnsi="Times New Roman" w:cs="Times New Roman"/>
          <w:bCs/>
          <w:sz w:val="24"/>
          <w:szCs w:val="24"/>
        </w:rPr>
        <w:t>.</w:t>
      </w:r>
      <w:r w:rsidR="00E441D3">
        <w:rPr>
          <w:rFonts w:ascii="Times New Roman" w:hAnsi="Times New Roman" w:cs="Times New Roman"/>
          <w:bCs/>
          <w:sz w:val="24"/>
          <w:szCs w:val="24"/>
        </w:rPr>
        <w:t xml:space="preserve"> </w:t>
      </w:r>
      <w:proofErr w:type="spellStart"/>
      <w:r w:rsidR="00E441D3" w:rsidRPr="00E441D3">
        <w:rPr>
          <w:rFonts w:ascii="Times New Roman" w:hAnsi="Times New Roman" w:cs="Times New Roman"/>
          <w:bCs/>
          <w:sz w:val="24"/>
          <w:szCs w:val="24"/>
        </w:rPr>
        <w:t>Kestlikkusvandeaudiitorite</w:t>
      </w:r>
      <w:proofErr w:type="spellEnd"/>
      <w:r w:rsidR="00E441D3" w:rsidRPr="00E441D3">
        <w:rPr>
          <w:rFonts w:ascii="Times New Roman" w:hAnsi="Times New Roman" w:cs="Times New Roman"/>
          <w:bCs/>
          <w:sz w:val="24"/>
          <w:szCs w:val="24"/>
        </w:rPr>
        <w:t xml:space="preserve"> nimekirja ei kanta vandeaudiitorit, kes ei läbi nimetatud koolitust enne 2026. aasta 1. jaanuari.</w:t>
      </w:r>
    </w:p>
    <w:bookmarkEnd w:id="109"/>
    <w:p w14:paraId="190B6403" w14:textId="77777777" w:rsidR="004D4CD4" w:rsidRPr="00996790" w:rsidRDefault="004D4CD4" w:rsidP="00860C81">
      <w:pPr>
        <w:jc w:val="both"/>
        <w:rPr>
          <w:rFonts w:ascii="Times New Roman" w:hAnsi="Times New Roman" w:cs="Times New Roman"/>
          <w:bCs/>
          <w:sz w:val="24"/>
          <w:szCs w:val="24"/>
        </w:rPr>
      </w:pPr>
    </w:p>
    <w:bookmarkEnd w:id="108"/>
    <w:p w14:paraId="25E01C73" w14:textId="363130D7" w:rsidR="006A2F13" w:rsidRPr="00996790" w:rsidRDefault="004B7AC0" w:rsidP="00860C81">
      <w:pPr>
        <w:jc w:val="both"/>
        <w:rPr>
          <w:rFonts w:ascii="Times New Roman" w:hAnsi="Times New Roman" w:cs="Times New Roman"/>
          <w:b/>
          <w:sz w:val="24"/>
          <w:szCs w:val="24"/>
        </w:rPr>
      </w:pPr>
      <w:r>
        <w:rPr>
          <w:rFonts w:ascii="Times New Roman" w:hAnsi="Times New Roman" w:cs="Times New Roman"/>
          <w:bCs/>
          <w:sz w:val="24"/>
          <w:szCs w:val="24"/>
        </w:rPr>
        <w:t xml:space="preserve">(4) </w:t>
      </w:r>
      <w:r w:rsidR="006A2F13" w:rsidRPr="00996790">
        <w:rPr>
          <w:rFonts w:ascii="Times New Roman" w:hAnsi="Times New Roman" w:cs="Times New Roman"/>
          <w:bCs/>
          <w:sz w:val="24"/>
          <w:szCs w:val="24"/>
        </w:rPr>
        <w:t xml:space="preserve">Kvaliteedikontrolli töörühma liikmele ei kohaldata </w:t>
      </w:r>
      <w:r w:rsidR="003222D4" w:rsidRPr="00996790">
        <w:rPr>
          <w:rFonts w:ascii="Times New Roman" w:hAnsi="Times New Roman" w:cs="Times New Roman"/>
          <w:bCs/>
          <w:sz w:val="24"/>
          <w:szCs w:val="24"/>
        </w:rPr>
        <w:t>kuni 2025. aasta 31. detsembrini</w:t>
      </w:r>
      <w:r w:rsidR="0074656F" w:rsidRPr="00996790">
        <w:rPr>
          <w:rFonts w:ascii="Times New Roman" w:hAnsi="Times New Roman" w:cs="Times New Roman"/>
          <w:bCs/>
          <w:sz w:val="24"/>
          <w:szCs w:val="24"/>
        </w:rPr>
        <w:t xml:space="preserve"> </w:t>
      </w:r>
      <w:r w:rsidR="006A2F13" w:rsidRPr="00996790">
        <w:rPr>
          <w:rFonts w:ascii="Times New Roman" w:hAnsi="Times New Roman" w:cs="Times New Roman"/>
          <w:bCs/>
          <w:sz w:val="24"/>
          <w:szCs w:val="24"/>
        </w:rPr>
        <w:t xml:space="preserve">käesoleva seaduse § 138 lõikes 3 sätestatud </w:t>
      </w:r>
      <w:r w:rsidR="0049521E" w:rsidRPr="00996790">
        <w:rPr>
          <w:rFonts w:ascii="Times New Roman" w:hAnsi="Times New Roman" w:cs="Times New Roman"/>
          <w:bCs/>
          <w:sz w:val="24"/>
          <w:szCs w:val="24"/>
        </w:rPr>
        <w:t xml:space="preserve">nõuet omada </w:t>
      </w:r>
      <w:r w:rsidR="006A2F13" w:rsidRPr="00996790">
        <w:rPr>
          <w:rFonts w:ascii="Times New Roman" w:hAnsi="Times New Roman" w:cs="Times New Roman"/>
          <w:bCs/>
          <w:sz w:val="24"/>
          <w:szCs w:val="24"/>
        </w:rPr>
        <w:t>asjakoha</w:t>
      </w:r>
      <w:r w:rsidR="0049521E" w:rsidRPr="00996790">
        <w:rPr>
          <w:rFonts w:ascii="Times New Roman" w:hAnsi="Times New Roman" w:cs="Times New Roman"/>
          <w:bCs/>
          <w:sz w:val="24"/>
          <w:szCs w:val="24"/>
        </w:rPr>
        <w:t>st</w:t>
      </w:r>
      <w:r w:rsidR="006A2F13" w:rsidRPr="00996790">
        <w:rPr>
          <w:rFonts w:ascii="Times New Roman" w:hAnsi="Times New Roman" w:cs="Times New Roman"/>
          <w:bCs/>
          <w:sz w:val="24"/>
          <w:szCs w:val="24"/>
        </w:rPr>
        <w:t xml:space="preserve"> kogemus</w:t>
      </w:r>
      <w:r w:rsidR="0049521E" w:rsidRPr="00996790">
        <w:rPr>
          <w:rFonts w:ascii="Times New Roman" w:hAnsi="Times New Roman" w:cs="Times New Roman"/>
          <w:bCs/>
          <w:sz w:val="24"/>
          <w:szCs w:val="24"/>
        </w:rPr>
        <w:t>t</w:t>
      </w:r>
      <w:r w:rsidR="006A2F13" w:rsidRPr="00996790">
        <w:rPr>
          <w:rFonts w:ascii="Times New Roman" w:hAnsi="Times New Roman" w:cs="Times New Roman"/>
          <w:bCs/>
          <w:sz w:val="24"/>
          <w:szCs w:val="24"/>
        </w:rPr>
        <w:t xml:space="preserve"> </w:t>
      </w:r>
      <w:proofErr w:type="spellStart"/>
      <w:r w:rsidR="006A2F13" w:rsidRPr="00996790">
        <w:rPr>
          <w:rFonts w:ascii="Times New Roman" w:hAnsi="Times New Roman" w:cs="Times New Roman"/>
          <w:bCs/>
          <w:sz w:val="24"/>
          <w:szCs w:val="24"/>
        </w:rPr>
        <w:t>kestlikkusaruandlu</w:t>
      </w:r>
      <w:r w:rsidR="0074656F" w:rsidRPr="00996790">
        <w:rPr>
          <w:rFonts w:ascii="Times New Roman" w:hAnsi="Times New Roman" w:cs="Times New Roman"/>
          <w:bCs/>
          <w:sz w:val="24"/>
          <w:szCs w:val="24"/>
        </w:rPr>
        <w:t>se</w:t>
      </w:r>
      <w:proofErr w:type="spellEnd"/>
      <w:r w:rsidR="006A2F13" w:rsidRPr="00996790">
        <w:rPr>
          <w:rFonts w:ascii="Times New Roman" w:hAnsi="Times New Roman" w:cs="Times New Roman"/>
          <w:bCs/>
          <w:sz w:val="24"/>
          <w:szCs w:val="24"/>
        </w:rPr>
        <w:t xml:space="preserve"> ja </w:t>
      </w:r>
      <w:proofErr w:type="spellStart"/>
      <w:r w:rsidR="006A2F13" w:rsidRPr="00996790">
        <w:rPr>
          <w:rFonts w:ascii="Times New Roman" w:hAnsi="Times New Roman" w:cs="Times New Roman"/>
          <w:bCs/>
          <w:sz w:val="24"/>
          <w:szCs w:val="24"/>
        </w:rPr>
        <w:t>kestlikkusaruand</w:t>
      </w:r>
      <w:r w:rsidR="0074656F" w:rsidRPr="00996790">
        <w:rPr>
          <w:rFonts w:ascii="Times New Roman" w:hAnsi="Times New Roman" w:cs="Times New Roman"/>
          <w:bCs/>
          <w:sz w:val="24"/>
          <w:szCs w:val="24"/>
        </w:rPr>
        <w:t>e</w:t>
      </w:r>
      <w:proofErr w:type="spellEnd"/>
      <w:r w:rsidR="006A2F13" w:rsidRPr="00996790">
        <w:rPr>
          <w:rFonts w:ascii="Times New Roman" w:hAnsi="Times New Roman" w:cs="Times New Roman"/>
          <w:bCs/>
          <w:sz w:val="24"/>
          <w:szCs w:val="24"/>
        </w:rPr>
        <w:t xml:space="preserve"> audiitorkontrolli või muude kestlikkusega seotud teenuste valdkonnas</w:t>
      </w:r>
      <w:r w:rsidR="0074656F" w:rsidRPr="00996790">
        <w:rPr>
          <w:rFonts w:ascii="Times New Roman" w:hAnsi="Times New Roman" w:cs="Times New Roman"/>
          <w:bCs/>
          <w:sz w:val="24"/>
          <w:szCs w:val="24"/>
        </w:rPr>
        <w:t>.</w:t>
      </w:r>
    </w:p>
    <w:p w14:paraId="6BED4200" w14:textId="77777777" w:rsidR="00BA17C3" w:rsidRPr="00996790" w:rsidRDefault="00BA17C3" w:rsidP="00860C81">
      <w:pPr>
        <w:jc w:val="both"/>
        <w:rPr>
          <w:rFonts w:ascii="Times New Roman" w:hAnsi="Times New Roman" w:cs="Times New Roman"/>
          <w:bCs/>
          <w:sz w:val="24"/>
          <w:szCs w:val="24"/>
        </w:rPr>
      </w:pPr>
    </w:p>
    <w:p w14:paraId="75469725" w14:textId="5054FB73" w:rsidR="00BA7CA2" w:rsidRPr="00996790" w:rsidRDefault="006F4C17"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4B7AC0">
        <w:rPr>
          <w:rFonts w:ascii="Times New Roman" w:hAnsi="Times New Roman" w:cs="Times New Roman"/>
          <w:bCs/>
          <w:sz w:val="24"/>
          <w:szCs w:val="24"/>
        </w:rPr>
        <w:t>5</w:t>
      </w:r>
      <w:r w:rsidRPr="00996790">
        <w:rPr>
          <w:rFonts w:ascii="Times New Roman" w:hAnsi="Times New Roman" w:cs="Times New Roman"/>
          <w:bCs/>
          <w:sz w:val="24"/>
          <w:szCs w:val="24"/>
        </w:rPr>
        <w:t xml:space="preserve">) </w:t>
      </w:r>
      <w:r w:rsidR="00C343F7" w:rsidRPr="00996790">
        <w:rPr>
          <w:rFonts w:ascii="Times New Roman" w:hAnsi="Times New Roman" w:cs="Times New Roman"/>
          <w:bCs/>
          <w:sz w:val="24"/>
          <w:szCs w:val="24"/>
        </w:rPr>
        <w:t xml:space="preserve">Kuni </w:t>
      </w:r>
      <w:r w:rsidRPr="00996790">
        <w:rPr>
          <w:rFonts w:ascii="Times New Roman" w:hAnsi="Times New Roman" w:cs="Times New Roman"/>
          <w:bCs/>
          <w:sz w:val="24"/>
          <w:szCs w:val="24"/>
        </w:rPr>
        <w:t xml:space="preserve">rahvusvahelise </w:t>
      </w:r>
      <w:proofErr w:type="spellStart"/>
      <w:r w:rsidRPr="00996790">
        <w:rPr>
          <w:rFonts w:ascii="Times New Roman" w:hAnsi="Times New Roman" w:cs="Times New Roman"/>
          <w:bCs/>
          <w:sz w:val="24"/>
          <w:szCs w:val="24"/>
        </w:rPr>
        <w:t>kestlikkuskindluse</w:t>
      </w:r>
      <w:proofErr w:type="spellEnd"/>
      <w:r w:rsidRPr="00996790">
        <w:rPr>
          <w:rFonts w:ascii="Times New Roman" w:hAnsi="Times New Roman" w:cs="Times New Roman"/>
          <w:bCs/>
          <w:sz w:val="24"/>
          <w:szCs w:val="24"/>
        </w:rPr>
        <w:t xml:space="preserve"> standardi </w:t>
      </w:r>
      <w:r w:rsidR="00F1611C" w:rsidRPr="00996790">
        <w:rPr>
          <w:rFonts w:ascii="Times New Roman" w:hAnsi="Times New Roman" w:cs="Times New Roman"/>
          <w:bCs/>
          <w:sz w:val="24"/>
          <w:szCs w:val="24"/>
        </w:rPr>
        <w:t>kehtestamise</w:t>
      </w:r>
      <w:r w:rsidR="00C343F7" w:rsidRPr="00996790">
        <w:rPr>
          <w:rFonts w:ascii="Times New Roman" w:hAnsi="Times New Roman" w:cs="Times New Roman"/>
          <w:bCs/>
          <w:sz w:val="24"/>
          <w:szCs w:val="24"/>
        </w:rPr>
        <w:t xml:space="preserve">ni </w:t>
      </w:r>
      <w:r w:rsidR="004743F4" w:rsidRPr="00996790">
        <w:rPr>
          <w:rFonts w:ascii="Times New Roman" w:hAnsi="Times New Roman" w:cs="Times New Roman"/>
          <w:bCs/>
          <w:sz w:val="24"/>
          <w:szCs w:val="24"/>
        </w:rPr>
        <w:t>rakendatakse</w:t>
      </w:r>
      <w:r w:rsidR="00C343F7" w:rsidRPr="00996790">
        <w:rPr>
          <w:rFonts w:ascii="Times New Roman" w:hAnsi="Times New Roman" w:cs="Times New Roman"/>
          <w:bCs/>
          <w:sz w:val="24"/>
          <w:szCs w:val="24"/>
        </w:rPr>
        <w:t xml:space="preserve"> </w:t>
      </w:r>
      <w:proofErr w:type="spellStart"/>
      <w:r w:rsidR="00C343F7" w:rsidRPr="00996790">
        <w:rPr>
          <w:rFonts w:ascii="Times New Roman" w:hAnsi="Times New Roman" w:cs="Times New Roman"/>
          <w:bCs/>
          <w:sz w:val="24"/>
          <w:szCs w:val="24"/>
        </w:rPr>
        <w:t>kestlikkusaruande</w:t>
      </w:r>
      <w:proofErr w:type="spellEnd"/>
      <w:r w:rsidR="00C343F7" w:rsidRPr="00996790">
        <w:rPr>
          <w:rFonts w:ascii="Times New Roman" w:hAnsi="Times New Roman" w:cs="Times New Roman"/>
          <w:bCs/>
          <w:sz w:val="24"/>
          <w:szCs w:val="24"/>
        </w:rPr>
        <w:t xml:space="preserve"> audiitorkontrolli</w:t>
      </w:r>
      <w:r w:rsidR="00F1611C" w:rsidRPr="00996790">
        <w:rPr>
          <w:rFonts w:ascii="Times New Roman" w:hAnsi="Times New Roman" w:cs="Times New Roman"/>
          <w:bCs/>
          <w:sz w:val="24"/>
          <w:szCs w:val="24"/>
        </w:rPr>
        <w:t xml:space="preserve"> </w:t>
      </w:r>
      <w:r w:rsidR="007C03B7" w:rsidRPr="00996790">
        <w:rPr>
          <w:rFonts w:ascii="Times New Roman" w:hAnsi="Times New Roman" w:cs="Times New Roman"/>
          <w:bCs/>
          <w:sz w:val="24"/>
          <w:szCs w:val="24"/>
        </w:rPr>
        <w:t>audiitor</w:t>
      </w:r>
      <w:r w:rsidR="00614866" w:rsidRPr="00996790">
        <w:rPr>
          <w:rFonts w:ascii="Times New Roman" w:hAnsi="Times New Roman" w:cs="Times New Roman"/>
          <w:bCs/>
          <w:sz w:val="24"/>
          <w:szCs w:val="24"/>
        </w:rPr>
        <w:t>teenuse osutamisel</w:t>
      </w:r>
      <w:r w:rsidR="003202B3" w:rsidRPr="00996790">
        <w:rPr>
          <w:rFonts w:ascii="Times New Roman" w:hAnsi="Times New Roman" w:cs="Times New Roman"/>
          <w:bCs/>
          <w:sz w:val="24"/>
          <w:szCs w:val="24"/>
        </w:rPr>
        <w:t xml:space="preserve"> </w:t>
      </w:r>
      <w:r w:rsidR="00757B24" w:rsidRPr="00996790">
        <w:rPr>
          <w:rFonts w:ascii="Times New Roman" w:hAnsi="Times New Roman" w:cs="Times New Roman"/>
          <w:bCs/>
          <w:sz w:val="24"/>
          <w:szCs w:val="24"/>
        </w:rPr>
        <w:t>käesoleva seaduse</w:t>
      </w:r>
      <w:r w:rsidR="00C343F7" w:rsidRPr="00996790">
        <w:rPr>
          <w:rFonts w:ascii="Times New Roman" w:hAnsi="Times New Roman" w:cs="Times New Roman"/>
          <w:bCs/>
          <w:sz w:val="24"/>
          <w:szCs w:val="24"/>
        </w:rPr>
        <w:t xml:space="preserve"> § 46 l</w:t>
      </w:r>
      <w:r w:rsidR="00BA17C3" w:rsidRPr="00996790">
        <w:rPr>
          <w:rFonts w:ascii="Times New Roman" w:hAnsi="Times New Roman" w:cs="Times New Roman"/>
          <w:bCs/>
          <w:sz w:val="24"/>
          <w:szCs w:val="24"/>
        </w:rPr>
        <w:t>õike</w:t>
      </w:r>
      <w:r w:rsidR="00C343F7" w:rsidRPr="00996790">
        <w:rPr>
          <w:rFonts w:ascii="Times New Roman" w:hAnsi="Times New Roman" w:cs="Times New Roman"/>
          <w:bCs/>
          <w:sz w:val="24"/>
          <w:szCs w:val="24"/>
        </w:rPr>
        <w:t xml:space="preserve"> 3 p</w:t>
      </w:r>
      <w:r w:rsidR="00BA17C3" w:rsidRPr="00996790">
        <w:rPr>
          <w:rFonts w:ascii="Times New Roman" w:hAnsi="Times New Roman" w:cs="Times New Roman"/>
          <w:bCs/>
          <w:sz w:val="24"/>
          <w:szCs w:val="24"/>
        </w:rPr>
        <w:t xml:space="preserve">unktis </w:t>
      </w:r>
      <w:r w:rsidR="00C343F7" w:rsidRPr="00996790">
        <w:rPr>
          <w:rFonts w:ascii="Times New Roman" w:hAnsi="Times New Roman" w:cs="Times New Roman"/>
          <w:bCs/>
          <w:sz w:val="24"/>
          <w:szCs w:val="24"/>
        </w:rPr>
        <w:t>3</w:t>
      </w:r>
      <w:r w:rsidR="00BA17C3" w:rsidRPr="00996790">
        <w:rPr>
          <w:rFonts w:ascii="Times New Roman" w:hAnsi="Times New Roman" w:cs="Times New Roman"/>
          <w:bCs/>
          <w:sz w:val="24"/>
          <w:szCs w:val="24"/>
        </w:rPr>
        <w:t xml:space="preserve"> </w:t>
      </w:r>
      <w:r w:rsidR="003E2A41">
        <w:rPr>
          <w:rFonts w:ascii="Times New Roman" w:hAnsi="Times New Roman" w:cs="Times New Roman"/>
          <w:bCs/>
          <w:sz w:val="24"/>
          <w:szCs w:val="24"/>
        </w:rPr>
        <w:t>nimetatud</w:t>
      </w:r>
      <w:r w:rsidR="00BA17C3" w:rsidRPr="00996790">
        <w:rPr>
          <w:rFonts w:ascii="Times New Roman" w:hAnsi="Times New Roman" w:cs="Times New Roman"/>
          <w:bCs/>
          <w:sz w:val="24"/>
          <w:szCs w:val="24"/>
        </w:rPr>
        <w:t xml:space="preserve"> standardeid</w:t>
      </w:r>
      <w:r w:rsidR="00C343F7" w:rsidRPr="00996790">
        <w:rPr>
          <w:rFonts w:ascii="Times New Roman" w:hAnsi="Times New Roman" w:cs="Times New Roman"/>
          <w:bCs/>
          <w:sz w:val="24"/>
          <w:szCs w:val="24"/>
        </w:rPr>
        <w:t xml:space="preserve">. </w:t>
      </w:r>
    </w:p>
    <w:p w14:paraId="7D3BA72F" w14:textId="77777777" w:rsidR="006F4C17" w:rsidRPr="00996790" w:rsidRDefault="006F4C17" w:rsidP="00860C81">
      <w:pPr>
        <w:pStyle w:val="Loendilik"/>
        <w:ind w:left="893"/>
        <w:jc w:val="both"/>
        <w:rPr>
          <w:rFonts w:ascii="Times New Roman" w:hAnsi="Times New Roman" w:cs="Times New Roman"/>
          <w:bCs/>
          <w:sz w:val="24"/>
          <w:szCs w:val="24"/>
        </w:rPr>
      </w:pPr>
    </w:p>
    <w:p w14:paraId="054D26CA" w14:textId="673F552C" w:rsidR="00A86E30" w:rsidRDefault="006838A9"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4B7AC0">
        <w:rPr>
          <w:rFonts w:ascii="Times New Roman" w:hAnsi="Times New Roman" w:cs="Times New Roman"/>
          <w:bCs/>
          <w:sz w:val="24"/>
          <w:szCs w:val="24"/>
        </w:rPr>
        <w:t>6</w:t>
      </w:r>
      <w:r w:rsidRPr="00996790">
        <w:rPr>
          <w:rFonts w:ascii="Times New Roman" w:hAnsi="Times New Roman" w:cs="Times New Roman"/>
          <w:bCs/>
          <w:sz w:val="24"/>
          <w:szCs w:val="24"/>
        </w:rPr>
        <w:t xml:space="preserve">) </w:t>
      </w:r>
      <w:r w:rsidR="00E4257E" w:rsidRPr="00996790">
        <w:rPr>
          <w:rFonts w:ascii="Times New Roman" w:hAnsi="Times New Roman" w:cs="Times New Roman"/>
          <w:bCs/>
          <w:sz w:val="24"/>
          <w:szCs w:val="24"/>
        </w:rPr>
        <w:t xml:space="preserve">Euroopa Komisjoni määrusega </w:t>
      </w:r>
      <w:proofErr w:type="spellStart"/>
      <w:r w:rsidR="00E4257E" w:rsidRPr="00996790">
        <w:rPr>
          <w:rFonts w:ascii="Times New Roman" w:hAnsi="Times New Roman" w:cs="Times New Roman"/>
          <w:bCs/>
          <w:sz w:val="24"/>
          <w:szCs w:val="24"/>
        </w:rPr>
        <w:t>kestlikkusaruande</w:t>
      </w:r>
      <w:proofErr w:type="spellEnd"/>
      <w:r w:rsidR="00E4257E" w:rsidRPr="00996790">
        <w:rPr>
          <w:rFonts w:ascii="Times New Roman" w:hAnsi="Times New Roman" w:cs="Times New Roman"/>
          <w:bCs/>
          <w:sz w:val="24"/>
          <w:szCs w:val="24"/>
        </w:rPr>
        <w:t xml:space="preserve"> audiitorkontrolli standardi kehtestamiseni rakendatakse audiitorkontrolli kutseteenuse osutamisel kehtiva</w:t>
      </w:r>
      <w:r w:rsidR="00023568">
        <w:rPr>
          <w:rFonts w:ascii="Times New Roman" w:hAnsi="Times New Roman" w:cs="Times New Roman"/>
          <w:bCs/>
          <w:sz w:val="24"/>
          <w:szCs w:val="24"/>
        </w:rPr>
        <w:t>t</w:t>
      </w:r>
      <w:r w:rsidR="00E4257E" w:rsidRPr="00996790">
        <w:rPr>
          <w:rFonts w:ascii="Times New Roman" w:hAnsi="Times New Roman" w:cs="Times New Roman"/>
          <w:bCs/>
          <w:sz w:val="24"/>
          <w:szCs w:val="24"/>
        </w:rPr>
        <w:t xml:space="preserve"> sama valdkonda hõlmavat kindlustandvat standardit, menetlusi ja nõudeid. Järelevalvenõukogu </w:t>
      </w:r>
      <w:commentRangeStart w:id="110"/>
      <w:r w:rsidR="00E4257E" w:rsidRPr="00996790">
        <w:rPr>
          <w:rFonts w:ascii="Times New Roman" w:hAnsi="Times New Roman" w:cs="Times New Roman"/>
          <w:bCs/>
          <w:sz w:val="24"/>
          <w:szCs w:val="24"/>
        </w:rPr>
        <w:t xml:space="preserve">esitab Euroopa Komisjonile teabe </w:t>
      </w:r>
      <w:commentRangeEnd w:id="110"/>
      <w:r w:rsidR="000E4349">
        <w:rPr>
          <w:rStyle w:val="Kommentaariviide"/>
        </w:rPr>
        <w:commentReference w:id="110"/>
      </w:r>
      <w:r w:rsidR="00E4257E" w:rsidRPr="00996790">
        <w:rPr>
          <w:rFonts w:ascii="Times New Roman" w:hAnsi="Times New Roman" w:cs="Times New Roman"/>
          <w:bCs/>
          <w:sz w:val="24"/>
          <w:szCs w:val="24"/>
        </w:rPr>
        <w:t>oma kindlustandvate standardite, menetluste ja nõuete kohta vähemalt kolm kuud enne nende jõustumist.</w:t>
      </w:r>
    </w:p>
    <w:p w14:paraId="09E30AB7" w14:textId="77777777" w:rsidR="00C40144" w:rsidRDefault="00C40144" w:rsidP="00860C81">
      <w:pPr>
        <w:jc w:val="both"/>
        <w:rPr>
          <w:rFonts w:ascii="Times New Roman" w:hAnsi="Times New Roman" w:cs="Times New Roman"/>
          <w:bCs/>
          <w:sz w:val="24"/>
          <w:szCs w:val="24"/>
        </w:rPr>
      </w:pPr>
    </w:p>
    <w:p w14:paraId="628C3E8C" w14:textId="05D126D9" w:rsidR="00C40144" w:rsidRPr="00996790" w:rsidRDefault="00C40144" w:rsidP="00860C81">
      <w:pPr>
        <w:jc w:val="both"/>
        <w:rPr>
          <w:rFonts w:ascii="Times New Roman" w:hAnsi="Times New Roman" w:cs="Times New Roman"/>
          <w:bCs/>
          <w:sz w:val="24"/>
          <w:szCs w:val="24"/>
        </w:rPr>
      </w:pPr>
      <w:r>
        <w:rPr>
          <w:rFonts w:ascii="Times New Roman" w:hAnsi="Times New Roman" w:cs="Times New Roman"/>
          <w:bCs/>
          <w:sz w:val="24"/>
          <w:szCs w:val="24"/>
        </w:rPr>
        <w:t xml:space="preserve">(7) </w:t>
      </w:r>
      <w:proofErr w:type="spellStart"/>
      <w:r>
        <w:rPr>
          <w:rFonts w:ascii="Times New Roman" w:hAnsi="Times New Roman" w:cs="Times New Roman"/>
          <w:bCs/>
          <w:sz w:val="24"/>
          <w:szCs w:val="24"/>
        </w:rPr>
        <w:t>Kestlikkusaruande</w:t>
      </w:r>
      <w:r w:rsidR="008B2077">
        <w:rPr>
          <w:rFonts w:ascii="Times New Roman" w:hAnsi="Times New Roman" w:cs="Times New Roman"/>
          <w:bCs/>
          <w:sz w:val="24"/>
          <w:szCs w:val="24"/>
        </w:rPr>
        <w:t>le</w:t>
      </w:r>
      <w:proofErr w:type="spellEnd"/>
      <w:r>
        <w:rPr>
          <w:rFonts w:ascii="Times New Roman" w:hAnsi="Times New Roman" w:cs="Times New Roman"/>
          <w:bCs/>
          <w:sz w:val="24"/>
          <w:szCs w:val="24"/>
        </w:rPr>
        <w:t xml:space="preserve"> ja konsolideeritud </w:t>
      </w:r>
      <w:proofErr w:type="spellStart"/>
      <w:r>
        <w:rPr>
          <w:rFonts w:ascii="Times New Roman" w:hAnsi="Times New Roman" w:cs="Times New Roman"/>
          <w:bCs/>
          <w:sz w:val="24"/>
          <w:szCs w:val="24"/>
        </w:rPr>
        <w:t>kestlikkusaruande</w:t>
      </w:r>
      <w:r w:rsidR="008B2077">
        <w:rPr>
          <w:rFonts w:ascii="Times New Roman" w:hAnsi="Times New Roman" w:cs="Times New Roman"/>
          <w:bCs/>
          <w:sz w:val="24"/>
          <w:szCs w:val="24"/>
        </w:rPr>
        <w:t>le</w:t>
      </w:r>
      <w:proofErr w:type="spellEnd"/>
      <w:r w:rsidR="008B2077">
        <w:rPr>
          <w:rFonts w:ascii="Times New Roman" w:hAnsi="Times New Roman" w:cs="Times New Roman"/>
          <w:bCs/>
          <w:sz w:val="24"/>
          <w:szCs w:val="24"/>
        </w:rPr>
        <w:t xml:space="preserve"> teostatakse </w:t>
      </w:r>
      <w:r>
        <w:rPr>
          <w:rFonts w:ascii="Times New Roman" w:hAnsi="Times New Roman" w:cs="Times New Roman"/>
          <w:bCs/>
          <w:sz w:val="24"/>
          <w:szCs w:val="24"/>
        </w:rPr>
        <w:t>piiratud kindlustand</w:t>
      </w:r>
      <w:r w:rsidR="008B2077">
        <w:rPr>
          <w:rFonts w:ascii="Times New Roman" w:hAnsi="Times New Roman" w:cs="Times New Roman"/>
          <w:bCs/>
          <w:sz w:val="24"/>
          <w:szCs w:val="24"/>
        </w:rPr>
        <w:t>vat audiitorkontrolli</w:t>
      </w:r>
      <w:r>
        <w:rPr>
          <w:rFonts w:ascii="Times New Roman" w:hAnsi="Times New Roman" w:cs="Times New Roman"/>
          <w:bCs/>
          <w:sz w:val="24"/>
          <w:szCs w:val="24"/>
        </w:rPr>
        <w:t xml:space="preserve"> kuni käesoleva paragrahvi </w:t>
      </w:r>
      <w:r w:rsidR="008B2077">
        <w:rPr>
          <w:rFonts w:ascii="Times New Roman" w:hAnsi="Times New Roman" w:cs="Times New Roman"/>
          <w:bCs/>
          <w:sz w:val="24"/>
          <w:szCs w:val="24"/>
        </w:rPr>
        <w:t>lõikes 6 nimetatud audiitorkontrolli standardi kehtestamiseni.“;</w:t>
      </w:r>
    </w:p>
    <w:p w14:paraId="50AB5514" w14:textId="77777777" w:rsidR="00A86E30" w:rsidRPr="00996790" w:rsidRDefault="00A86E30" w:rsidP="00860C81">
      <w:pPr>
        <w:jc w:val="both"/>
        <w:rPr>
          <w:rFonts w:ascii="Times New Roman" w:hAnsi="Times New Roman" w:cs="Times New Roman"/>
          <w:b/>
          <w:sz w:val="24"/>
          <w:szCs w:val="24"/>
        </w:rPr>
      </w:pPr>
    </w:p>
    <w:p w14:paraId="46409EAD" w14:textId="1C5622BE" w:rsidR="00CA7581" w:rsidRPr="00996790" w:rsidRDefault="00447745" w:rsidP="00860C81">
      <w:pPr>
        <w:jc w:val="both"/>
        <w:rPr>
          <w:rFonts w:ascii="Times New Roman" w:hAnsi="Times New Roman" w:cs="Times New Roman"/>
          <w:bCs/>
          <w:sz w:val="24"/>
          <w:szCs w:val="24"/>
        </w:rPr>
      </w:pPr>
      <w:r w:rsidRPr="00996790">
        <w:rPr>
          <w:rFonts w:ascii="Times New Roman" w:hAnsi="Times New Roman" w:cs="Times New Roman"/>
          <w:b/>
          <w:sz w:val="24"/>
          <w:szCs w:val="24"/>
        </w:rPr>
        <w:t>7</w:t>
      </w:r>
      <w:r w:rsidR="006A5E86">
        <w:rPr>
          <w:rFonts w:ascii="Times New Roman" w:hAnsi="Times New Roman" w:cs="Times New Roman"/>
          <w:b/>
          <w:sz w:val="24"/>
          <w:szCs w:val="24"/>
        </w:rPr>
        <w:t>2</w:t>
      </w:r>
      <w:r w:rsidRPr="00996790">
        <w:rPr>
          <w:rFonts w:ascii="Times New Roman" w:hAnsi="Times New Roman" w:cs="Times New Roman"/>
          <w:b/>
          <w:sz w:val="24"/>
          <w:szCs w:val="24"/>
        </w:rPr>
        <w:t>)</w:t>
      </w:r>
      <w:r w:rsidR="00CA7581" w:rsidRPr="00996790">
        <w:rPr>
          <w:rFonts w:ascii="Times New Roman" w:hAnsi="Times New Roman" w:cs="Times New Roman"/>
          <w:bCs/>
          <w:sz w:val="24"/>
          <w:szCs w:val="24"/>
        </w:rPr>
        <w:t xml:space="preserve"> seaduse normitehnilis</w:t>
      </w:r>
      <w:r w:rsidR="00023568">
        <w:rPr>
          <w:rFonts w:ascii="Times New Roman" w:hAnsi="Times New Roman" w:cs="Times New Roman"/>
          <w:bCs/>
          <w:sz w:val="24"/>
          <w:szCs w:val="24"/>
        </w:rPr>
        <w:t>es</w:t>
      </w:r>
      <w:r w:rsidR="00CA7581" w:rsidRPr="00996790">
        <w:rPr>
          <w:rFonts w:ascii="Times New Roman" w:hAnsi="Times New Roman" w:cs="Times New Roman"/>
          <w:bCs/>
          <w:sz w:val="24"/>
          <w:szCs w:val="24"/>
        </w:rPr>
        <w:t xml:space="preserve"> märkus</w:t>
      </w:r>
      <w:r w:rsidR="00023568">
        <w:rPr>
          <w:rFonts w:ascii="Times New Roman" w:hAnsi="Times New Roman" w:cs="Times New Roman"/>
          <w:bCs/>
          <w:sz w:val="24"/>
          <w:szCs w:val="24"/>
        </w:rPr>
        <w:t>es asendatakse tekstiosa „</w:t>
      </w:r>
      <w:r w:rsidR="00023568" w:rsidRPr="00023568">
        <w:rPr>
          <w:rFonts w:ascii="Times New Roman" w:hAnsi="Times New Roman" w:cs="Times New Roman"/>
          <w:bCs/>
          <w:sz w:val="24"/>
          <w:szCs w:val="24"/>
        </w:rPr>
        <w:t>ning Euroopa Parlamendi ja nõukogu direktiiviga 2014/56/EL (ELT L 158, 27.05.2014, lk 196)</w:t>
      </w:r>
      <w:r w:rsidR="00023568">
        <w:rPr>
          <w:rFonts w:ascii="Times New Roman" w:hAnsi="Times New Roman" w:cs="Times New Roman"/>
          <w:bCs/>
          <w:sz w:val="24"/>
          <w:szCs w:val="24"/>
        </w:rPr>
        <w:t>“</w:t>
      </w:r>
      <w:r w:rsidR="00023568" w:rsidRPr="00023568" w:rsidDel="00023568">
        <w:rPr>
          <w:rFonts w:ascii="Times New Roman" w:hAnsi="Times New Roman" w:cs="Times New Roman"/>
          <w:bCs/>
          <w:sz w:val="24"/>
          <w:szCs w:val="24"/>
        </w:rPr>
        <w:t xml:space="preserve"> </w:t>
      </w:r>
      <w:r w:rsidR="00023568">
        <w:rPr>
          <w:rFonts w:ascii="Times New Roman" w:hAnsi="Times New Roman" w:cs="Times New Roman"/>
          <w:bCs/>
          <w:sz w:val="24"/>
          <w:szCs w:val="24"/>
        </w:rPr>
        <w:t>tekstiosaga „</w:t>
      </w:r>
      <w:r w:rsidR="00023568" w:rsidRPr="00023568">
        <w:rPr>
          <w:rFonts w:ascii="Times New Roman" w:hAnsi="Times New Roman" w:cs="Times New Roman"/>
          <w:bCs/>
          <w:sz w:val="24"/>
          <w:szCs w:val="24"/>
        </w:rPr>
        <w:t>Euroopa Parlamendi ja nõukogu direktiiviga 2014/56/EL (ELT L 158, 27.05.2014, lk 196)</w:t>
      </w:r>
      <w:r w:rsidR="003611D9">
        <w:rPr>
          <w:rFonts w:ascii="Times New Roman" w:hAnsi="Times New Roman" w:cs="Times New Roman"/>
          <w:bCs/>
          <w:sz w:val="24"/>
          <w:szCs w:val="24"/>
        </w:rPr>
        <w:t>,</w:t>
      </w:r>
      <w:r w:rsidR="00171EF2">
        <w:rPr>
          <w:rFonts w:ascii="Times New Roman" w:hAnsi="Times New Roman" w:cs="Times New Roman"/>
          <w:bCs/>
          <w:sz w:val="24"/>
          <w:szCs w:val="24"/>
        </w:rPr>
        <w:t xml:space="preserve"> </w:t>
      </w:r>
      <w:r w:rsidR="00023568" w:rsidRPr="00023568">
        <w:rPr>
          <w:rFonts w:ascii="Times New Roman" w:hAnsi="Times New Roman" w:cs="Times New Roman"/>
          <w:bCs/>
          <w:sz w:val="24"/>
          <w:szCs w:val="24"/>
        </w:rPr>
        <w:t>Euroopa Parlamendi ja nõukogu direktiiv</w:t>
      </w:r>
      <w:r w:rsidR="00023568">
        <w:rPr>
          <w:rFonts w:ascii="Times New Roman" w:hAnsi="Times New Roman" w:cs="Times New Roman"/>
          <w:bCs/>
          <w:sz w:val="24"/>
          <w:szCs w:val="24"/>
        </w:rPr>
        <w:t xml:space="preserve">iga </w:t>
      </w:r>
      <w:r w:rsidR="005A19C6" w:rsidRPr="00996790">
        <w:rPr>
          <w:rFonts w:ascii="Times New Roman" w:hAnsi="Times New Roman" w:cs="Times New Roman"/>
          <w:bCs/>
          <w:sz w:val="24"/>
          <w:szCs w:val="24"/>
        </w:rPr>
        <w:t>(EL) 2022/2464 (ELT</w:t>
      </w:r>
      <w:r w:rsidR="00CA7581" w:rsidRPr="00996790">
        <w:rPr>
          <w:rFonts w:ascii="Times New Roman" w:hAnsi="Times New Roman" w:cs="Times New Roman"/>
          <w:bCs/>
          <w:sz w:val="24"/>
          <w:szCs w:val="24"/>
        </w:rPr>
        <w:t xml:space="preserve"> </w:t>
      </w:r>
      <w:r w:rsidR="005A19C6" w:rsidRPr="00996790">
        <w:rPr>
          <w:rFonts w:ascii="Times New Roman" w:hAnsi="Times New Roman" w:cs="Times New Roman"/>
          <w:bCs/>
          <w:sz w:val="24"/>
          <w:szCs w:val="24"/>
        </w:rPr>
        <w:t>L 322, 16.12.2022, lk 15–80)</w:t>
      </w:r>
      <w:r w:rsidR="003611D9">
        <w:rPr>
          <w:rFonts w:ascii="Times New Roman" w:hAnsi="Times New Roman" w:cs="Times New Roman"/>
          <w:bCs/>
          <w:sz w:val="24"/>
          <w:szCs w:val="24"/>
        </w:rPr>
        <w:t xml:space="preserve"> ning Komisjoni delegeeritud direktiiviga </w:t>
      </w:r>
      <w:r w:rsidR="003611D9" w:rsidRPr="003611D9">
        <w:rPr>
          <w:rFonts w:ascii="Times New Roman" w:hAnsi="Times New Roman" w:cs="Times New Roman"/>
          <w:bCs/>
          <w:sz w:val="24"/>
          <w:szCs w:val="24"/>
        </w:rPr>
        <w:t>(EL) 2023/2775 (ELT L 2023/2775, 21.12.2023)</w:t>
      </w:r>
      <w:r w:rsidR="00CA7581" w:rsidRPr="00996790">
        <w:rPr>
          <w:rFonts w:ascii="Times New Roman" w:hAnsi="Times New Roman" w:cs="Times New Roman"/>
          <w:bCs/>
          <w:sz w:val="24"/>
          <w:szCs w:val="24"/>
        </w:rPr>
        <w:t>”</w:t>
      </w:r>
      <w:r w:rsidR="005A19C6" w:rsidRPr="00996790">
        <w:rPr>
          <w:rFonts w:ascii="Times New Roman" w:hAnsi="Times New Roman" w:cs="Times New Roman"/>
          <w:bCs/>
          <w:sz w:val="24"/>
          <w:szCs w:val="24"/>
        </w:rPr>
        <w:t>.</w:t>
      </w:r>
    </w:p>
    <w:p w14:paraId="538615A7" w14:textId="77777777" w:rsidR="00631081" w:rsidRPr="00996790" w:rsidRDefault="00631081" w:rsidP="00860C81">
      <w:pPr>
        <w:jc w:val="both"/>
        <w:rPr>
          <w:rFonts w:ascii="Times New Roman" w:hAnsi="Times New Roman" w:cs="Times New Roman"/>
          <w:bCs/>
          <w:sz w:val="24"/>
          <w:szCs w:val="24"/>
        </w:rPr>
      </w:pPr>
    </w:p>
    <w:p w14:paraId="53858E6D" w14:textId="78741ADA" w:rsidR="00631081" w:rsidRPr="00996790" w:rsidRDefault="00631081" w:rsidP="00860C81">
      <w:pPr>
        <w:jc w:val="both"/>
        <w:rPr>
          <w:rFonts w:ascii="Times New Roman" w:hAnsi="Times New Roman" w:cs="Times New Roman"/>
          <w:b/>
          <w:sz w:val="24"/>
          <w:szCs w:val="24"/>
        </w:rPr>
      </w:pPr>
      <w:bookmarkStart w:id="111" w:name="_Hlk152139042"/>
      <w:bookmarkEnd w:id="91"/>
      <w:r w:rsidRPr="00996790">
        <w:rPr>
          <w:rFonts w:ascii="Times New Roman" w:hAnsi="Times New Roman" w:cs="Times New Roman"/>
          <w:b/>
          <w:sz w:val="24"/>
          <w:szCs w:val="24"/>
        </w:rPr>
        <w:t>§ 3</w:t>
      </w:r>
      <w:r w:rsidR="004D4CD4">
        <w:rPr>
          <w:rFonts w:ascii="Times New Roman" w:hAnsi="Times New Roman" w:cs="Times New Roman"/>
          <w:b/>
          <w:sz w:val="24"/>
          <w:szCs w:val="24"/>
        </w:rPr>
        <w:t>.</w:t>
      </w:r>
      <w:r w:rsidRPr="00996790">
        <w:rPr>
          <w:rFonts w:ascii="Times New Roman" w:hAnsi="Times New Roman" w:cs="Times New Roman"/>
          <w:b/>
          <w:sz w:val="24"/>
          <w:szCs w:val="24"/>
        </w:rPr>
        <w:t xml:space="preserve"> Väärtpaberituru seaduse muutmine</w:t>
      </w:r>
    </w:p>
    <w:p w14:paraId="7244F188" w14:textId="361AAA32" w:rsidR="00CE3584" w:rsidRDefault="00CE3584" w:rsidP="00860C81">
      <w:pPr>
        <w:jc w:val="both"/>
        <w:rPr>
          <w:rFonts w:ascii="Times New Roman" w:hAnsi="Times New Roman" w:cs="Times New Roman"/>
          <w:bCs/>
          <w:sz w:val="24"/>
          <w:szCs w:val="24"/>
        </w:rPr>
      </w:pPr>
    </w:p>
    <w:p w14:paraId="38000FBD" w14:textId="665D9607" w:rsidR="007F197B" w:rsidRDefault="002F33CE" w:rsidP="00860C81">
      <w:pPr>
        <w:jc w:val="both"/>
        <w:rPr>
          <w:rFonts w:ascii="Times New Roman" w:hAnsi="Times New Roman" w:cs="Times New Roman"/>
          <w:bCs/>
          <w:sz w:val="24"/>
          <w:szCs w:val="24"/>
        </w:rPr>
      </w:pPr>
      <w:r>
        <w:rPr>
          <w:rFonts w:ascii="Times New Roman" w:hAnsi="Times New Roman" w:cs="Times New Roman"/>
          <w:bCs/>
          <w:sz w:val="24"/>
          <w:szCs w:val="24"/>
        </w:rPr>
        <w:t>Väärtpaberituru seaduses tehakse järgmised muudatused:</w:t>
      </w:r>
    </w:p>
    <w:p w14:paraId="2F517923" w14:textId="77777777" w:rsidR="002F33CE" w:rsidRPr="00996790" w:rsidRDefault="002F33CE" w:rsidP="00860C81">
      <w:pPr>
        <w:jc w:val="both"/>
        <w:rPr>
          <w:rFonts w:ascii="Times New Roman" w:hAnsi="Times New Roman" w:cs="Times New Roman"/>
          <w:bCs/>
          <w:sz w:val="24"/>
          <w:szCs w:val="24"/>
        </w:rPr>
      </w:pPr>
    </w:p>
    <w:p w14:paraId="112A9BB3" w14:textId="5FC5D43C" w:rsidR="008A25A9" w:rsidRPr="00996790" w:rsidRDefault="00CF200D" w:rsidP="00860C81">
      <w:pPr>
        <w:jc w:val="both"/>
        <w:rPr>
          <w:rFonts w:ascii="Times New Roman" w:hAnsi="Times New Roman" w:cs="Times New Roman"/>
          <w:bCs/>
          <w:sz w:val="24"/>
          <w:szCs w:val="24"/>
        </w:rPr>
      </w:pPr>
      <w:bookmarkStart w:id="112" w:name="_Hlk152166727"/>
      <w:bookmarkStart w:id="113" w:name="_Hlk149727267"/>
      <w:r w:rsidRPr="00996790">
        <w:rPr>
          <w:rFonts w:ascii="Times New Roman" w:hAnsi="Times New Roman" w:cs="Times New Roman"/>
          <w:b/>
          <w:sz w:val="24"/>
          <w:szCs w:val="24"/>
        </w:rPr>
        <w:t xml:space="preserve">1) </w:t>
      </w:r>
      <w:r w:rsidR="008A25A9" w:rsidRPr="00996790">
        <w:rPr>
          <w:rFonts w:ascii="Times New Roman" w:hAnsi="Times New Roman" w:cs="Times New Roman"/>
          <w:bCs/>
          <w:sz w:val="24"/>
          <w:szCs w:val="24"/>
        </w:rPr>
        <w:t>paragrahvi 184</w:t>
      </w:r>
      <w:r w:rsidR="008A25A9" w:rsidRPr="00996790">
        <w:rPr>
          <w:rFonts w:ascii="Times New Roman" w:hAnsi="Times New Roman" w:cs="Times New Roman"/>
          <w:bCs/>
          <w:sz w:val="24"/>
          <w:szCs w:val="24"/>
          <w:vertAlign w:val="superscript"/>
        </w:rPr>
        <w:t xml:space="preserve">10 </w:t>
      </w:r>
      <w:r w:rsidR="008A25A9" w:rsidRPr="00996790">
        <w:rPr>
          <w:rFonts w:ascii="Times New Roman" w:hAnsi="Times New Roman" w:cs="Times New Roman"/>
          <w:bCs/>
          <w:sz w:val="24"/>
          <w:szCs w:val="24"/>
        </w:rPr>
        <w:t>l</w:t>
      </w:r>
      <w:r w:rsidR="007D35CE" w:rsidRPr="00996790">
        <w:rPr>
          <w:rFonts w:ascii="Times New Roman" w:hAnsi="Times New Roman" w:cs="Times New Roman"/>
          <w:bCs/>
          <w:sz w:val="24"/>
          <w:szCs w:val="24"/>
        </w:rPr>
        <w:t>õikes 4 asendatakse</w:t>
      </w:r>
      <w:r w:rsidR="00D94D6D">
        <w:rPr>
          <w:rFonts w:ascii="Times New Roman" w:hAnsi="Times New Roman" w:cs="Times New Roman"/>
          <w:bCs/>
          <w:sz w:val="24"/>
          <w:szCs w:val="24"/>
        </w:rPr>
        <w:t xml:space="preserve"> sõnad</w:t>
      </w:r>
      <w:r w:rsidR="007D35CE" w:rsidRPr="00996790">
        <w:rPr>
          <w:rFonts w:ascii="Times New Roman" w:hAnsi="Times New Roman" w:cs="Times New Roman"/>
          <w:bCs/>
          <w:sz w:val="24"/>
          <w:szCs w:val="24"/>
        </w:rPr>
        <w:t xml:space="preserve"> „</w:t>
      </w:r>
      <w:r w:rsidR="0019585E">
        <w:rPr>
          <w:rFonts w:ascii="Times New Roman" w:hAnsi="Times New Roman" w:cs="Times New Roman"/>
          <w:bCs/>
          <w:sz w:val="24"/>
          <w:szCs w:val="24"/>
        </w:rPr>
        <w:t xml:space="preserve">olev </w:t>
      </w:r>
      <w:commentRangeStart w:id="114"/>
      <w:ins w:id="115" w:author="Katariina Kärsten" w:date="2024-03-19T19:49:00Z">
        <w:r w:rsidR="00D54171">
          <w:rPr>
            <w:rFonts w:ascii="Times New Roman" w:hAnsi="Times New Roman" w:cs="Times New Roman"/>
            <w:bCs/>
            <w:sz w:val="24"/>
            <w:szCs w:val="24"/>
          </w:rPr>
          <w:t xml:space="preserve">raamatupidamise </w:t>
        </w:r>
        <w:commentRangeEnd w:id="114"/>
        <w:r w:rsidR="00D54171">
          <w:rPr>
            <w:rStyle w:val="Kommentaariviide"/>
          </w:rPr>
          <w:commentReference w:id="114"/>
        </w:r>
      </w:ins>
      <w:r w:rsidR="007D35CE" w:rsidRPr="00996790">
        <w:rPr>
          <w:rFonts w:ascii="Times New Roman" w:hAnsi="Times New Roman" w:cs="Times New Roman"/>
          <w:bCs/>
          <w:sz w:val="24"/>
          <w:szCs w:val="24"/>
        </w:rPr>
        <w:t xml:space="preserve">aastaaruanne peab olema auditeeritud“ </w:t>
      </w:r>
      <w:r w:rsidR="003E2A41">
        <w:rPr>
          <w:rFonts w:ascii="Times New Roman" w:hAnsi="Times New Roman" w:cs="Times New Roman"/>
          <w:bCs/>
          <w:sz w:val="24"/>
          <w:szCs w:val="24"/>
        </w:rPr>
        <w:t>tekstiosaga</w:t>
      </w:r>
      <w:r w:rsidR="007D35CE" w:rsidRPr="00996790">
        <w:rPr>
          <w:rFonts w:ascii="Times New Roman" w:hAnsi="Times New Roman" w:cs="Times New Roman"/>
          <w:bCs/>
          <w:sz w:val="24"/>
          <w:szCs w:val="24"/>
        </w:rPr>
        <w:t xml:space="preserve"> „</w:t>
      </w:r>
      <w:r w:rsidR="0019585E">
        <w:rPr>
          <w:rFonts w:ascii="Times New Roman" w:hAnsi="Times New Roman" w:cs="Times New Roman"/>
          <w:bCs/>
          <w:sz w:val="24"/>
          <w:szCs w:val="24"/>
        </w:rPr>
        <w:t xml:space="preserve">olevale </w:t>
      </w:r>
      <w:ins w:id="116" w:author="Katariina Kärsten" w:date="2024-03-19T19:50:00Z">
        <w:r w:rsidR="00D54171">
          <w:rPr>
            <w:rFonts w:ascii="Times New Roman" w:hAnsi="Times New Roman" w:cs="Times New Roman"/>
            <w:bCs/>
            <w:sz w:val="24"/>
            <w:szCs w:val="24"/>
          </w:rPr>
          <w:t xml:space="preserve">raamatupidamise </w:t>
        </w:r>
      </w:ins>
      <w:r w:rsidR="00996790" w:rsidRPr="00996790">
        <w:rPr>
          <w:rFonts w:ascii="Times New Roman" w:hAnsi="Times New Roman" w:cs="Times New Roman"/>
          <w:bCs/>
          <w:sz w:val="24"/>
          <w:szCs w:val="24"/>
        </w:rPr>
        <w:t xml:space="preserve">aastaaruandele kohaldatakse auditi kohustust ja tegevusaruande osaks olevale </w:t>
      </w:r>
      <w:proofErr w:type="spellStart"/>
      <w:r w:rsidR="00996790" w:rsidRPr="00996790">
        <w:rPr>
          <w:rFonts w:ascii="Times New Roman" w:hAnsi="Times New Roman" w:cs="Times New Roman"/>
          <w:bCs/>
          <w:sz w:val="24"/>
          <w:szCs w:val="24"/>
        </w:rPr>
        <w:t>kestlikkusaruandele</w:t>
      </w:r>
      <w:proofErr w:type="spellEnd"/>
      <w:r w:rsidR="00996790" w:rsidRPr="00996790">
        <w:rPr>
          <w:rFonts w:ascii="Times New Roman" w:hAnsi="Times New Roman" w:cs="Times New Roman"/>
          <w:bCs/>
          <w:sz w:val="24"/>
          <w:szCs w:val="24"/>
        </w:rPr>
        <w:t xml:space="preserve"> kohaldatakse audiitorkontrolli kohustust, mis viiakse läbi</w:t>
      </w:r>
      <w:r w:rsidR="007D35CE" w:rsidRPr="00996790">
        <w:rPr>
          <w:rFonts w:ascii="Times New Roman" w:hAnsi="Times New Roman" w:cs="Times New Roman"/>
          <w:bCs/>
          <w:sz w:val="24"/>
          <w:szCs w:val="24"/>
        </w:rPr>
        <w:t>“;</w:t>
      </w:r>
    </w:p>
    <w:bookmarkEnd w:id="112"/>
    <w:p w14:paraId="186867DC" w14:textId="77777777" w:rsidR="00CF200D" w:rsidRPr="00996790" w:rsidRDefault="00CF200D" w:rsidP="00860C81">
      <w:pPr>
        <w:jc w:val="both"/>
        <w:rPr>
          <w:rFonts w:ascii="Times New Roman" w:hAnsi="Times New Roman" w:cs="Times New Roman"/>
          <w:bCs/>
          <w:sz w:val="24"/>
          <w:szCs w:val="24"/>
        </w:rPr>
      </w:pPr>
    </w:p>
    <w:p w14:paraId="69B490C3" w14:textId="781ADEC8" w:rsidR="00666483" w:rsidRPr="00996790" w:rsidRDefault="00666483" w:rsidP="00860C81">
      <w:pPr>
        <w:jc w:val="both"/>
        <w:rPr>
          <w:rFonts w:ascii="Times New Roman" w:hAnsi="Times New Roman" w:cs="Times New Roman"/>
          <w:bCs/>
          <w:sz w:val="24"/>
          <w:szCs w:val="24"/>
        </w:rPr>
      </w:pPr>
      <w:r w:rsidRPr="00996790">
        <w:rPr>
          <w:rFonts w:ascii="Times New Roman" w:hAnsi="Times New Roman" w:cs="Times New Roman"/>
          <w:b/>
          <w:sz w:val="24"/>
          <w:szCs w:val="24"/>
        </w:rPr>
        <w:t>2)</w:t>
      </w:r>
      <w:r w:rsidRPr="00996790">
        <w:rPr>
          <w:rFonts w:ascii="Times New Roman" w:hAnsi="Times New Roman" w:cs="Times New Roman"/>
          <w:bCs/>
          <w:sz w:val="24"/>
          <w:szCs w:val="24"/>
        </w:rPr>
        <w:t xml:space="preserve"> paragrahvi 184</w:t>
      </w:r>
      <w:r w:rsidRPr="00996790">
        <w:rPr>
          <w:rFonts w:ascii="Times New Roman" w:hAnsi="Times New Roman" w:cs="Times New Roman"/>
          <w:bCs/>
          <w:sz w:val="24"/>
          <w:szCs w:val="24"/>
          <w:vertAlign w:val="superscript"/>
        </w:rPr>
        <w:t xml:space="preserve">10 </w:t>
      </w:r>
      <w:r w:rsidRPr="00996790">
        <w:rPr>
          <w:rFonts w:ascii="Times New Roman" w:hAnsi="Times New Roman" w:cs="Times New Roman"/>
          <w:bCs/>
          <w:sz w:val="24"/>
          <w:szCs w:val="24"/>
        </w:rPr>
        <w:t>lõige 5 muudetakse ja sõna</w:t>
      </w:r>
      <w:r w:rsidR="00CA076A">
        <w:rPr>
          <w:rFonts w:ascii="Times New Roman" w:hAnsi="Times New Roman" w:cs="Times New Roman"/>
          <w:bCs/>
          <w:sz w:val="24"/>
          <w:szCs w:val="24"/>
        </w:rPr>
        <w:t>s</w:t>
      </w:r>
      <w:r w:rsidRPr="00996790">
        <w:rPr>
          <w:rFonts w:ascii="Times New Roman" w:hAnsi="Times New Roman" w:cs="Times New Roman"/>
          <w:bCs/>
          <w:sz w:val="24"/>
          <w:szCs w:val="24"/>
        </w:rPr>
        <w:t>tatakse järgmiselt:</w:t>
      </w:r>
    </w:p>
    <w:p w14:paraId="022DF210" w14:textId="0D8FC0BB" w:rsidR="00CF200D" w:rsidRPr="00996790" w:rsidRDefault="00666483" w:rsidP="00860C81">
      <w:pPr>
        <w:jc w:val="both"/>
        <w:rPr>
          <w:rFonts w:ascii="Times New Roman" w:hAnsi="Times New Roman" w:cs="Times New Roman"/>
          <w:bCs/>
          <w:sz w:val="24"/>
          <w:szCs w:val="24"/>
        </w:rPr>
      </w:pPr>
      <w:r w:rsidRPr="00996790">
        <w:rPr>
          <w:rFonts w:ascii="Times New Roman" w:hAnsi="Times New Roman" w:cs="Times New Roman"/>
          <w:bCs/>
          <w:sz w:val="24"/>
          <w:szCs w:val="24"/>
        </w:rPr>
        <w:t>„</w:t>
      </w:r>
      <w:r w:rsidR="00CF200D" w:rsidRPr="00996790">
        <w:rPr>
          <w:rFonts w:ascii="Times New Roman" w:hAnsi="Times New Roman" w:cs="Times New Roman"/>
          <w:bCs/>
          <w:sz w:val="24"/>
          <w:szCs w:val="24"/>
        </w:rPr>
        <w:t xml:space="preserve">(5) Tegevusaruanne </w:t>
      </w:r>
      <w:r w:rsidR="00CA076A">
        <w:rPr>
          <w:rFonts w:ascii="Times New Roman" w:hAnsi="Times New Roman" w:cs="Times New Roman"/>
          <w:bCs/>
          <w:sz w:val="24"/>
          <w:szCs w:val="24"/>
        </w:rPr>
        <w:t>koostatakse</w:t>
      </w:r>
      <w:r w:rsidR="00CF200D" w:rsidRPr="00996790">
        <w:rPr>
          <w:rFonts w:ascii="Times New Roman" w:hAnsi="Times New Roman" w:cs="Times New Roman"/>
          <w:bCs/>
          <w:sz w:val="24"/>
          <w:szCs w:val="24"/>
        </w:rPr>
        <w:t xml:space="preserve"> vastavalt</w:t>
      </w:r>
      <w:r w:rsidR="00336EB3" w:rsidRPr="00996790">
        <w:rPr>
          <w:rFonts w:ascii="Times New Roman" w:hAnsi="Times New Roman" w:cs="Times New Roman"/>
          <w:bCs/>
          <w:sz w:val="24"/>
          <w:szCs w:val="24"/>
        </w:rPr>
        <w:t xml:space="preserve"> raamatupidamise seaduse §-le 24</w:t>
      </w:r>
      <w:r w:rsidR="00231070">
        <w:rPr>
          <w:rFonts w:ascii="Times New Roman" w:hAnsi="Times New Roman" w:cs="Times New Roman"/>
          <w:bCs/>
          <w:sz w:val="24"/>
          <w:szCs w:val="24"/>
        </w:rPr>
        <w:t xml:space="preserve"> ning</w:t>
      </w:r>
      <w:r w:rsidR="00CF200D" w:rsidRPr="00996790">
        <w:rPr>
          <w:rFonts w:ascii="Times New Roman" w:hAnsi="Times New Roman" w:cs="Times New Roman"/>
          <w:bCs/>
          <w:sz w:val="24"/>
          <w:szCs w:val="24"/>
        </w:rPr>
        <w:t xml:space="preserve"> </w:t>
      </w:r>
      <w:r w:rsidR="0076474E" w:rsidRPr="00996790">
        <w:rPr>
          <w:rFonts w:ascii="Times New Roman" w:hAnsi="Times New Roman" w:cs="Times New Roman"/>
          <w:bCs/>
          <w:sz w:val="24"/>
          <w:szCs w:val="24"/>
        </w:rPr>
        <w:t>Euroopa Parlamendi ja nõukogu määruse (EL) 2020/852</w:t>
      </w:r>
      <w:r w:rsidR="00E6228A" w:rsidRPr="00996790">
        <w:rPr>
          <w:rFonts w:ascii="Times New Roman" w:hAnsi="Times New Roman" w:cs="Times New Roman"/>
          <w:bCs/>
          <w:sz w:val="24"/>
          <w:szCs w:val="24"/>
        </w:rPr>
        <w:t>, millega kehtestatakse kestlike investeeringute hõlbustamise raamistik ja muudetakse määrust (EL) 2019/2088 (ELT L 198, 22.06.2020, lk 13–43),</w:t>
      </w:r>
      <w:r w:rsidR="0076474E" w:rsidRPr="00996790">
        <w:rPr>
          <w:rFonts w:ascii="Times New Roman" w:hAnsi="Times New Roman" w:cs="Times New Roman"/>
          <w:bCs/>
          <w:sz w:val="24"/>
          <w:szCs w:val="24"/>
        </w:rPr>
        <w:t xml:space="preserve"> artikli 8 lõike</w:t>
      </w:r>
      <w:r w:rsidR="00CA076A">
        <w:rPr>
          <w:rFonts w:ascii="Times New Roman" w:hAnsi="Times New Roman" w:cs="Times New Roman"/>
          <w:bCs/>
          <w:sz w:val="24"/>
          <w:szCs w:val="24"/>
        </w:rPr>
        <w:t>s</w:t>
      </w:r>
      <w:r w:rsidR="0076474E" w:rsidRPr="00996790">
        <w:rPr>
          <w:rFonts w:ascii="Times New Roman" w:hAnsi="Times New Roman" w:cs="Times New Roman"/>
          <w:bCs/>
          <w:sz w:val="24"/>
          <w:szCs w:val="24"/>
        </w:rPr>
        <w:t xml:space="preserve"> 4 </w:t>
      </w:r>
      <w:r w:rsidR="00CA076A">
        <w:rPr>
          <w:rFonts w:ascii="Times New Roman" w:hAnsi="Times New Roman" w:cs="Times New Roman"/>
          <w:bCs/>
          <w:sz w:val="24"/>
          <w:szCs w:val="24"/>
        </w:rPr>
        <w:t>nimetatud komisjoni delegeeritud õigusaktile.</w:t>
      </w:r>
      <w:r w:rsidR="0076474E" w:rsidRPr="00996790">
        <w:rPr>
          <w:rFonts w:ascii="Times New Roman" w:hAnsi="Times New Roman" w:cs="Times New Roman"/>
          <w:bCs/>
          <w:sz w:val="24"/>
          <w:szCs w:val="24"/>
        </w:rPr>
        <w:t xml:space="preserve"> </w:t>
      </w:r>
      <w:r w:rsidR="00CA076A">
        <w:rPr>
          <w:rFonts w:ascii="Times New Roman" w:hAnsi="Times New Roman" w:cs="Times New Roman"/>
          <w:bCs/>
          <w:sz w:val="24"/>
          <w:szCs w:val="24"/>
        </w:rPr>
        <w:t>K</w:t>
      </w:r>
      <w:r w:rsidR="00CF200D" w:rsidRPr="00996790">
        <w:rPr>
          <w:rFonts w:ascii="Times New Roman" w:hAnsi="Times New Roman" w:cs="Times New Roman"/>
          <w:bCs/>
          <w:sz w:val="24"/>
          <w:szCs w:val="24"/>
        </w:rPr>
        <w:t xml:space="preserve">ui emitent on kohustatud koostama konsolideeritud aruandeid, </w:t>
      </w:r>
      <w:r w:rsidR="00CA076A">
        <w:rPr>
          <w:rFonts w:ascii="Times New Roman" w:hAnsi="Times New Roman" w:cs="Times New Roman"/>
          <w:bCs/>
          <w:sz w:val="24"/>
          <w:szCs w:val="24"/>
        </w:rPr>
        <w:t>koostatakse</w:t>
      </w:r>
      <w:r w:rsidR="0076474E" w:rsidRPr="00996790">
        <w:rPr>
          <w:rFonts w:ascii="Times New Roman" w:hAnsi="Times New Roman" w:cs="Times New Roman"/>
          <w:bCs/>
          <w:sz w:val="24"/>
          <w:szCs w:val="24"/>
        </w:rPr>
        <w:t xml:space="preserve"> tegevusaruanne </w:t>
      </w:r>
      <w:r w:rsidR="00CF200D" w:rsidRPr="00996790">
        <w:rPr>
          <w:rFonts w:ascii="Times New Roman" w:hAnsi="Times New Roman" w:cs="Times New Roman"/>
          <w:bCs/>
          <w:sz w:val="24"/>
          <w:szCs w:val="24"/>
        </w:rPr>
        <w:t xml:space="preserve">vastavalt </w:t>
      </w:r>
      <w:r w:rsidR="00336EB3" w:rsidRPr="00996790">
        <w:rPr>
          <w:rFonts w:ascii="Times New Roman" w:hAnsi="Times New Roman" w:cs="Times New Roman"/>
          <w:bCs/>
          <w:sz w:val="24"/>
          <w:szCs w:val="24"/>
        </w:rPr>
        <w:t>raamatupidamise seaduse §-le 31</w:t>
      </w:r>
      <w:r w:rsidR="0076474E" w:rsidRPr="00996790">
        <w:rPr>
          <w:rFonts w:ascii="Times New Roman" w:hAnsi="Times New Roman" w:cs="Times New Roman"/>
          <w:bCs/>
          <w:sz w:val="24"/>
          <w:szCs w:val="24"/>
        </w:rPr>
        <w:t xml:space="preserve"> </w:t>
      </w:r>
      <w:r w:rsidR="000E1401" w:rsidRPr="00996790">
        <w:rPr>
          <w:rFonts w:ascii="Times New Roman" w:hAnsi="Times New Roman" w:cs="Times New Roman"/>
          <w:bCs/>
          <w:sz w:val="24"/>
          <w:szCs w:val="24"/>
        </w:rPr>
        <w:t>ja</w:t>
      </w:r>
      <w:r w:rsidR="0076474E" w:rsidRPr="00996790">
        <w:rPr>
          <w:rFonts w:ascii="Times New Roman" w:hAnsi="Times New Roman" w:cs="Times New Roman"/>
          <w:bCs/>
          <w:sz w:val="24"/>
          <w:szCs w:val="24"/>
        </w:rPr>
        <w:t xml:space="preserve"> Euroopa Parlamendi ja nõukogu määruse (EL) 2020/852 artikli 8 lõike</w:t>
      </w:r>
      <w:r w:rsidR="00CA076A">
        <w:rPr>
          <w:rFonts w:ascii="Times New Roman" w:hAnsi="Times New Roman" w:cs="Times New Roman"/>
          <w:bCs/>
          <w:sz w:val="24"/>
          <w:szCs w:val="24"/>
        </w:rPr>
        <w:t>s</w:t>
      </w:r>
      <w:r w:rsidR="0076474E" w:rsidRPr="00996790">
        <w:rPr>
          <w:rFonts w:ascii="Times New Roman" w:hAnsi="Times New Roman" w:cs="Times New Roman"/>
          <w:bCs/>
          <w:sz w:val="24"/>
          <w:szCs w:val="24"/>
        </w:rPr>
        <w:t xml:space="preserve"> 4 </w:t>
      </w:r>
      <w:r w:rsidR="00CA076A">
        <w:rPr>
          <w:rFonts w:ascii="Times New Roman" w:hAnsi="Times New Roman" w:cs="Times New Roman"/>
          <w:bCs/>
          <w:sz w:val="24"/>
          <w:szCs w:val="24"/>
        </w:rPr>
        <w:t>nimetatud komisjoni delegeeritud õigusaktile.</w:t>
      </w:r>
      <w:r w:rsidRPr="00996790">
        <w:rPr>
          <w:rFonts w:ascii="Times New Roman" w:hAnsi="Times New Roman" w:cs="Times New Roman"/>
          <w:bCs/>
          <w:sz w:val="24"/>
          <w:szCs w:val="24"/>
        </w:rPr>
        <w:t>“;</w:t>
      </w:r>
    </w:p>
    <w:p w14:paraId="45728D6D" w14:textId="77777777" w:rsidR="008A1FCD" w:rsidRPr="00996790" w:rsidRDefault="008A1FCD" w:rsidP="00860C81">
      <w:pPr>
        <w:jc w:val="both"/>
        <w:rPr>
          <w:rFonts w:ascii="Times New Roman" w:hAnsi="Times New Roman" w:cs="Times New Roman"/>
          <w:bCs/>
          <w:sz w:val="24"/>
          <w:szCs w:val="24"/>
        </w:rPr>
      </w:pPr>
    </w:p>
    <w:p w14:paraId="32274C1B" w14:textId="4D11109E" w:rsidR="00E6228A" w:rsidRPr="00996790" w:rsidRDefault="00666483" w:rsidP="00860C81">
      <w:pPr>
        <w:jc w:val="both"/>
        <w:rPr>
          <w:rFonts w:ascii="Times New Roman" w:hAnsi="Times New Roman" w:cs="Times New Roman"/>
          <w:bCs/>
          <w:sz w:val="24"/>
          <w:szCs w:val="24"/>
        </w:rPr>
      </w:pPr>
      <w:r w:rsidRPr="00996790">
        <w:rPr>
          <w:rFonts w:ascii="Times New Roman" w:hAnsi="Times New Roman" w:cs="Times New Roman"/>
          <w:b/>
          <w:sz w:val="24"/>
          <w:szCs w:val="24"/>
        </w:rPr>
        <w:t>3)</w:t>
      </w:r>
      <w:r w:rsidRPr="00996790">
        <w:rPr>
          <w:rFonts w:ascii="Times New Roman" w:hAnsi="Times New Roman" w:cs="Times New Roman"/>
          <w:bCs/>
          <w:sz w:val="24"/>
          <w:szCs w:val="24"/>
        </w:rPr>
        <w:t xml:space="preserve"> paragrahvi 184</w:t>
      </w:r>
      <w:r w:rsidRPr="00996790">
        <w:rPr>
          <w:rFonts w:ascii="Times New Roman" w:hAnsi="Times New Roman" w:cs="Times New Roman"/>
          <w:bCs/>
          <w:sz w:val="24"/>
          <w:szCs w:val="24"/>
          <w:vertAlign w:val="superscript"/>
        </w:rPr>
        <w:t xml:space="preserve">10 </w:t>
      </w:r>
      <w:r w:rsidRPr="00996790">
        <w:rPr>
          <w:rFonts w:ascii="Times New Roman" w:hAnsi="Times New Roman" w:cs="Times New Roman"/>
          <w:bCs/>
          <w:sz w:val="24"/>
          <w:szCs w:val="24"/>
        </w:rPr>
        <w:t xml:space="preserve">lõiget 6 täiendatakse pärast </w:t>
      </w:r>
      <w:r w:rsidR="00CA076A">
        <w:rPr>
          <w:rFonts w:ascii="Times New Roman" w:hAnsi="Times New Roman" w:cs="Times New Roman"/>
          <w:bCs/>
          <w:sz w:val="24"/>
          <w:szCs w:val="24"/>
        </w:rPr>
        <w:t>tekstiosa</w:t>
      </w:r>
      <w:r w:rsidRPr="00996790">
        <w:rPr>
          <w:rFonts w:ascii="Times New Roman" w:hAnsi="Times New Roman" w:cs="Times New Roman"/>
          <w:bCs/>
          <w:sz w:val="24"/>
          <w:szCs w:val="24"/>
        </w:rPr>
        <w:t xml:space="preserve"> „kirjeldust“ tekstiosaga „</w:t>
      </w:r>
      <w:r w:rsidR="007D35CE" w:rsidRPr="00996790">
        <w:rPr>
          <w:rFonts w:ascii="Times New Roman" w:hAnsi="Times New Roman" w:cs="Times New Roman"/>
          <w:bCs/>
          <w:sz w:val="24"/>
          <w:szCs w:val="24"/>
        </w:rPr>
        <w:t>ning</w:t>
      </w:r>
      <w:r w:rsidR="000B0669" w:rsidRPr="00996790">
        <w:rPr>
          <w:rFonts w:ascii="Times New Roman" w:hAnsi="Times New Roman" w:cs="Times New Roman"/>
          <w:bCs/>
          <w:sz w:val="24"/>
          <w:szCs w:val="24"/>
        </w:rPr>
        <w:t xml:space="preserve"> </w:t>
      </w:r>
      <w:r w:rsidR="00336EB3" w:rsidRPr="00996790">
        <w:rPr>
          <w:rFonts w:ascii="Times New Roman" w:hAnsi="Times New Roman" w:cs="Times New Roman"/>
          <w:bCs/>
          <w:sz w:val="24"/>
          <w:szCs w:val="24"/>
        </w:rPr>
        <w:t xml:space="preserve">et </w:t>
      </w:r>
      <w:proofErr w:type="spellStart"/>
      <w:r w:rsidR="008A1FCD" w:rsidRPr="00996790">
        <w:rPr>
          <w:rFonts w:ascii="Times New Roman" w:hAnsi="Times New Roman" w:cs="Times New Roman"/>
          <w:bCs/>
          <w:sz w:val="24"/>
          <w:szCs w:val="24"/>
        </w:rPr>
        <w:t>kestlikkusaruanne</w:t>
      </w:r>
      <w:proofErr w:type="spellEnd"/>
      <w:r w:rsidR="008A1FCD" w:rsidRPr="00996790">
        <w:rPr>
          <w:rFonts w:ascii="Times New Roman" w:hAnsi="Times New Roman" w:cs="Times New Roman"/>
          <w:bCs/>
          <w:sz w:val="24"/>
          <w:szCs w:val="24"/>
        </w:rPr>
        <w:t xml:space="preserve"> on koostatud </w:t>
      </w:r>
      <w:bookmarkStart w:id="117" w:name="_Hlk151725881"/>
      <w:r w:rsidR="008A1FCD" w:rsidRPr="00996790">
        <w:rPr>
          <w:rFonts w:ascii="Times New Roman" w:hAnsi="Times New Roman" w:cs="Times New Roman"/>
          <w:bCs/>
          <w:sz w:val="24"/>
          <w:szCs w:val="24"/>
        </w:rPr>
        <w:t>vastavalt raamatupidamise seaduse § 24 lõikele 3</w:t>
      </w:r>
      <w:bookmarkEnd w:id="117"/>
      <w:r w:rsidR="008A1FCD" w:rsidRPr="00996790">
        <w:rPr>
          <w:rFonts w:ascii="Times New Roman" w:hAnsi="Times New Roman" w:cs="Times New Roman"/>
          <w:bCs/>
          <w:sz w:val="24"/>
          <w:szCs w:val="24"/>
        </w:rPr>
        <w:t xml:space="preserve"> </w:t>
      </w:r>
      <w:r w:rsidR="007D35CE" w:rsidRPr="00996790">
        <w:rPr>
          <w:rFonts w:ascii="Times New Roman" w:hAnsi="Times New Roman" w:cs="Times New Roman"/>
          <w:bCs/>
          <w:sz w:val="24"/>
          <w:szCs w:val="24"/>
        </w:rPr>
        <w:t>ja</w:t>
      </w:r>
      <w:r w:rsidR="008A1FCD" w:rsidRPr="00996790">
        <w:rPr>
          <w:rFonts w:ascii="Times New Roman" w:hAnsi="Times New Roman" w:cs="Times New Roman"/>
          <w:bCs/>
          <w:sz w:val="24"/>
          <w:szCs w:val="24"/>
        </w:rPr>
        <w:t xml:space="preserve"> </w:t>
      </w:r>
      <w:r w:rsidR="008B428C">
        <w:rPr>
          <w:rFonts w:ascii="Times New Roman" w:hAnsi="Times New Roman" w:cs="Times New Roman"/>
          <w:bCs/>
          <w:sz w:val="24"/>
          <w:szCs w:val="24"/>
        </w:rPr>
        <w:t xml:space="preserve">see </w:t>
      </w:r>
      <w:r w:rsidR="00525F9E" w:rsidRPr="00996790">
        <w:rPr>
          <w:rFonts w:ascii="Times New Roman" w:hAnsi="Times New Roman" w:cs="Times New Roman"/>
          <w:bCs/>
          <w:sz w:val="24"/>
          <w:szCs w:val="24"/>
        </w:rPr>
        <w:t>on kooskõlas Euroopa Parlamendi ja nõukogu määruse (EL) 2020/852 artikli 8 lõike</w:t>
      </w:r>
      <w:r w:rsidR="00CA076A">
        <w:rPr>
          <w:rFonts w:ascii="Times New Roman" w:hAnsi="Times New Roman" w:cs="Times New Roman"/>
          <w:bCs/>
          <w:sz w:val="24"/>
          <w:szCs w:val="24"/>
        </w:rPr>
        <w:t>s</w:t>
      </w:r>
      <w:r w:rsidR="00525F9E" w:rsidRPr="00996790">
        <w:rPr>
          <w:rFonts w:ascii="Times New Roman" w:hAnsi="Times New Roman" w:cs="Times New Roman"/>
          <w:bCs/>
          <w:sz w:val="24"/>
          <w:szCs w:val="24"/>
        </w:rPr>
        <w:t xml:space="preserve"> 4 </w:t>
      </w:r>
      <w:r w:rsidR="00CA076A">
        <w:rPr>
          <w:rFonts w:ascii="Times New Roman" w:hAnsi="Times New Roman" w:cs="Times New Roman"/>
          <w:bCs/>
          <w:sz w:val="24"/>
          <w:szCs w:val="24"/>
        </w:rPr>
        <w:t>nimetatud komisjoni delegeeritud õigusaktiga</w:t>
      </w:r>
      <w:r w:rsidR="00525F9E" w:rsidRPr="00996790">
        <w:rPr>
          <w:rFonts w:ascii="Times New Roman" w:hAnsi="Times New Roman" w:cs="Times New Roman"/>
          <w:bCs/>
          <w:sz w:val="24"/>
          <w:szCs w:val="24"/>
        </w:rPr>
        <w:t>.</w:t>
      </w:r>
      <w:r w:rsidR="008A1FCD" w:rsidRPr="00996790">
        <w:rPr>
          <w:rFonts w:ascii="Times New Roman" w:hAnsi="Times New Roman" w:cs="Times New Roman"/>
          <w:bCs/>
          <w:sz w:val="24"/>
          <w:szCs w:val="24"/>
        </w:rPr>
        <w:t>“</w:t>
      </w:r>
      <w:r w:rsidR="00E6228A" w:rsidRPr="00996790">
        <w:rPr>
          <w:rFonts w:ascii="Times New Roman" w:hAnsi="Times New Roman" w:cs="Times New Roman"/>
          <w:bCs/>
          <w:sz w:val="24"/>
          <w:szCs w:val="24"/>
        </w:rPr>
        <w:t>;</w:t>
      </w:r>
    </w:p>
    <w:p w14:paraId="7480516A" w14:textId="77777777" w:rsidR="00E6228A" w:rsidRPr="00996790" w:rsidRDefault="00E6228A" w:rsidP="00860C81">
      <w:pPr>
        <w:jc w:val="both"/>
        <w:rPr>
          <w:rFonts w:ascii="Times New Roman" w:hAnsi="Times New Roman" w:cs="Times New Roman"/>
          <w:bCs/>
          <w:sz w:val="24"/>
          <w:szCs w:val="24"/>
        </w:rPr>
      </w:pPr>
    </w:p>
    <w:p w14:paraId="357D12AA" w14:textId="5403A7F6" w:rsidR="00E6228A" w:rsidRPr="00996790" w:rsidRDefault="00E6228A" w:rsidP="00860C81">
      <w:pPr>
        <w:jc w:val="both"/>
        <w:rPr>
          <w:rFonts w:ascii="Times New Roman" w:hAnsi="Times New Roman" w:cs="Times New Roman"/>
          <w:bCs/>
          <w:color w:val="0D0D0D" w:themeColor="text1" w:themeTint="F2"/>
          <w:sz w:val="24"/>
          <w:szCs w:val="24"/>
        </w:rPr>
      </w:pPr>
      <w:r w:rsidRPr="00996790">
        <w:rPr>
          <w:rFonts w:ascii="Times New Roman" w:hAnsi="Times New Roman" w:cs="Times New Roman"/>
          <w:b/>
          <w:color w:val="0D0D0D" w:themeColor="text1" w:themeTint="F2"/>
          <w:sz w:val="24"/>
          <w:szCs w:val="24"/>
        </w:rPr>
        <w:t>4)</w:t>
      </w:r>
      <w:r w:rsidRPr="00996790">
        <w:rPr>
          <w:rFonts w:ascii="Times New Roman" w:hAnsi="Times New Roman" w:cs="Times New Roman"/>
          <w:bCs/>
          <w:color w:val="0D0D0D" w:themeColor="text1" w:themeTint="F2"/>
          <w:sz w:val="24"/>
          <w:szCs w:val="24"/>
        </w:rPr>
        <w:t xml:space="preserve"> paragrahvi 230 lõike 1 punktis</w:t>
      </w:r>
      <w:r w:rsidR="00CA076A">
        <w:rPr>
          <w:rFonts w:ascii="Times New Roman" w:hAnsi="Times New Roman" w:cs="Times New Roman"/>
          <w:bCs/>
          <w:color w:val="0D0D0D" w:themeColor="text1" w:themeTint="F2"/>
          <w:sz w:val="24"/>
          <w:szCs w:val="24"/>
        </w:rPr>
        <w:t>t</w:t>
      </w:r>
      <w:r w:rsidRPr="00996790">
        <w:rPr>
          <w:rFonts w:ascii="Times New Roman" w:hAnsi="Times New Roman" w:cs="Times New Roman"/>
          <w:bCs/>
          <w:color w:val="0D0D0D" w:themeColor="text1" w:themeTint="F2"/>
          <w:sz w:val="24"/>
          <w:szCs w:val="24"/>
        </w:rPr>
        <w:t xml:space="preserve"> 13 jäetakse välja tekstiosa „</w:t>
      </w:r>
      <w:r w:rsidR="00CA076A">
        <w:rPr>
          <w:rFonts w:ascii="Times New Roman" w:hAnsi="Times New Roman" w:cs="Times New Roman"/>
          <w:bCs/>
          <w:color w:val="0D0D0D" w:themeColor="text1" w:themeTint="F2"/>
          <w:sz w:val="24"/>
          <w:szCs w:val="24"/>
        </w:rPr>
        <w:t xml:space="preserve">, </w:t>
      </w:r>
      <w:r w:rsidRPr="00996790">
        <w:rPr>
          <w:rFonts w:ascii="Times New Roman" w:hAnsi="Times New Roman" w:cs="Times New Roman"/>
          <w:bCs/>
          <w:color w:val="0D0D0D" w:themeColor="text1" w:themeTint="F2"/>
          <w:sz w:val="24"/>
          <w:szCs w:val="24"/>
        </w:rPr>
        <w:t>millega kehtestatakse kestlike investeeringute hõlbustamise raamistik ja muudetakse määrust (EL) 2019/2088 (ELT L 198, 22.06.2020, lk 13–43)“</w:t>
      </w:r>
      <w:r w:rsidR="005A19C6" w:rsidRPr="00996790">
        <w:rPr>
          <w:rFonts w:ascii="Times New Roman" w:hAnsi="Times New Roman" w:cs="Times New Roman"/>
          <w:bCs/>
          <w:color w:val="0D0D0D" w:themeColor="text1" w:themeTint="F2"/>
          <w:sz w:val="24"/>
          <w:szCs w:val="24"/>
        </w:rPr>
        <w:t>;</w:t>
      </w:r>
    </w:p>
    <w:p w14:paraId="7CC4584B" w14:textId="77777777" w:rsidR="00447745" w:rsidRPr="00996790" w:rsidRDefault="00447745" w:rsidP="00860C81">
      <w:pPr>
        <w:jc w:val="both"/>
        <w:rPr>
          <w:rFonts w:ascii="Times New Roman" w:hAnsi="Times New Roman" w:cs="Times New Roman"/>
          <w:bCs/>
          <w:color w:val="0D0D0D" w:themeColor="text1" w:themeTint="F2"/>
          <w:sz w:val="24"/>
          <w:szCs w:val="24"/>
        </w:rPr>
      </w:pPr>
    </w:p>
    <w:p w14:paraId="0731A7BE" w14:textId="30E9354E" w:rsidR="005A19C6" w:rsidRPr="00996790" w:rsidRDefault="00996790" w:rsidP="004F3F17">
      <w:pPr>
        <w:jc w:val="both"/>
        <w:rPr>
          <w:rFonts w:ascii="Times New Roman" w:hAnsi="Times New Roman" w:cs="Times New Roman"/>
          <w:bCs/>
          <w:color w:val="0D0D0D" w:themeColor="text1" w:themeTint="F2"/>
          <w:sz w:val="24"/>
          <w:szCs w:val="24"/>
        </w:rPr>
      </w:pPr>
      <w:r w:rsidRPr="00996790">
        <w:rPr>
          <w:rFonts w:ascii="Times New Roman" w:hAnsi="Times New Roman" w:cs="Times New Roman"/>
          <w:b/>
          <w:color w:val="0D0D0D" w:themeColor="text1" w:themeTint="F2"/>
          <w:sz w:val="24"/>
          <w:szCs w:val="24"/>
        </w:rPr>
        <w:t>5)</w:t>
      </w:r>
      <w:r>
        <w:rPr>
          <w:rFonts w:ascii="Times New Roman" w:hAnsi="Times New Roman" w:cs="Times New Roman"/>
          <w:bCs/>
          <w:color w:val="0D0D0D" w:themeColor="text1" w:themeTint="F2"/>
          <w:sz w:val="24"/>
          <w:szCs w:val="24"/>
        </w:rPr>
        <w:t xml:space="preserve"> </w:t>
      </w:r>
      <w:r w:rsidR="005A19C6" w:rsidRPr="00996790">
        <w:rPr>
          <w:rFonts w:ascii="Times New Roman" w:hAnsi="Times New Roman" w:cs="Times New Roman"/>
          <w:bCs/>
          <w:color w:val="0D0D0D" w:themeColor="text1" w:themeTint="F2"/>
          <w:sz w:val="24"/>
          <w:szCs w:val="24"/>
        </w:rPr>
        <w:t>seaduse normitehnilis</w:t>
      </w:r>
      <w:r w:rsidR="00231070">
        <w:rPr>
          <w:rFonts w:ascii="Times New Roman" w:hAnsi="Times New Roman" w:cs="Times New Roman"/>
          <w:bCs/>
          <w:color w:val="0D0D0D" w:themeColor="text1" w:themeTint="F2"/>
          <w:sz w:val="24"/>
          <w:szCs w:val="24"/>
        </w:rPr>
        <w:t>e</w:t>
      </w:r>
      <w:r w:rsidR="005A19C6" w:rsidRPr="00996790">
        <w:rPr>
          <w:rFonts w:ascii="Times New Roman" w:hAnsi="Times New Roman" w:cs="Times New Roman"/>
          <w:bCs/>
          <w:color w:val="0D0D0D" w:themeColor="text1" w:themeTint="F2"/>
          <w:sz w:val="24"/>
          <w:szCs w:val="24"/>
        </w:rPr>
        <w:t xml:space="preserve"> märkus</w:t>
      </w:r>
      <w:r w:rsidR="00231070">
        <w:rPr>
          <w:rFonts w:ascii="Times New Roman" w:hAnsi="Times New Roman" w:cs="Times New Roman"/>
          <w:bCs/>
          <w:color w:val="0D0D0D" w:themeColor="text1" w:themeTint="F2"/>
          <w:sz w:val="24"/>
          <w:szCs w:val="24"/>
        </w:rPr>
        <w:t>e</w:t>
      </w:r>
      <w:r w:rsidR="005A19C6" w:rsidRPr="00996790">
        <w:rPr>
          <w:rFonts w:ascii="Times New Roman" w:hAnsi="Times New Roman" w:cs="Times New Roman"/>
          <w:bCs/>
          <w:color w:val="0D0D0D" w:themeColor="text1" w:themeTint="F2"/>
          <w:sz w:val="24"/>
          <w:szCs w:val="24"/>
        </w:rPr>
        <w:t xml:space="preserve">  tekstiosa „</w:t>
      </w:r>
      <w:commentRangeStart w:id="118"/>
      <w:r w:rsidR="00231070" w:rsidRPr="00231070">
        <w:rPr>
          <w:rFonts w:ascii="Times New Roman" w:hAnsi="Times New Roman" w:cs="Times New Roman"/>
          <w:bCs/>
          <w:color w:val="0D0D0D" w:themeColor="text1" w:themeTint="F2"/>
          <w:sz w:val="24"/>
          <w:szCs w:val="24"/>
        </w:rPr>
        <w:t>viimati muudetud direktiiviga 2013/50</w:t>
      </w:r>
      <w:commentRangeEnd w:id="118"/>
      <w:r w:rsidR="0094210E">
        <w:rPr>
          <w:rStyle w:val="Kommentaariviide"/>
        </w:rPr>
        <w:commentReference w:id="118"/>
      </w:r>
      <w:r w:rsidR="00231070" w:rsidRPr="00231070">
        <w:rPr>
          <w:rFonts w:ascii="Times New Roman" w:hAnsi="Times New Roman" w:cs="Times New Roman"/>
          <w:bCs/>
          <w:color w:val="0D0D0D" w:themeColor="text1" w:themeTint="F2"/>
          <w:sz w:val="24"/>
          <w:szCs w:val="24"/>
        </w:rPr>
        <w:t xml:space="preserve">/EL </w:t>
      </w:r>
      <w:r w:rsidR="009D3FE2" w:rsidRPr="009D3FE2">
        <w:rPr>
          <w:rFonts w:ascii="Times New Roman" w:hAnsi="Times New Roman" w:cs="Times New Roman"/>
          <w:bCs/>
          <w:color w:val="0D0D0D" w:themeColor="text1" w:themeTint="F2"/>
          <w:sz w:val="24"/>
          <w:szCs w:val="24"/>
        </w:rPr>
        <w:t>(ELT L 294, 06.11.2013, lk 13–27)</w:t>
      </w:r>
      <w:r w:rsidR="009D3FE2">
        <w:rPr>
          <w:rFonts w:ascii="Times New Roman" w:hAnsi="Times New Roman" w:cs="Times New Roman"/>
          <w:bCs/>
          <w:color w:val="0D0D0D" w:themeColor="text1" w:themeTint="F2"/>
          <w:sz w:val="24"/>
          <w:szCs w:val="24"/>
        </w:rPr>
        <w:t xml:space="preserve">“ </w:t>
      </w:r>
      <w:r w:rsidR="00231070">
        <w:rPr>
          <w:rFonts w:ascii="Times New Roman" w:hAnsi="Times New Roman" w:cs="Times New Roman"/>
          <w:bCs/>
          <w:color w:val="0D0D0D" w:themeColor="text1" w:themeTint="F2"/>
          <w:sz w:val="24"/>
          <w:szCs w:val="24"/>
        </w:rPr>
        <w:t xml:space="preserve">asendatakse </w:t>
      </w:r>
      <w:r w:rsidR="009D3FE2">
        <w:rPr>
          <w:rFonts w:ascii="Times New Roman" w:hAnsi="Times New Roman" w:cs="Times New Roman"/>
          <w:bCs/>
          <w:color w:val="0D0D0D" w:themeColor="text1" w:themeTint="F2"/>
          <w:sz w:val="24"/>
          <w:szCs w:val="24"/>
        </w:rPr>
        <w:t xml:space="preserve">tekstiosaga </w:t>
      </w:r>
      <w:r w:rsidR="004D4CD4">
        <w:rPr>
          <w:rFonts w:ascii="Times New Roman" w:hAnsi="Times New Roman" w:cs="Times New Roman"/>
          <w:bCs/>
          <w:color w:val="0D0D0D" w:themeColor="text1" w:themeTint="F2"/>
          <w:sz w:val="24"/>
          <w:szCs w:val="24"/>
        </w:rPr>
        <w:t>„</w:t>
      </w:r>
      <w:r w:rsidR="00231070" w:rsidRPr="00231070">
        <w:rPr>
          <w:rFonts w:ascii="Times New Roman" w:hAnsi="Times New Roman" w:cs="Times New Roman"/>
          <w:bCs/>
          <w:color w:val="0D0D0D" w:themeColor="text1" w:themeTint="F2"/>
          <w:sz w:val="24"/>
          <w:szCs w:val="24"/>
        </w:rPr>
        <w:t>muudetud direktiivi</w:t>
      </w:r>
      <w:r w:rsidR="00231070">
        <w:rPr>
          <w:rFonts w:ascii="Times New Roman" w:hAnsi="Times New Roman" w:cs="Times New Roman"/>
          <w:bCs/>
          <w:color w:val="0D0D0D" w:themeColor="text1" w:themeTint="F2"/>
          <w:sz w:val="24"/>
          <w:szCs w:val="24"/>
        </w:rPr>
        <w:t>de</w:t>
      </w:r>
      <w:r w:rsidR="00231070" w:rsidRPr="00231070">
        <w:rPr>
          <w:rFonts w:ascii="Times New Roman" w:hAnsi="Times New Roman" w:cs="Times New Roman"/>
          <w:bCs/>
          <w:color w:val="0D0D0D" w:themeColor="text1" w:themeTint="F2"/>
          <w:sz w:val="24"/>
          <w:szCs w:val="24"/>
        </w:rPr>
        <w:t>ga 2013/50/EL (ELT L 294, 06.11.2013, lk 13–27)</w:t>
      </w:r>
      <w:r w:rsidR="00231070">
        <w:rPr>
          <w:rFonts w:ascii="Times New Roman" w:hAnsi="Times New Roman" w:cs="Times New Roman"/>
          <w:bCs/>
          <w:color w:val="0D0D0D" w:themeColor="text1" w:themeTint="F2"/>
          <w:sz w:val="24"/>
          <w:szCs w:val="24"/>
        </w:rPr>
        <w:t xml:space="preserve">, </w:t>
      </w:r>
      <w:r w:rsidR="009D3FE2">
        <w:rPr>
          <w:rFonts w:ascii="Times New Roman" w:hAnsi="Times New Roman" w:cs="Times New Roman"/>
          <w:bCs/>
          <w:color w:val="0D0D0D" w:themeColor="text1" w:themeTint="F2"/>
          <w:sz w:val="24"/>
          <w:szCs w:val="24"/>
        </w:rPr>
        <w:t xml:space="preserve"> </w:t>
      </w:r>
      <w:r w:rsidR="005A19C6" w:rsidRPr="00996790">
        <w:rPr>
          <w:rFonts w:ascii="Times New Roman" w:hAnsi="Times New Roman" w:cs="Times New Roman"/>
          <w:bCs/>
          <w:color w:val="0D0D0D" w:themeColor="text1" w:themeTint="F2"/>
          <w:sz w:val="24"/>
          <w:szCs w:val="24"/>
        </w:rPr>
        <w:t>(EL) 2022/2646</w:t>
      </w:r>
      <w:r w:rsidR="009D3FE2">
        <w:rPr>
          <w:rFonts w:ascii="Times New Roman" w:hAnsi="Times New Roman" w:cs="Times New Roman"/>
          <w:bCs/>
          <w:color w:val="0D0D0D" w:themeColor="text1" w:themeTint="F2"/>
          <w:sz w:val="24"/>
          <w:szCs w:val="24"/>
        </w:rPr>
        <w:t xml:space="preserve"> (</w:t>
      </w:r>
      <w:r w:rsidR="005A19C6" w:rsidRPr="00996790">
        <w:rPr>
          <w:rFonts w:ascii="Times New Roman" w:hAnsi="Times New Roman" w:cs="Times New Roman"/>
          <w:bCs/>
          <w:color w:val="0D0D0D" w:themeColor="text1" w:themeTint="F2"/>
          <w:sz w:val="24"/>
          <w:szCs w:val="24"/>
        </w:rPr>
        <w:t xml:space="preserve">ELT L 322, 16.12.2022, </w:t>
      </w:r>
      <w:r w:rsidR="009D3FE2">
        <w:rPr>
          <w:rFonts w:ascii="Times New Roman" w:hAnsi="Times New Roman" w:cs="Times New Roman"/>
          <w:bCs/>
          <w:color w:val="0D0D0D" w:themeColor="text1" w:themeTint="F2"/>
          <w:sz w:val="24"/>
          <w:szCs w:val="24"/>
        </w:rPr>
        <w:t>lk</w:t>
      </w:r>
      <w:r w:rsidR="005A19C6" w:rsidRPr="00996790">
        <w:rPr>
          <w:rFonts w:ascii="Times New Roman" w:hAnsi="Times New Roman" w:cs="Times New Roman"/>
          <w:bCs/>
          <w:color w:val="0D0D0D" w:themeColor="text1" w:themeTint="F2"/>
          <w:sz w:val="24"/>
          <w:szCs w:val="24"/>
        </w:rPr>
        <w:t xml:space="preserve"> 15–80)</w:t>
      </w:r>
      <w:r w:rsidR="003611D9">
        <w:rPr>
          <w:rFonts w:ascii="Times New Roman" w:hAnsi="Times New Roman" w:cs="Times New Roman"/>
          <w:bCs/>
          <w:color w:val="0D0D0D" w:themeColor="text1" w:themeTint="F2"/>
          <w:sz w:val="24"/>
          <w:szCs w:val="24"/>
        </w:rPr>
        <w:t xml:space="preserve"> ja </w:t>
      </w:r>
      <w:r w:rsidR="003611D9" w:rsidRPr="003611D9">
        <w:rPr>
          <w:rFonts w:ascii="Times New Roman" w:hAnsi="Times New Roman" w:cs="Times New Roman"/>
          <w:bCs/>
          <w:color w:val="0D0D0D" w:themeColor="text1" w:themeTint="F2"/>
          <w:sz w:val="24"/>
          <w:szCs w:val="24"/>
        </w:rPr>
        <w:t>(EL) 2023/2775, (ELT L 2023/2775, 21.12.2023)</w:t>
      </w:r>
      <w:r w:rsidR="005A19C6" w:rsidRPr="00996790">
        <w:rPr>
          <w:rFonts w:ascii="Times New Roman" w:hAnsi="Times New Roman" w:cs="Times New Roman"/>
          <w:bCs/>
          <w:color w:val="0D0D0D" w:themeColor="text1" w:themeTint="F2"/>
          <w:sz w:val="24"/>
          <w:szCs w:val="24"/>
        </w:rPr>
        <w:t xml:space="preserve">“. </w:t>
      </w:r>
    </w:p>
    <w:bookmarkEnd w:id="113"/>
    <w:p w14:paraId="7FB70A11" w14:textId="77777777" w:rsidR="008A1FCD" w:rsidRPr="00996790" w:rsidRDefault="008A1FCD" w:rsidP="004F3F17">
      <w:pPr>
        <w:jc w:val="both"/>
        <w:rPr>
          <w:rFonts w:ascii="Times New Roman" w:hAnsi="Times New Roman" w:cs="Times New Roman"/>
          <w:bCs/>
          <w:sz w:val="24"/>
          <w:szCs w:val="24"/>
        </w:rPr>
      </w:pPr>
    </w:p>
    <w:bookmarkEnd w:id="111"/>
    <w:p w14:paraId="31DA0E40" w14:textId="73B7788B" w:rsidR="00631081" w:rsidRPr="00996790" w:rsidRDefault="00631081" w:rsidP="004F3F17">
      <w:pPr>
        <w:jc w:val="both"/>
        <w:rPr>
          <w:rFonts w:ascii="Times New Roman" w:hAnsi="Times New Roman" w:cs="Times New Roman"/>
          <w:b/>
          <w:sz w:val="24"/>
          <w:szCs w:val="24"/>
        </w:rPr>
      </w:pPr>
      <w:r w:rsidRPr="00996790">
        <w:rPr>
          <w:rFonts w:ascii="Times New Roman" w:hAnsi="Times New Roman" w:cs="Times New Roman"/>
          <w:b/>
          <w:sz w:val="24"/>
          <w:szCs w:val="24"/>
        </w:rPr>
        <w:t>§ 4. Seaduse jõustumine</w:t>
      </w:r>
    </w:p>
    <w:p w14:paraId="1561873E" w14:textId="77777777" w:rsidR="00631081" w:rsidRPr="00996790" w:rsidRDefault="00631081" w:rsidP="004F3F17">
      <w:pPr>
        <w:jc w:val="both"/>
        <w:rPr>
          <w:rFonts w:ascii="Times New Roman" w:hAnsi="Times New Roman" w:cs="Times New Roman"/>
          <w:bCs/>
          <w:sz w:val="24"/>
          <w:szCs w:val="24"/>
        </w:rPr>
      </w:pPr>
    </w:p>
    <w:p w14:paraId="598E0EC4" w14:textId="5A366ACB" w:rsidR="00631081" w:rsidRDefault="00631081"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Käesolev seadus jõustub 2024. aasta 6. juulil.</w:t>
      </w:r>
    </w:p>
    <w:p w14:paraId="21131059" w14:textId="77777777" w:rsidR="00A641E7" w:rsidRDefault="00A641E7" w:rsidP="004F3F17">
      <w:pPr>
        <w:jc w:val="both"/>
        <w:rPr>
          <w:rFonts w:ascii="Times New Roman" w:hAnsi="Times New Roman" w:cs="Times New Roman"/>
          <w:bCs/>
          <w:sz w:val="24"/>
          <w:szCs w:val="24"/>
        </w:rPr>
      </w:pPr>
    </w:p>
    <w:p w14:paraId="41E6CCEE" w14:textId="1C545BAE" w:rsidR="00DA45D4" w:rsidRPr="00996790" w:rsidRDefault="00DA45D4" w:rsidP="00BF7517">
      <w:pPr>
        <w:jc w:val="center"/>
        <w:rPr>
          <w:rFonts w:ascii="Times New Roman" w:hAnsi="Times New Roman" w:cs="Times New Roman"/>
          <w:bCs/>
          <w:sz w:val="24"/>
          <w:szCs w:val="24"/>
        </w:rPr>
      </w:pPr>
    </w:p>
    <w:p w14:paraId="3AA58A48" w14:textId="77777777" w:rsidR="009E16F9" w:rsidRPr="00996790" w:rsidRDefault="009E16F9" w:rsidP="004F3F17">
      <w:pPr>
        <w:jc w:val="both"/>
        <w:rPr>
          <w:rFonts w:ascii="Times New Roman" w:hAnsi="Times New Roman" w:cs="Times New Roman"/>
          <w:bCs/>
          <w:sz w:val="24"/>
          <w:szCs w:val="24"/>
        </w:rPr>
      </w:pPr>
    </w:p>
    <w:p w14:paraId="75EF8836" w14:textId="77777777" w:rsidR="00631081" w:rsidRPr="00996790" w:rsidRDefault="00631081"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 xml:space="preserve">Lauri </w:t>
      </w:r>
      <w:proofErr w:type="spellStart"/>
      <w:r w:rsidRPr="00996790">
        <w:rPr>
          <w:rFonts w:ascii="Times New Roman" w:hAnsi="Times New Roman" w:cs="Times New Roman"/>
          <w:bCs/>
          <w:sz w:val="24"/>
          <w:szCs w:val="24"/>
        </w:rPr>
        <w:t>Hussar</w:t>
      </w:r>
      <w:proofErr w:type="spellEnd"/>
    </w:p>
    <w:p w14:paraId="01496F1D" w14:textId="77777777" w:rsidR="00631081" w:rsidRPr="00996790" w:rsidRDefault="00631081"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Riigikogu esimees</w:t>
      </w:r>
    </w:p>
    <w:p w14:paraId="793869CC" w14:textId="77777777" w:rsidR="00631081" w:rsidRPr="00996790" w:rsidRDefault="00631081" w:rsidP="004F3F17">
      <w:pPr>
        <w:jc w:val="both"/>
        <w:rPr>
          <w:rFonts w:ascii="Times New Roman" w:hAnsi="Times New Roman" w:cs="Times New Roman"/>
          <w:bCs/>
          <w:sz w:val="24"/>
          <w:szCs w:val="24"/>
        </w:rPr>
      </w:pPr>
    </w:p>
    <w:p w14:paraId="043FB525" w14:textId="77777777" w:rsidR="00631081" w:rsidRDefault="00631081" w:rsidP="004F3F17">
      <w:pPr>
        <w:pBdr>
          <w:bottom w:val="single" w:sz="12" w:space="1" w:color="auto"/>
        </w:pBdr>
        <w:jc w:val="both"/>
        <w:rPr>
          <w:rFonts w:ascii="Times New Roman" w:hAnsi="Times New Roman" w:cs="Times New Roman"/>
          <w:bCs/>
          <w:sz w:val="24"/>
          <w:szCs w:val="24"/>
        </w:rPr>
      </w:pPr>
      <w:r w:rsidRPr="00996790">
        <w:rPr>
          <w:rFonts w:ascii="Times New Roman" w:hAnsi="Times New Roman" w:cs="Times New Roman"/>
          <w:bCs/>
          <w:sz w:val="24"/>
          <w:szCs w:val="24"/>
        </w:rPr>
        <w:t>Tallinn                                                  2024</w:t>
      </w:r>
    </w:p>
    <w:p w14:paraId="7D49A697" w14:textId="77777777" w:rsidR="00D74C1E" w:rsidRDefault="00D74C1E" w:rsidP="004F3F17">
      <w:pPr>
        <w:pBdr>
          <w:bottom w:val="single" w:sz="12" w:space="1" w:color="auto"/>
        </w:pBdr>
        <w:jc w:val="both"/>
        <w:rPr>
          <w:rFonts w:ascii="Times New Roman" w:hAnsi="Times New Roman" w:cs="Times New Roman"/>
          <w:bCs/>
          <w:sz w:val="24"/>
          <w:szCs w:val="24"/>
        </w:rPr>
      </w:pPr>
    </w:p>
    <w:p w14:paraId="0EA237F2" w14:textId="77777777" w:rsidR="00631081" w:rsidRPr="00996790" w:rsidRDefault="00631081"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Algatab Vabariigi Valitsus                                                        2024</w:t>
      </w:r>
    </w:p>
    <w:p w14:paraId="0048ED73" w14:textId="77777777" w:rsidR="00631081" w:rsidRPr="00996790" w:rsidRDefault="00631081" w:rsidP="004F3F17">
      <w:pPr>
        <w:jc w:val="both"/>
        <w:rPr>
          <w:rFonts w:ascii="Times New Roman" w:hAnsi="Times New Roman" w:cs="Times New Roman"/>
          <w:bCs/>
          <w:sz w:val="24"/>
          <w:szCs w:val="24"/>
        </w:rPr>
      </w:pPr>
    </w:p>
    <w:p w14:paraId="0D1BA9C3" w14:textId="66F97BF5" w:rsidR="001C0D7A" w:rsidRPr="00996790" w:rsidRDefault="00631081" w:rsidP="004F3F17">
      <w:pPr>
        <w:jc w:val="both"/>
        <w:rPr>
          <w:rFonts w:ascii="Times New Roman" w:hAnsi="Times New Roman" w:cs="Times New Roman"/>
          <w:bCs/>
          <w:sz w:val="24"/>
          <w:szCs w:val="24"/>
        </w:rPr>
      </w:pPr>
      <w:r w:rsidRPr="00996790">
        <w:rPr>
          <w:rFonts w:ascii="Times New Roman" w:hAnsi="Times New Roman" w:cs="Times New Roman"/>
          <w:bCs/>
          <w:sz w:val="24"/>
          <w:szCs w:val="24"/>
        </w:rPr>
        <w:t>(allkirjastatud digitaalselt)</w:t>
      </w:r>
    </w:p>
    <w:sectPr w:rsidR="001C0D7A" w:rsidRPr="00996790" w:rsidSect="00FC0FE8">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Katariina Kärsten" w:date="2024-03-20T14:53:00Z" w:initials="KK">
    <w:p w14:paraId="77DF1EF3" w14:textId="77777777" w:rsidR="00864F17" w:rsidRDefault="00864F17" w:rsidP="00DE2FC3">
      <w:pPr>
        <w:pStyle w:val="Kommentaaritekst"/>
      </w:pPr>
      <w:r>
        <w:rPr>
          <w:rStyle w:val="Kommentaariviide"/>
        </w:rPr>
        <w:annotationRef/>
      </w:r>
      <w:r>
        <w:t xml:space="preserve">Juhime tähelepanu, et kehtiva RPS § 3 p 20 (suur konsolideerimisgrupp) viitab p 17 tingimustele, kuid edaspidi selliseid tingimusi ei ole. Sellest tulenevalt tuleb muuta ka RPS § 3 p 20 sõnastust. Palume vastav muutmispunkt eelnõusse lisada. </w:t>
      </w:r>
    </w:p>
  </w:comment>
  <w:comment w:id="6" w:author="Katariina Kärsten" w:date="2024-03-18T14:09:00Z" w:initials="KK">
    <w:p w14:paraId="57510BC5" w14:textId="2AA0365B" w:rsidR="00A61EDB" w:rsidRDefault="00A61EDB" w:rsidP="00F91BEE">
      <w:pPr>
        <w:pStyle w:val="Kommentaaritekst"/>
      </w:pPr>
      <w:r>
        <w:rPr>
          <w:rStyle w:val="Kommentaariviide"/>
        </w:rPr>
        <w:annotationRef/>
      </w:r>
      <w:r>
        <w:t xml:space="preserve">Muutmiskäsus võib kasutada väljendeid </w:t>
      </w:r>
      <w:r>
        <w:rPr>
          <w:i/>
          <w:iCs/>
        </w:rPr>
        <w:t>sõnad</w:t>
      </w:r>
      <w:r>
        <w:t xml:space="preserve"> ja </w:t>
      </w:r>
      <w:r>
        <w:rPr>
          <w:i/>
          <w:iCs/>
        </w:rPr>
        <w:t xml:space="preserve">tekstiosa, </w:t>
      </w:r>
      <w:r>
        <w:t xml:space="preserve">neil on sama tähendus. Siiski tuleb ühe eelnõu piires kasutada väljendeid ühetaoliselt, st valida üks ja kasutada seda läbivalt kogu eelnõus. Palume eelnõu tervikuna selle pilguga üle vaadata ja muutmiskäsud ühtlustada. </w:t>
      </w:r>
    </w:p>
  </w:comment>
  <w:comment w:id="12" w:author="Katariina Kärsten" w:date="2024-03-19T16:48:00Z" w:initials="KK">
    <w:p w14:paraId="6622B307" w14:textId="77777777" w:rsidR="00ED5C0A" w:rsidRDefault="00ED5C0A">
      <w:pPr>
        <w:pStyle w:val="Kommentaaritekst"/>
      </w:pPr>
      <w:r>
        <w:rPr>
          <w:rStyle w:val="Kommentaariviide"/>
        </w:rPr>
        <w:annotationRef/>
      </w:r>
      <w:r>
        <w:t xml:space="preserve">Juhime tähelepanu, et viidatud delegeeritud määrust on muudetud, sh on muudetud määruse numbrit ja selle uus korrektne number on 2019/815. </w:t>
      </w:r>
    </w:p>
    <w:p w14:paraId="5C3B03C9" w14:textId="77777777" w:rsidR="00ED5C0A" w:rsidRDefault="00864F17">
      <w:pPr>
        <w:pStyle w:val="Kommentaaritekst"/>
      </w:pPr>
      <w:hyperlink r:id="rId1" w:history="1">
        <w:r w:rsidR="00ED5C0A" w:rsidRPr="00AE360A">
          <w:rPr>
            <w:rStyle w:val="Hperlink"/>
          </w:rPr>
          <w:t>https://eur-lex.europa.eu/legal-content/EN/TXT/?uri=CELEX%3A32018R0815&amp;qid=1710858860667</w:t>
        </w:r>
      </w:hyperlink>
    </w:p>
    <w:p w14:paraId="5F0D139A" w14:textId="77777777" w:rsidR="00ED5C0A" w:rsidRDefault="00ED5C0A">
      <w:pPr>
        <w:pStyle w:val="Kommentaaritekst"/>
      </w:pPr>
      <w:r>
        <w:t xml:space="preserve">SK selgituses on uuele numbrile ka viidatud. </w:t>
      </w:r>
    </w:p>
    <w:p w14:paraId="13B5F621" w14:textId="77777777" w:rsidR="00ED5C0A" w:rsidRDefault="00ED5C0A">
      <w:pPr>
        <w:pStyle w:val="Kommentaaritekst"/>
      </w:pPr>
      <w:r>
        <w:t xml:space="preserve">Eur-Lexi otsing annab 2018/815 vasteks hoopis teise sisuga delegeeritud määruse: </w:t>
      </w:r>
    </w:p>
    <w:p w14:paraId="7BB9E410" w14:textId="77777777" w:rsidR="00ED5C0A" w:rsidRDefault="00864F17" w:rsidP="00AE360A">
      <w:pPr>
        <w:pStyle w:val="Kommentaaritekst"/>
      </w:pPr>
      <w:hyperlink r:id="rId2" w:history="1">
        <w:r w:rsidR="00ED5C0A" w:rsidRPr="00AE360A">
          <w:rPr>
            <w:rStyle w:val="Hperlink"/>
          </w:rPr>
          <w:t>https://eur-lex.europa.eu/legal-content/EN/TXT/?uri=CELEX%3A32018R0815&amp;qid=1710859367052</w:t>
        </w:r>
      </w:hyperlink>
    </w:p>
  </w:comment>
  <w:comment w:id="18" w:author="Katariina Kärsten" w:date="2024-03-19T16:56:00Z" w:initials="KK">
    <w:p w14:paraId="6450C539" w14:textId="77777777" w:rsidR="00ED5C0A" w:rsidRDefault="00ED5C0A" w:rsidP="00BD245F">
      <w:pPr>
        <w:pStyle w:val="Kommentaaritekst"/>
      </w:pPr>
      <w:r>
        <w:rPr>
          <w:rStyle w:val="Kommentaariviide"/>
        </w:rPr>
        <w:annotationRef/>
      </w:r>
      <w:r>
        <w:t xml:space="preserve">Jutumärgid ja semikoolon muutmispunkti lõppu. </w:t>
      </w:r>
    </w:p>
  </w:comment>
  <w:comment w:id="21" w:author="Katariina Kärsten" w:date="2024-03-19T17:07:00Z" w:initials="KK">
    <w:p w14:paraId="4262E9E0" w14:textId="77777777" w:rsidR="009D3DE5" w:rsidRDefault="009D3DE5" w:rsidP="00425D0D">
      <w:pPr>
        <w:pStyle w:val="Kommentaaritekst"/>
      </w:pPr>
      <w:r>
        <w:rPr>
          <w:rStyle w:val="Kommentaariviide"/>
        </w:rPr>
        <w:annotationRef/>
      </w:r>
      <w:r>
        <w:t xml:space="preserve">Soovitame paragrahvi pealkirja täiendada, et oleks täpsem seos paragrahvi sisuga. Ka edaspidi võib RPS muutmisel tulla ette konsolideerimisgruppe puudutavaid rakenduslikke erisusi ning siis võib osutuda keeruliseks leida uuele paragrahvile eristuvat pealkirja. </w:t>
      </w:r>
    </w:p>
  </w:comment>
  <w:comment w:id="24" w:author="Katariina Kärsten" w:date="2024-03-19T17:02:00Z" w:initials="KK">
    <w:p w14:paraId="13C5E930" w14:textId="27ACCFF9" w:rsidR="009D3DE5" w:rsidRDefault="009D3DE5" w:rsidP="00FD117E">
      <w:pPr>
        <w:pStyle w:val="Kommentaaritekst"/>
      </w:pPr>
      <w:r>
        <w:rPr>
          <w:rStyle w:val="Kommentaariviide"/>
        </w:rPr>
        <w:annotationRef/>
      </w:r>
      <w:r>
        <w:t xml:space="preserve">Määrust 2020/852 nimetame esmakordselt juba eelnõu kohases RPS § 25 lg-s 1. Siin piisab lühiviitest. </w:t>
      </w:r>
    </w:p>
  </w:comment>
  <w:comment w:id="27" w:author="Katariina Kärsten" w:date="2024-03-19T17:12:00Z" w:initials="KK">
    <w:p w14:paraId="4DC0996E" w14:textId="77777777" w:rsidR="00FE289E" w:rsidRDefault="00FE289E" w:rsidP="00902F22">
      <w:pPr>
        <w:pStyle w:val="Kommentaaritekst"/>
      </w:pPr>
      <w:r>
        <w:rPr>
          <w:rStyle w:val="Kommentaariviide"/>
        </w:rPr>
        <w:annotationRef/>
      </w:r>
      <w:r>
        <w:t xml:space="preserve">Arvud üks kuni kümme kirjutatakse üldjuhul sõnadega, arve alates 11 numbritega. HÕNTE käsiraamat, § 15 komm 12. </w:t>
      </w:r>
    </w:p>
  </w:comment>
  <w:comment w:id="31" w:author="Katariina Kärsten" w:date="2024-03-19T17:13:00Z" w:initials="KK">
    <w:p w14:paraId="333B3CCA" w14:textId="77777777" w:rsidR="00FE289E" w:rsidRDefault="00FE289E" w:rsidP="000160B6">
      <w:pPr>
        <w:pStyle w:val="Kommentaaritekst"/>
      </w:pPr>
      <w:r>
        <w:rPr>
          <w:rStyle w:val="Kommentaariviide"/>
        </w:rPr>
        <w:annotationRef/>
      </w:r>
      <w:r>
        <w:t xml:space="preserve">Tegemist on kohustuse tagasiulatuva kohaldamisega, palume seletuskirjas põhjendada selle valiku põhiseaduspärasust. </w:t>
      </w:r>
    </w:p>
  </w:comment>
  <w:comment w:id="33" w:author="Katariina Kärsten" w:date="2024-03-19T17:24:00Z" w:initials="KK">
    <w:p w14:paraId="65C123FF" w14:textId="77777777" w:rsidR="003A316A" w:rsidRDefault="003A316A" w:rsidP="00CD1DC2">
      <w:pPr>
        <w:pStyle w:val="Kommentaaritekst"/>
      </w:pPr>
      <w:r>
        <w:rPr>
          <w:rStyle w:val="Kommentaariviide"/>
        </w:rPr>
        <w:annotationRef/>
      </w:r>
      <w:r>
        <w:t xml:space="preserve">Nii saame tarbetut kordust vältida ja lause ladusamaks. </w:t>
      </w:r>
    </w:p>
  </w:comment>
  <w:comment w:id="36" w:author="Katariina Kärsten" w:date="2024-03-19T17:23:00Z" w:initials="KK">
    <w:p w14:paraId="04F21A4E" w14:textId="2837FEF9" w:rsidR="003A316A" w:rsidRDefault="003A316A">
      <w:pPr>
        <w:pStyle w:val="Kommentaaritekst"/>
      </w:pPr>
      <w:r>
        <w:rPr>
          <w:rStyle w:val="Kommentaariviide"/>
        </w:rPr>
        <w:annotationRef/>
      </w:r>
      <w:r>
        <w:t xml:space="preserve">Lõige on väga raskesti jälgitav. Soovitame selle ümber sõnastada loeteluna näiteks nõnda: </w:t>
      </w:r>
    </w:p>
    <w:p w14:paraId="56E7C4A7" w14:textId="77777777" w:rsidR="003A316A" w:rsidRDefault="003A316A">
      <w:pPr>
        <w:pStyle w:val="Kommentaaritekst"/>
      </w:pPr>
      <w:r>
        <w:t xml:space="preserve">Käesoleva seaduse § 24 lõiget 2 kohaldatakse järgmiste äriühingute aruandeperioodidele, mis algavad 2026. aasta 1. jaanuaril või hiljem: </w:t>
      </w:r>
    </w:p>
    <w:p w14:paraId="14701BDA" w14:textId="77777777" w:rsidR="003A316A" w:rsidRDefault="003A316A">
      <w:pPr>
        <w:pStyle w:val="Kommentaaritekst"/>
      </w:pPr>
      <w:r>
        <w:t xml:space="preserve">1) kaptiivkindlustusandja … </w:t>
      </w:r>
    </w:p>
    <w:p w14:paraId="2BE9443A" w14:textId="77777777" w:rsidR="003A316A" w:rsidRDefault="003A316A">
      <w:pPr>
        <w:pStyle w:val="Kommentaaritekst"/>
      </w:pPr>
      <w:r>
        <w:t xml:space="preserve">2) väike ja mittekeerukas finantsinstitutsioon … </w:t>
      </w:r>
    </w:p>
    <w:p w14:paraId="7437E166" w14:textId="77777777" w:rsidR="003A316A" w:rsidRDefault="003A316A" w:rsidP="0068727C">
      <w:pPr>
        <w:pStyle w:val="Kommentaaritekst"/>
      </w:pPr>
      <w:r>
        <w:t>3) … .</w:t>
      </w:r>
    </w:p>
  </w:comment>
  <w:comment w:id="37" w:author="Katariina Kärsten" w:date="2024-03-19T19:46:00Z" w:initials="KK">
    <w:p w14:paraId="12433B81" w14:textId="77777777" w:rsidR="00D54171" w:rsidRDefault="00D54171" w:rsidP="008B5F58">
      <w:pPr>
        <w:pStyle w:val="Kommentaaritekst"/>
      </w:pPr>
      <w:r>
        <w:rPr>
          <w:rStyle w:val="Kommentaariviide"/>
        </w:rPr>
        <w:annotationRef/>
      </w:r>
      <w:r>
        <w:t xml:space="preserve">Üleliigne sulg ära. </w:t>
      </w:r>
    </w:p>
  </w:comment>
  <w:comment w:id="42" w:author="Katariina Kärsten" w:date="2024-03-18T14:12:00Z" w:initials="KK">
    <w:p w14:paraId="28C5A765" w14:textId="26E5A17C" w:rsidR="00A61EDB" w:rsidRDefault="00A61EDB" w:rsidP="000A2267">
      <w:pPr>
        <w:pStyle w:val="Kommentaaritekst"/>
      </w:pPr>
      <w:r>
        <w:rPr>
          <w:rStyle w:val="Kommentaariviide"/>
        </w:rPr>
        <w:annotationRef/>
      </w:r>
      <w:r>
        <w:t xml:space="preserve">Kahe lõike vahele ei ole jutumärke ja koolonit vaja. </w:t>
      </w:r>
    </w:p>
  </w:comment>
  <w:comment w:id="50" w:author="Katariina Kärsten" w:date="2024-03-19T17:55:00Z" w:initials="KK">
    <w:p w14:paraId="4403BB84" w14:textId="77777777" w:rsidR="00FD45EA" w:rsidRDefault="00FD45EA" w:rsidP="00BB032E">
      <w:pPr>
        <w:pStyle w:val="Kommentaaritekst"/>
      </w:pPr>
      <w:r>
        <w:rPr>
          <w:rStyle w:val="Kommentaariviide"/>
        </w:rPr>
        <w:annotationRef/>
      </w:r>
      <w:r>
        <w:t xml:space="preserve">Koma ära. </w:t>
      </w:r>
    </w:p>
  </w:comment>
  <w:comment w:id="52" w:author="Katariina Kärsten" w:date="2024-03-20T12:03:00Z" w:initials="KK">
    <w:p w14:paraId="57D0194D" w14:textId="77777777" w:rsidR="00FF5D70" w:rsidRDefault="00FF5D70">
      <w:pPr>
        <w:pStyle w:val="Kommentaaritekst"/>
      </w:pPr>
      <w:r>
        <w:rPr>
          <w:rStyle w:val="Kommentaariviide"/>
        </w:rPr>
        <w:annotationRef/>
      </w:r>
      <w:r>
        <w:t xml:space="preserve">Fraas </w:t>
      </w:r>
      <w:r>
        <w:rPr>
          <w:i/>
          <w:iCs/>
        </w:rPr>
        <w:t xml:space="preserve">samaväärseks tunnustamine </w:t>
      </w:r>
      <w:r>
        <w:t xml:space="preserve">ei ole keeleliselt võimalik. Korrektsed variandid </w:t>
      </w:r>
      <w:r>
        <w:rPr>
          <w:i/>
          <w:iCs/>
        </w:rPr>
        <w:t xml:space="preserve">samaväärsuse tunnustamine </w:t>
      </w:r>
      <w:r>
        <w:t xml:space="preserve">või </w:t>
      </w:r>
      <w:r>
        <w:rPr>
          <w:i/>
          <w:iCs/>
        </w:rPr>
        <w:t>samaväärsena tunnustamine</w:t>
      </w:r>
      <w:r>
        <w:t xml:space="preserve">. </w:t>
      </w:r>
    </w:p>
    <w:p w14:paraId="5D3C6B50" w14:textId="77777777" w:rsidR="00FF5D70" w:rsidRDefault="00FF5D70" w:rsidP="00D03706">
      <w:pPr>
        <w:pStyle w:val="Kommentaaritekst"/>
      </w:pPr>
      <w:r>
        <w:t xml:space="preserve">Sellega seoses märgime, et ka kehtiva AudS § 31 lg-s 1 sisaldub keeleliselt ebakorrektne fraas </w:t>
      </w:r>
      <w:r>
        <w:rPr>
          <w:i/>
          <w:iCs/>
        </w:rPr>
        <w:t>samaväärseks tunnustamine</w:t>
      </w:r>
      <w:r>
        <w:t xml:space="preserve">.  Palume eelnõusse lisada säte, kus see fraas parandatakse. </w:t>
      </w:r>
    </w:p>
  </w:comment>
  <w:comment w:id="57" w:author="Katariina Kärsten" w:date="2024-03-19T18:18:00Z" w:initials="KK">
    <w:p w14:paraId="7C2D7861" w14:textId="520D81A2" w:rsidR="00864133" w:rsidRDefault="00864133" w:rsidP="00CF53A4">
      <w:pPr>
        <w:pStyle w:val="Kommentaaritekst"/>
      </w:pPr>
      <w:r>
        <w:rPr>
          <w:rStyle w:val="Kommentaariviide"/>
        </w:rPr>
        <w:annotationRef/>
      </w:r>
      <w:r>
        <w:t xml:space="preserve">Muutmispunktid tuleb esitada muudetavate sätete järjekorras, seetõttu tuleb see muutmispunkt paigutada ettepoole praeguste muutmispunktide 3 ja 4 vahele). Vastavalt muutub vahepealsete muutmispunktide numeratsioon. </w:t>
      </w:r>
    </w:p>
  </w:comment>
  <w:comment w:id="62" w:author="Katariina Kärsten" w:date="2024-03-19T18:19:00Z" w:initials="KK">
    <w:p w14:paraId="0BFA0CB3" w14:textId="77777777" w:rsidR="00864133" w:rsidRDefault="00864133" w:rsidP="00F85D8A">
      <w:pPr>
        <w:pStyle w:val="Kommentaaritekst"/>
      </w:pPr>
      <w:r>
        <w:rPr>
          <w:rStyle w:val="Kommentaariviide"/>
        </w:rPr>
        <w:annotationRef/>
      </w:r>
      <w:r>
        <w:t xml:space="preserve">Kuna hõlmame kõik kasutatud käänded, siis esitame viidatud sõnad siin nimetavas käändes. </w:t>
      </w:r>
    </w:p>
  </w:comment>
  <w:comment w:id="68" w:author="Katariina Kärsten" w:date="2024-03-19T18:43:00Z" w:initials="KK">
    <w:p w14:paraId="1A70505A" w14:textId="77777777" w:rsidR="00CD679D" w:rsidRDefault="00CD679D" w:rsidP="0087277E">
      <w:pPr>
        <w:pStyle w:val="Kommentaaritekst"/>
      </w:pPr>
      <w:r>
        <w:rPr>
          <w:rStyle w:val="Kommentaariviide"/>
        </w:rPr>
        <w:annotationRef/>
      </w:r>
      <w:r>
        <w:t xml:space="preserve">Kahe lisatava lõike vahelt jutumärgid ja koolon ära. </w:t>
      </w:r>
    </w:p>
  </w:comment>
  <w:comment w:id="78" w:author="Katariina Kärsten" w:date="2024-03-20T11:49:00Z" w:initials="KK">
    <w:p w14:paraId="17DA2EF3" w14:textId="77777777" w:rsidR="00AD014F" w:rsidRDefault="00AD014F" w:rsidP="00BC2E09">
      <w:pPr>
        <w:pStyle w:val="Kommentaaritekst"/>
      </w:pPr>
      <w:r>
        <w:rPr>
          <w:rStyle w:val="Kommentaariviide"/>
        </w:rPr>
        <w:annotationRef/>
      </w:r>
      <w:r>
        <w:t xml:space="preserve">Lõige on väga raskesti jälgitav. Pakun uue sõnastuse, viies erandi teise lausesse. </w:t>
      </w:r>
    </w:p>
  </w:comment>
  <w:comment w:id="97" w:author="Katariina Kärsten" w:date="2024-03-19T19:38:00Z" w:initials="KK">
    <w:p w14:paraId="72583FA4" w14:textId="4EB8E1DD" w:rsidR="000E4349" w:rsidRDefault="000E4349" w:rsidP="00B33C39">
      <w:pPr>
        <w:pStyle w:val="Kommentaaritekst"/>
      </w:pPr>
      <w:r>
        <w:rPr>
          <w:rStyle w:val="Kommentaariviide"/>
        </w:rPr>
        <w:annotationRef/>
      </w:r>
      <w:r>
        <w:t xml:space="preserve">Nii on normi kohaldamise õiguslikud eeldused eespool ja tagajärjed tagapool. Normi sõnastus järgib traditsioonilist KUI… SIIS… mustrit ja on paremini jälgitav. </w:t>
      </w:r>
    </w:p>
  </w:comment>
  <w:comment w:id="110" w:author="Katariina Kärsten" w:date="2024-03-19T19:42:00Z" w:initials="KK">
    <w:p w14:paraId="5D967C3D" w14:textId="77777777" w:rsidR="000E4349" w:rsidRDefault="000E4349">
      <w:pPr>
        <w:pStyle w:val="Kommentaaritekst"/>
      </w:pPr>
      <w:r>
        <w:rPr>
          <w:rStyle w:val="Kommentaariviide"/>
        </w:rPr>
        <w:annotationRef/>
      </w:r>
      <w:r>
        <w:t xml:space="preserve">Kas see on ajaliselt piiratud kohustus või jääb edaspidi püsivalt kehtima? Kui AJN kohustus teavet esitada jääb püsivalt kehtima, siis ei ole see olemuslikult rakendussäte ja tuleb esitada seaduse põhitekstis. </w:t>
      </w:r>
    </w:p>
    <w:p w14:paraId="291521A4" w14:textId="77777777" w:rsidR="000E4349" w:rsidRDefault="000E4349" w:rsidP="00AA5066">
      <w:pPr>
        <w:pStyle w:val="Kommentaaritekst"/>
      </w:pPr>
      <w:r>
        <w:t xml:space="preserve">Kui AJN kohustus on ajaliselt piiratud, siis tuleb see ajaline piirang ka normis sõnaselgelt väljendada. </w:t>
      </w:r>
    </w:p>
  </w:comment>
  <w:comment w:id="114" w:author="Katariina Kärsten" w:date="2024-03-19T19:49:00Z" w:initials="KK">
    <w:p w14:paraId="5DAD89F2" w14:textId="77777777" w:rsidR="00D54171" w:rsidRDefault="00D54171" w:rsidP="003D4704">
      <w:pPr>
        <w:pStyle w:val="Kommentaaritekst"/>
      </w:pPr>
      <w:r>
        <w:rPr>
          <w:rStyle w:val="Kommentaariviide"/>
        </w:rPr>
        <w:annotationRef/>
      </w:r>
      <w:r>
        <w:t xml:space="preserve">Kehtivas VPTS § 184-10 lg-s 4 on nõnda, palun üle vaadata nii asendatav kui uus tekstiosa. </w:t>
      </w:r>
    </w:p>
  </w:comment>
  <w:comment w:id="118" w:author="Katariina Kärsten" w:date="2024-03-19T19:56:00Z" w:initials="KK">
    <w:p w14:paraId="662116D7" w14:textId="77777777" w:rsidR="0094210E" w:rsidRDefault="0094210E">
      <w:pPr>
        <w:pStyle w:val="Kommentaaritekst"/>
      </w:pPr>
      <w:r>
        <w:rPr>
          <w:rStyle w:val="Kommentaariviide"/>
        </w:rPr>
        <w:annotationRef/>
      </w:r>
      <w:r>
        <w:t xml:space="preserve">Juhime tähelepanu, et direktiiviga 2013/50 on muudetud kahte VPTS normitehnilises märkuses loetletud direktiivi: </w:t>
      </w:r>
    </w:p>
    <w:p w14:paraId="1E76144B" w14:textId="77777777" w:rsidR="0094210E" w:rsidRDefault="0094210E">
      <w:pPr>
        <w:pStyle w:val="Kommentaaritekst"/>
      </w:pPr>
      <w:r>
        <w:rPr>
          <w:color w:val="202020"/>
          <w:highlight w:val="white"/>
        </w:rPr>
        <w:t>1) Euroopa Parlamendi ja nõukogu direktiiv 2004/109/EÜ</w:t>
      </w:r>
      <w:r>
        <w:t xml:space="preserve">; </w:t>
      </w:r>
    </w:p>
    <w:p w14:paraId="32F54116" w14:textId="77777777" w:rsidR="0094210E" w:rsidRDefault="0094210E">
      <w:pPr>
        <w:pStyle w:val="Kommentaaritekst"/>
      </w:pPr>
      <w:r>
        <w:t xml:space="preserve">2) </w:t>
      </w:r>
      <w:r>
        <w:rPr>
          <w:color w:val="202020"/>
          <w:highlight w:val="white"/>
        </w:rPr>
        <w:t>komisjoni direktiiv 2007/14/EÜ</w:t>
      </w:r>
      <w:r>
        <w:t xml:space="preserve">. </w:t>
      </w:r>
    </w:p>
    <w:p w14:paraId="56540ED2" w14:textId="77777777" w:rsidR="0094210E" w:rsidRDefault="0094210E" w:rsidP="00105F5C">
      <w:pPr>
        <w:pStyle w:val="Kommentaaritekst"/>
      </w:pPr>
      <w:r>
        <w:t xml:space="preserve">Palume kontrollida, kas mõlemat direktiivi on samamoodi muudetud, st kas mõlema puhul tuleb normitehnilist märkust täiendada.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DF1EF3" w15:done="0"/>
  <w15:commentEx w15:paraId="57510BC5" w15:done="0"/>
  <w15:commentEx w15:paraId="7BB9E410" w15:done="0"/>
  <w15:commentEx w15:paraId="6450C539" w15:done="0"/>
  <w15:commentEx w15:paraId="4262E9E0" w15:done="0"/>
  <w15:commentEx w15:paraId="13C5E930" w15:done="0"/>
  <w15:commentEx w15:paraId="4DC0996E" w15:done="0"/>
  <w15:commentEx w15:paraId="333B3CCA" w15:done="0"/>
  <w15:commentEx w15:paraId="65C123FF" w15:done="0"/>
  <w15:commentEx w15:paraId="7437E166" w15:done="0"/>
  <w15:commentEx w15:paraId="12433B81" w15:done="0"/>
  <w15:commentEx w15:paraId="28C5A765" w15:done="0"/>
  <w15:commentEx w15:paraId="4403BB84" w15:done="0"/>
  <w15:commentEx w15:paraId="5D3C6B50" w15:done="0"/>
  <w15:commentEx w15:paraId="7C2D7861" w15:done="0"/>
  <w15:commentEx w15:paraId="0BFA0CB3" w15:done="0"/>
  <w15:commentEx w15:paraId="1A70505A" w15:done="0"/>
  <w15:commentEx w15:paraId="17DA2EF3" w15:done="0"/>
  <w15:commentEx w15:paraId="72583FA4" w15:done="0"/>
  <w15:commentEx w15:paraId="291521A4" w15:done="0"/>
  <w15:commentEx w15:paraId="5DAD89F2" w15:done="0"/>
  <w15:commentEx w15:paraId="56540E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76FE" w16cex:dateUtc="2024-03-20T12:53:00Z"/>
  <w16cex:commentExtensible w16cex:durableId="29A2C992" w16cex:dateUtc="2024-03-18T12:09:00Z"/>
  <w16cex:commentExtensible w16cex:durableId="29A4406E" w16cex:dateUtc="2024-03-19T14:48:00Z"/>
  <w16cex:commentExtensible w16cex:durableId="29A44259" w16cex:dateUtc="2024-03-19T14:56:00Z"/>
  <w16cex:commentExtensible w16cex:durableId="29A444EC" w16cex:dateUtc="2024-03-19T15:07:00Z"/>
  <w16cex:commentExtensible w16cex:durableId="29A4438F" w16cex:dateUtc="2024-03-19T15:02:00Z"/>
  <w16cex:commentExtensible w16cex:durableId="29A445E3" w16cex:dateUtc="2024-03-19T15:12:00Z"/>
  <w16cex:commentExtensible w16cex:durableId="29A4463F" w16cex:dateUtc="2024-03-19T15:13:00Z"/>
  <w16cex:commentExtensible w16cex:durableId="29A448E1" w16cex:dateUtc="2024-03-19T15:24:00Z"/>
  <w16cex:commentExtensible w16cex:durableId="29A44894" w16cex:dateUtc="2024-03-19T15:23:00Z"/>
  <w16cex:commentExtensible w16cex:durableId="29A46A0F" w16cex:dateUtc="2024-03-19T17:46:00Z"/>
  <w16cex:commentExtensible w16cex:durableId="29A2CA46" w16cex:dateUtc="2024-03-18T12:12:00Z"/>
  <w16cex:commentExtensible w16cex:durableId="29A45019" w16cex:dateUtc="2024-03-19T15:55:00Z"/>
  <w16cex:commentExtensible w16cex:durableId="29A54F0D" w16cex:dateUtc="2024-03-20T10:03:00Z"/>
  <w16cex:commentExtensible w16cex:durableId="29A45568" w16cex:dateUtc="2024-03-19T16:18:00Z"/>
  <w16cex:commentExtensible w16cex:durableId="29A455B0" w16cex:dateUtc="2024-03-19T16:19:00Z"/>
  <w16cex:commentExtensible w16cex:durableId="29A45B54" w16cex:dateUtc="2024-03-19T16:43:00Z"/>
  <w16cex:commentExtensible w16cex:durableId="29A54BD0" w16cex:dateUtc="2024-03-20T09:49:00Z"/>
  <w16cex:commentExtensible w16cex:durableId="29A4684D" w16cex:dateUtc="2024-03-19T17:38:00Z"/>
  <w16cex:commentExtensible w16cex:durableId="29A46937" w16cex:dateUtc="2024-03-19T17:42:00Z"/>
  <w16cex:commentExtensible w16cex:durableId="29A46AE7" w16cex:dateUtc="2024-03-19T17:49:00Z"/>
  <w16cex:commentExtensible w16cex:durableId="29A46C7F" w16cex:dateUtc="2024-03-19T1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DF1EF3" w16cid:durableId="29A576FE"/>
  <w16cid:commentId w16cid:paraId="57510BC5" w16cid:durableId="29A2C992"/>
  <w16cid:commentId w16cid:paraId="7BB9E410" w16cid:durableId="29A4406E"/>
  <w16cid:commentId w16cid:paraId="6450C539" w16cid:durableId="29A44259"/>
  <w16cid:commentId w16cid:paraId="4262E9E0" w16cid:durableId="29A444EC"/>
  <w16cid:commentId w16cid:paraId="13C5E930" w16cid:durableId="29A4438F"/>
  <w16cid:commentId w16cid:paraId="4DC0996E" w16cid:durableId="29A445E3"/>
  <w16cid:commentId w16cid:paraId="333B3CCA" w16cid:durableId="29A4463F"/>
  <w16cid:commentId w16cid:paraId="65C123FF" w16cid:durableId="29A448E1"/>
  <w16cid:commentId w16cid:paraId="7437E166" w16cid:durableId="29A44894"/>
  <w16cid:commentId w16cid:paraId="12433B81" w16cid:durableId="29A46A0F"/>
  <w16cid:commentId w16cid:paraId="28C5A765" w16cid:durableId="29A2CA46"/>
  <w16cid:commentId w16cid:paraId="4403BB84" w16cid:durableId="29A45019"/>
  <w16cid:commentId w16cid:paraId="5D3C6B50" w16cid:durableId="29A54F0D"/>
  <w16cid:commentId w16cid:paraId="7C2D7861" w16cid:durableId="29A45568"/>
  <w16cid:commentId w16cid:paraId="0BFA0CB3" w16cid:durableId="29A455B0"/>
  <w16cid:commentId w16cid:paraId="1A70505A" w16cid:durableId="29A45B54"/>
  <w16cid:commentId w16cid:paraId="17DA2EF3" w16cid:durableId="29A54BD0"/>
  <w16cid:commentId w16cid:paraId="72583FA4" w16cid:durableId="29A4684D"/>
  <w16cid:commentId w16cid:paraId="291521A4" w16cid:durableId="29A46937"/>
  <w16cid:commentId w16cid:paraId="5DAD89F2" w16cid:durableId="29A46AE7"/>
  <w16cid:commentId w16cid:paraId="56540ED2" w16cid:durableId="29A46C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C926A" w14:textId="77777777" w:rsidR="00FC0FE8" w:rsidRDefault="00FC0FE8" w:rsidP="001F1067">
      <w:r>
        <w:separator/>
      </w:r>
    </w:p>
  </w:endnote>
  <w:endnote w:type="continuationSeparator" w:id="0">
    <w:p w14:paraId="641A3E5A" w14:textId="77777777" w:rsidR="00FC0FE8" w:rsidRDefault="00FC0FE8" w:rsidP="001F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5453662"/>
      <w:docPartObj>
        <w:docPartGallery w:val="Page Numbers (Bottom of Page)"/>
        <w:docPartUnique/>
      </w:docPartObj>
    </w:sdtPr>
    <w:sdtEndPr>
      <w:rPr>
        <w:rFonts w:ascii="Times New Roman" w:hAnsi="Times New Roman" w:cs="Times New Roman"/>
        <w:sz w:val="24"/>
        <w:szCs w:val="24"/>
      </w:rPr>
    </w:sdtEndPr>
    <w:sdtContent>
      <w:p w14:paraId="13B70218" w14:textId="7D7A0BDB" w:rsidR="00BE66E1" w:rsidRPr="00A057E7" w:rsidRDefault="00BE66E1">
        <w:pPr>
          <w:pStyle w:val="Jalus"/>
          <w:jc w:val="center"/>
          <w:rPr>
            <w:rFonts w:ascii="Times New Roman" w:hAnsi="Times New Roman" w:cs="Times New Roman"/>
            <w:sz w:val="24"/>
            <w:szCs w:val="24"/>
          </w:rPr>
        </w:pPr>
        <w:r w:rsidRPr="00A057E7">
          <w:rPr>
            <w:rFonts w:ascii="Times New Roman" w:hAnsi="Times New Roman" w:cs="Times New Roman"/>
            <w:sz w:val="24"/>
            <w:szCs w:val="24"/>
          </w:rPr>
          <w:fldChar w:fldCharType="begin"/>
        </w:r>
        <w:r w:rsidRPr="00A057E7">
          <w:rPr>
            <w:rFonts w:ascii="Times New Roman" w:hAnsi="Times New Roman" w:cs="Times New Roman"/>
            <w:sz w:val="24"/>
            <w:szCs w:val="24"/>
          </w:rPr>
          <w:instrText>PAGE   \* MERGEFORMAT</w:instrText>
        </w:r>
        <w:r w:rsidRPr="00A057E7">
          <w:rPr>
            <w:rFonts w:ascii="Times New Roman" w:hAnsi="Times New Roman" w:cs="Times New Roman"/>
            <w:sz w:val="24"/>
            <w:szCs w:val="24"/>
          </w:rPr>
          <w:fldChar w:fldCharType="separate"/>
        </w:r>
        <w:r>
          <w:rPr>
            <w:rFonts w:ascii="Times New Roman" w:hAnsi="Times New Roman" w:cs="Times New Roman"/>
            <w:noProof/>
            <w:sz w:val="24"/>
            <w:szCs w:val="24"/>
          </w:rPr>
          <w:t>2</w:t>
        </w:r>
        <w:r w:rsidRPr="00A057E7">
          <w:rPr>
            <w:rFonts w:ascii="Times New Roman" w:hAnsi="Times New Roman" w:cs="Times New Roman"/>
            <w:sz w:val="24"/>
            <w:szCs w:val="24"/>
          </w:rPr>
          <w:fldChar w:fldCharType="end"/>
        </w:r>
      </w:p>
    </w:sdtContent>
  </w:sdt>
  <w:p w14:paraId="5E196E84" w14:textId="77777777" w:rsidR="00BE66E1" w:rsidRDefault="00BE66E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90BFD" w14:textId="77777777" w:rsidR="00FC0FE8" w:rsidRDefault="00FC0FE8" w:rsidP="001F1067">
      <w:r>
        <w:separator/>
      </w:r>
    </w:p>
  </w:footnote>
  <w:footnote w:type="continuationSeparator" w:id="0">
    <w:p w14:paraId="520C14B6" w14:textId="77777777" w:rsidR="00FC0FE8" w:rsidRDefault="00FC0FE8" w:rsidP="001F1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305B7"/>
    <w:multiLevelType w:val="hybridMultilevel"/>
    <w:tmpl w:val="3D74FC36"/>
    <w:lvl w:ilvl="0" w:tplc="74C2A7CE">
      <w:start w:val="1"/>
      <w:numFmt w:val="decimal"/>
      <w:lvlText w:val="(%1)"/>
      <w:lvlJc w:val="left"/>
      <w:pPr>
        <w:ind w:left="893" w:hanging="533"/>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6EF75C6"/>
    <w:multiLevelType w:val="hybridMultilevel"/>
    <w:tmpl w:val="7D3AB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911471"/>
    <w:multiLevelType w:val="hybridMultilevel"/>
    <w:tmpl w:val="BE32F696"/>
    <w:lvl w:ilvl="0" w:tplc="75722A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456FCC"/>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37049C9"/>
    <w:multiLevelType w:val="hybridMultilevel"/>
    <w:tmpl w:val="44888F40"/>
    <w:lvl w:ilvl="0" w:tplc="A4282852">
      <w:start w:val="5"/>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7126D3"/>
    <w:multiLevelType w:val="hybridMultilevel"/>
    <w:tmpl w:val="18025E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4239CC"/>
    <w:multiLevelType w:val="hybridMultilevel"/>
    <w:tmpl w:val="D9D0A176"/>
    <w:lvl w:ilvl="0" w:tplc="FFC4AE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CD2B9C"/>
    <w:multiLevelType w:val="hybridMultilevel"/>
    <w:tmpl w:val="E222C3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FF6ADD"/>
    <w:multiLevelType w:val="hybridMultilevel"/>
    <w:tmpl w:val="B72CCC60"/>
    <w:lvl w:ilvl="0" w:tplc="C914AEC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AFA4C5A"/>
    <w:multiLevelType w:val="hybridMultilevel"/>
    <w:tmpl w:val="90DCB848"/>
    <w:lvl w:ilvl="0" w:tplc="45D449B8">
      <w:start w:val="5"/>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644747"/>
    <w:multiLevelType w:val="hybridMultilevel"/>
    <w:tmpl w:val="C0864D70"/>
    <w:lvl w:ilvl="0" w:tplc="4DB0E5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547A81"/>
    <w:multiLevelType w:val="hybridMultilevel"/>
    <w:tmpl w:val="1922A73C"/>
    <w:lvl w:ilvl="0" w:tplc="04250011">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4D9059A9"/>
    <w:multiLevelType w:val="hybridMultilevel"/>
    <w:tmpl w:val="4EF4380C"/>
    <w:lvl w:ilvl="0" w:tplc="D018AF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4271220"/>
    <w:multiLevelType w:val="hybridMultilevel"/>
    <w:tmpl w:val="42DA11F6"/>
    <w:lvl w:ilvl="0" w:tplc="F2A06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57820F2"/>
    <w:multiLevelType w:val="hybridMultilevel"/>
    <w:tmpl w:val="3288DB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6304A53"/>
    <w:multiLevelType w:val="hybridMultilevel"/>
    <w:tmpl w:val="2BDA8EE2"/>
    <w:lvl w:ilvl="0" w:tplc="D018AF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5C0E3DC6"/>
    <w:multiLevelType w:val="hybridMultilevel"/>
    <w:tmpl w:val="B93A6BDE"/>
    <w:lvl w:ilvl="0" w:tplc="40F0BFDA">
      <w:start w:val="1"/>
      <w:numFmt w:val="decimal"/>
      <w:lvlText w:val="(%1)"/>
      <w:lvlJc w:val="left"/>
      <w:pPr>
        <w:ind w:left="420" w:hanging="4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0090BF5"/>
    <w:multiLevelType w:val="hybridMultilevel"/>
    <w:tmpl w:val="6A9EA190"/>
    <w:lvl w:ilvl="0" w:tplc="CF94D78A">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4B00CD3"/>
    <w:multiLevelType w:val="hybridMultilevel"/>
    <w:tmpl w:val="69E4E764"/>
    <w:lvl w:ilvl="0" w:tplc="C8CCF6B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A7603DF"/>
    <w:multiLevelType w:val="hybridMultilevel"/>
    <w:tmpl w:val="5E4867DC"/>
    <w:lvl w:ilvl="0" w:tplc="C93ED9A8">
      <w:start w:val="1"/>
      <w:numFmt w:val="decimal"/>
      <w:lvlText w:val="%1)"/>
      <w:lvlJc w:val="left"/>
      <w:pPr>
        <w:ind w:left="360" w:hanging="360"/>
      </w:pPr>
      <w:rPr>
        <w:rFonts w:hint="default"/>
        <w:b/>
        <w:i w:val="0"/>
        <w:vertAlign w:val="baseli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559283B"/>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76E20A9B"/>
    <w:multiLevelType w:val="hybridMultilevel"/>
    <w:tmpl w:val="3EB61868"/>
    <w:lvl w:ilvl="0" w:tplc="6D84C70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7C73123F"/>
    <w:multiLevelType w:val="hybridMultilevel"/>
    <w:tmpl w:val="C00E883E"/>
    <w:lvl w:ilvl="0" w:tplc="0972B2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0A38F3"/>
    <w:multiLevelType w:val="hybridMultilevel"/>
    <w:tmpl w:val="E27651D8"/>
    <w:lvl w:ilvl="0" w:tplc="420A0A3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556C75"/>
    <w:multiLevelType w:val="hybridMultilevel"/>
    <w:tmpl w:val="3F3EA408"/>
    <w:lvl w:ilvl="0" w:tplc="528C4E0E">
      <w:start w:val="1"/>
      <w:numFmt w:val="lowerLetter"/>
      <w:lvlText w:val="%1)"/>
      <w:lvlJc w:val="left"/>
      <w:pPr>
        <w:ind w:left="720" w:hanging="360"/>
      </w:pPr>
    </w:lvl>
    <w:lvl w:ilvl="1" w:tplc="EDBE3E9C">
      <w:start w:val="1"/>
      <w:numFmt w:val="lowerLetter"/>
      <w:lvlText w:val="%2)"/>
      <w:lvlJc w:val="left"/>
      <w:pPr>
        <w:ind w:left="720" w:hanging="360"/>
      </w:pPr>
    </w:lvl>
    <w:lvl w:ilvl="2" w:tplc="43706CAE">
      <w:start w:val="1"/>
      <w:numFmt w:val="lowerLetter"/>
      <w:lvlText w:val="%3)"/>
      <w:lvlJc w:val="left"/>
      <w:pPr>
        <w:ind w:left="720" w:hanging="360"/>
      </w:pPr>
    </w:lvl>
    <w:lvl w:ilvl="3" w:tplc="B6F207A4">
      <w:start w:val="1"/>
      <w:numFmt w:val="lowerLetter"/>
      <w:lvlText w:val="%4)"/>
      <w:lvlJc w:val="left"/>
      <w:pPr>
        <w:ind w:left="720" w:hanging="360"/>
      </w:pPr>
    </w:lvl>
    <w:lvl w:ilvl="4" w:tplc="5C9EB252">
      <w:start w:val="1"/>
      <w:numFmt w:val="lowerLetter"/>
      <w:lvlText w:val="%5)"/>
      <w:lvlJc w:val="left"/>
      <w:pPr>
        <w:ind w:left="720" w:hanging="360"/>
      </w:pPr>
    </w:lvl>
    <w:lvl w:ilvl="5" w:tplc="659ED04A">
      <w:start w:val="1"/>
      <w:numFmt w:val="lowerLetter"/>
      <w:lvlText w:val="%6)"/>
      <w:lvlJc w:val="left"/>
      <w:pPr>
        <w:ind w:left="720" w:hanging="360"/>
      </w:pPr>
    </w:lvl>
    <w:lvl w:ilvl="6" w:tplc="65D0553A">
      <w:start w:val="1"/>
      <w:numFmt w:val="lowerLetter"/>
      <w:lvlText w:val="%7)"/>
      <w:lvlJc w:val="left"/>
      <w:pPr>
        <w:ind w:left="720" w:hanging="360"/>
      </w:pPr>
    </w:lvl>
    <w:lvl w:ilvl="7" w:tplc="F118C266">
      <w:start w:val="1"/>
      <w:numFmt w:val="lowerLetter"/>
      <w:lvlText w:val="%8)"/>
      <w:lvlJc w:val="left"/>
      <w:pPr>
        <w:ind w:left="720" w:hanging="360"/>
      </w:pPr>
    </w:lvl>
    <w:lvl w:ilvl="8" w:tplc="35E62C40">
      <w:start w:val="1"/>
      <w:numFmt w:val="lowerLetter"/>
      <w:lvlText w:val="%9)"/>
      <w:lvlJc w:val="left"/>
      <w:pPr>
        <w:ind w:left="720" w:hanging="360"/>
      </w:pPr>
    </w:lvl>
  </w:abstractNum>
  <w:num w:numId="1" w16cid:durableId="754320233">
    <w:abstractNumId w:val="3"/>
  </w:num>
  <w:num w:numId="2" w16cid:durableId="1381828090">
    <w:abstractNumId w:val="21"/>
  </w:num>
  <w:num w:numId="3" w16cid:durableId="1762872778">
    <w:abstractNumId w:val="20"/>
  </w:num>
  <w:num w:numId="4" w16cid:durableId="2006545726">
    <w:abstractNumId w:val="11"/>
  </w:num>
  <w:num w:numId="5" w16cid:durableId="726302579">
    <w:abstractNumId w:val="16"/>
  </w:num>
  <w:num w:numId="6" w16cid:durableId="1910462734">
    <w:abstractNumId w:val="19"/>
  </w:num>
  <w:num w:numId="7" w16cid:durableId="671489237">
    <w:abstractNumId w:val="13"/>
  </w:num>
  <w:num w:numId="8" w16cid:durableId="1677027240">
    <w:abstractNumId w:val="23"/>
  </w:num>
  <w:num w:numId="9" w16cid:durableId="374669520">
    <w:abstractNumId w:val="4"/>
  </w:num>
  <w:num w:numId="10" w16cid:durableId="410858439">
    <w:abstractNumId w:val="9"/>
  </w:num>
  <w:num w:numId="11" w16cid:durableId="739015845">
    <w:abstractNumId w:val="17"/>
  </w:num>
  <w:num w:numId="12" w16cid:durableId="326977024">
    <w:abstractNumId w:val="12"/>
  </w:num>
  <w:num w:numId="13" w16cid:durableId="452485276">
    <w:abstractNumId w:val="15"/>
  </w:num>
  <w:num w:numId="14" w16cid:durableId="1802993487">
    <w:abstractNumId w:val="6"/>
  </w:num>
  <w:num w:numId="15" w16cid:durableId="242229100">
    <w:abstractNumId w:val="14"/>
  </w:num>
  <w:num w:numId="16" w16cid:durableId="1287814178">
    <w:abstractNumId w:val="10"/>
  </w:num>
  <w:num w:numId="17" w16cid:durableId="839467510">
    <w:abstractNumId w:val="22"/>
  </w:num>
  <w:num w:numId="18" w16cid:durableId="1957561021">
    <w:abstractNumId w:val="1"/>
  </w:num>
  <w:num w:numId="19" w16cid:durableId="1458722236">
    <w:abstractNumId w:val="5"/>
  </w:num>
  <w:num w:numId="20" w16cid:durableId="2050912314">
    <w:abstractNumId w:val="0"/>
  </w:num>
  <w:num w:numId="21" w16cid:durableId="1692799595">
    <w:abstractNumId w:val="2"/>
  </w:num>
  <w:num w:numId="22" w16cid:durableId="1844971678">
    <w:abstractNumId w:val="18"/>
  </w:num>
  <w:num w:numId="23" w16cid:durableId="1703628759">
    <w:abstractNumId w:val="8"/>
  </w:num>
  <w:num w:numId="24" w16cid:durableId="501505958">
    <w:abstractNumId w:val="7"/>
  </w:num>
  <w:num w:numId="25" w16cid:durableId="168401700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6"/>
    <w:rsid w:val="0000062C"/>
    <w:rsid w:val="00000FB2"/>
    <w:rsid w:val="00001361"/>
    <w:rsid w:val="00002933"/>
    <w:rsid w:val="00003183"/>
    <w:rsid w:val="00003B6F"/>
    <w:rsid w:val="00003DA6"/>
    <w:rsid w:val="00004F27"/>
    <w:rsid w:val="00004F9D"/>
    <w:rsid w:val="00006444"/>
    <w:rsid w:val="00006DDB"/>
    <w:rsid w:val="00007428"/>
    <w:rsid w:val="000077C0"/>
    <w:rsid w:val="00010547"/>
    <w:rsid w:val="00010E26"/>
    <w:rsid w:val="000126D5"/>
    <w:rsid w:val="000136D4"/>
    <w:rsid w:val="00013E99"/>
    <w:rsid w:val="00014BBE"/>
    <w:rsid w:val="0001508E"/>
    <w:rsid w:val="000151DE"/>
    <w:rsid w:val="00015639"/>
    <w:rsid w:val="00015893"/>
    <w:rsid w:val="00016636"/>
    <w:rsid w:val="000166DF"/>
    <w:rsid w:val="00016ABA"/>
    <w:rsid w:val="00020140"/>
    <w:rsid w:val="00020B61"/>
    <w:rsid w:val="00021686"/>
    <w:rsid w:val="00021750"/>
    <w:rsid w:val="00023568"/>
    <w:rsid w:val="00024E57"/>
    <w:rsid w:val="00024E6F"/>
    <w:rsid w:val="00025874"/>
    <w:rsid w:val="00031B43"/>
    <w:rsid w:val="00033B1F"/>
    <w:rsid w:val="00033DAE"/>
    <w:rsid w:val="00033E1D"/>
    <w:rsid w:val="00034FBE"/>
    <w:rsid w:val="000358CB"/>
    <w:rsid w:val="000361DA"/>
    <w:rsid w:val="000365D9"/>
    <w:rsid w:val="0004002C"/>
    <w:rsid w:val="00041335"/>
    <w:rsid w:val="00044CEE"/>
    <w:rsid w:val="00046946"/>
    <w:rsid w:val="000478DE"/>
    <w:rsid w:val="00047AA4"/>
    <w:rsid w:val="00050494"/>
    <w:rsid w:val="000529FD"/>
    <w:rsid w:val="00056F5A"/>
    <w:rsid w:val="0005736E"/>
    <w:rsid w:val="0006053F"/>
    <w:rsid w:val="00060C4D"/>
    <w:rsid w:val="00061893"/>
    <w:rsid w:val="000639F1"/>
    <w:rsid w:val="00063CA2"/>
    <w:rsid w:val="00063FF2"/>
    <w:rsid w:val="000657EE"/>
    <w:rsid w:val="00065A4E"/>
    <w:rsid w:val="00065D23"/>
    <w:rsid w:val="00067026"/>
    <w:rsid w:val="00071167"/>
    <w:rsid w:val="00071FC6"/>
    <w:rsid w:val="00074E51"/>
    <w:rsid w:val="00074EE2"/>
    <w:rsid w:val="00075505"/>
    <w:rsid w:val="000756B0"/>
    <w:rsid w:val="00076111"/>
    <w:rsid w:val="0007635F"/>
    <w:rsid w:val="00076E3C"/>
    <w:rsid w:val="00077A6B"/>
    <w:rsid w:val="0008085D"/>
    <w:rsid w:val="000812D5"/>
    <w:rsid w:val="00082425"/>
    <w:rsid w:val="000825C9"/>
    <w:rsid w:val="00084372"/>
    <w:rsid w:val="0008456C"/>
    <w:rsid w:val="000859AA"/>
    <w:rsid w:val="00086AEE"/>
    <w:rsid w:val="00086E3D"/>
    <w:rsid w:val="00087F4E"/>
    <w:rsid w:val="00091721"/>
    <w:rsid w:val="00091885"/>
    <w:rsid w:val="00091BAB"/>
    <w:rsid w:val="00092972"/>
    <w:rsid w:val="00093240"/>
    <w:rsid w:val="000932AE"/>
    <w:rsid w:val="000953D2"/>
    <w:rsid w:val="00096864"/>
    <w:rsid w:val="000977A5"/>
    <w:rsid w:val="000977A9"/>
    <w:rsid w:val="00097DF0"/>
    <w:rsid w:val="000A0835"/>
    <w:rsid w:val="000A09A3"/>
    <w:rsid w:val="000A15C8"/>
    <w:rsid w:val="000A195F"/>
    <w:rsid w:val="000A39A7"/>
    <w:rsid w:val="000A3A12"/>
    <w:rsid w:val="000A3D4E"/>
    <w:rsid w:val="000A440A"/>
    <w:rsid w:val="000A49A3"/>
    <w:rsid w:val="000A5220"/>
    <w:rsid w:val="000B0669"/>
    <w:rsid w:val="000B0788"/>
    <w:rsid w:val="000B2C21"/>
    <w:rsid w:val="000B33EF"/>
    <w:rsid w:val="000B46CB"/>
    <w:rsid w:val="000B4ECC"/>
    <w:rsid w:val="000B5596"/>
    <w:rsid w:val="000B56E0"/>
    <w:rsid w:val="000B5B90"/>
    <w:rsid w:val="000B611F"/>
    <w:rsid w:val="000B6873"/>
    <w:rsid w:val="000B69F0"/>
    <w:rsid w:val="000B6EAE"/>
    <w:rsid w:val="000B7499"/>
    <w:rsid w:val="000B761C"/>
    <w:rsid w:val="000B778D"/>
    <w:rsid w:val="000B7E92"/>
    <w:rsid w:val="000C0226"/>
    <w:rsid w:val="000C12ED"/>
    <w:rsid w:val="000C139F"/>
    <w:rsid w:val="000C3AFB"/>
    <w:rsid w:val="000C46B6"/>
    <w:rsid w:val="000C5133"/>
    <w:rsid w:val="000C5F11"/>
    <w:rsid w:val="000C76E7"/>
    <w:rsid w:val="000D1F5F"/>
    <w:rsid w:val="000D6393"/>
    <w:rsid w:val="000D6CE9"/>
    <w:rsid w:val="000D6FBF"/>
    <w:rsid w:val="000E121B"/>
    <w:rsid w:val="000E13D6"/>
    <w:rsid w:val="000E13FF"/>
    <w:rsid w:val="000E1401"/>
    <w:rsid w:val="000E1F00"/>
    <w:rsid w:val="000E39A7"/>
    <w:rsid w:val="000E429A"/>
    <w:rsid w:val="000E4349"/>
    <w:rsid w:val="000E4AA5"/>
    <w:rsid w:val="000F0335"/>
    <w:rsid w:val="000F0C2E"/>
    <w:rsid w:val="000F17F1"/>
    <w:rsid w:val="000F1AAF"/>
    <w:rsid w:val="000F21BD"/>
    <w:rsid w:val="000F259E"/>
    <w:rsid w:val="000F2CC4"/>
    <w:rsid w:val="000F3067"/>
    <w:rsid w:val="000F32EA"/>
    <w:rsid w:val="000F396C"/>
    <w:rsid w:val="000F5DD3"/>
    <w:rsid w:val="000F6EF4"/>
    <w:rsid w:val="000F74EE"/>
    <w:rsid w:val="00101520"/>
    <w:rsid w:val="00102F29"/>
    <w:rsid w:val="00103D3A"/>
    <w:rsid w:val="001044EE"/>
    <w:rsid w:val="00106478"/>
    <w:rsid w:val="00106B01"/>
    <w:rsid w:val="00107AC9"/>
    <w:rsid w:val="00112785"/>
    <w:rsid w:val="001152C3"/>
    <w:rsid w:val="001154B2"/>
    <w:rsid w:val="00115A8D"/>
    <w:rsid w:val="00117977"/>
    <w:rsid w:val="00117AC1"/>
    <w:rsid w:val="001242AD"/>
    <w:rsid w:val="001242EA"/>
    <w:rsid w:val="001243CE"/>
    <w:rsid w:val="001331C8"/>
    <w:rsid w:val="001335BF"/>
    <w:rsid w:val="001363FD"/>
    <w:rsid w:val="00137E51"/>
    <w:rsid w:val="00140062"/>
    <w:rsid w:val="00142003"/>
    <w:rsid w:val="00145539"/>
    <w:rsid w:val="00145802"/>
    <w:rsid w:val="00145ADA"/>
    <w:rsid w:val="00146DA7"/>
    <w:rsid w:val="001474EE"/>
    <w:rsid w:val="0014774D"/>
    <w:rsid w:val="00147B80"/>
    <w:rsid w:val="00150508"/>
    <w:rsid w:val="00152540"/>
    <w:rsid w:val="00152D15"/>
    <w:rsid w:val="001552E2"/>
    <w:rsid w:val="00156244"/>
    <w:rsid w:val="00160990"/>
    <w:rsid w:val="00160C84"/>
    <w:rsid w:val="00161787"/>
    <w:rsid w:val="00161A20"/>
    <w:rsid w:val="001623EE"/>
    <w:rsid w:val="00162A9C"/>
    <w:rsid w:val="00162F26"/>
    <w:rsid w:val="00163A8A"/>
    <w:rsid w:val="0016596A"/>
    <w:rsid w:val="00165B17"/>
    <w:rsid w:val="001666F9"/>
    <w:rsid w:val="00166C59"/>
    <w:rsid w:val="001671BA"/>
    <w:rsid w:val="00167E02"/>
    <w:rsid w:val="001709D3"/>
    <w:rsid w:val="00171786"/>
    <w:rsid w:val="00171EF2"/>
    <w:rsid w:val="001742FD"/>
    <w:rsid w:val="00175B95"/>
    <w:rsid w:val="00175CE2"/>
    <w:rsid w:val="001777C1"/>
    <w:rsid w:val="00177B56"/>
    <w:rsid w:val="00180AF2"/>
    <w:rsid w:val="001811B2"/>
    <w:rsid w:val="001811B5"/>
    <w:rsid w:val="00181CC8"/>
    <w:rsid w:val="00184076"/>
    <w:rsid w:val="00184080"/>
    <w:rsid w:val="001843B2"/>
    <w:rsid w:val="00185A3F"/>
    <w:rsid w:val="001866EE"/>
    <w:rsid w:val="00186877"/>
    <w:rsid w:val="00186CB1"/>
    <w:rsid w:val="00187D12"/>
    <w:rsid w:val="001904B1"/>
    <w:rsid w:val="00190CCC"/>
    <w:rsid w:val="00191B5A"/>
    <w:rsid w:val="001931AC"/>
    <w:rsid w:val="00193FC3"/>
    <w:rsid w:val="0019585E"/>
    <w:rsid w:val="00196696"/>
    <w:rsid w:val="00196A74"/>
    <w:rsid w:val="001A039F"/>
    <w:rsid w:val="001A0CB3"/>
    <w:rsid w:val="001A1BB0"/>
    <w:rsid w:val="001A1E0F"/>
    <w:rsid w:val="001A29AE"/>
    <w:rsid w:val="001A2F08"/>
    <w:rsid w:val="001A4D5F"/>
    <w:rsid w:val="001A59B1"/>
    <w:rsid w:val="001A5A58"/>
    <w:rsid w:val="001A5ABB"/>
    <w:rsid w:val="001A7136"/>
    <w:rsid w:val="001A7BA1"/>
    <w:rsid w:val="001A7E89"/>
    <w:rsid w:val="001B04EF"/>
    <w:rsid w:val="001B44F2"/>
    <w:rsid w:val="001B46DE"/>
    <w:rsid w:val="001B4C21"/>
    <w:rsid w:val="001B6948"/>
    <w:rsid w:val="001B7015"/>
    <w:rsid w:val="001C0783"/>
    <w:rsid w:val="001C0A72"/>
    <w:rsid w:val="001C0D7A"/>
    <w:rsid w:val="001C1AF1"/>
    <w:rsid w:val="001C246F"/>
    <w:rsid w:val="001C4130"/>
    <w:rsid w:val="001C6ED1"/>
    <w:rsid w:val="001C6F17"/>
    <w:rsid w:val="001D146A"/>
    <w:rsid w:val="001D1A64"/>
    <w:rsid w:val="001D210D"/>
    <w:rsid w:val="001D2A31"/>
    <w:rsid w:val="001D2CF4"/>
    <w:rsid w:val="001D4A15"/>
    <w:rsid w:val="001D5822"/>
    <w:rsid w:val="001D5997"/>
    <w:rsid w:val="001D5A5C"/>
    <w:rsid w:val="001D5EF4"/>
    <w:rsid w:val="001E07D3"/>
    <w:rsid w:val="001E2944"/>
    <w:rsid w:val="001E2C00"/>
    <w:rsid w:val="001E55F6"/>
    <w:rsid w:val="001E61D2"/>
    <w:rsid w:val="001E6956"/>
    <w:rsid w:val="001F1067"/>
    <w:rsid w:val="001F152C"/>
    <w:rsid w:val="001F1EB1"/>
    <w:rsid w:val="001F2876"/>
    <w:rsid w:val="001F307D"/>
    <w:rsid w:val="001F3C6E"/>
    <w:rsid w:val="001F5C0B"/>
    <w:rsid w:val="001F7146"/>
    <w:rsid w:val="001F771D"/>
    <w:rsid w:val="001F7A79"/>
    <w:rsid w:val="0020107A"/>
    <w:rsid w:val="00201244"/>
    <w:rsid w:val="00204F7E"/>
    <w:rsid w:val="00207BBA"/>
    <w:rsid w:val="002120E4"/>
    <w:rsid w:val="00214220"/>
    <w:rsid w:val="00214EE2"/>
    <w:rsid w:val="0021542B"/>
    <w:rsid w:val="00216710"/>
    <w:rsid w:val="00217DFA"/>
    <w:rsid w:val="00220006"/>
    <w:rsid w:val="00220E7F"/>
    <w:rsid w:val="00221328"/>
    <w:rsid w:val="00221596"/>
    <w:rsid w:val="002219D4"/>
    <w:rsid w:val="00221A76"/>
    <w:rsid w:val="00221F9B"/>
    <w:rsid w:val="00223C4D"/>
    <w:rsid w:val="002244DE"/>
    <w:rsid w:val="0022472D"/>
    <w:rsid w:val="00224A6D"/>
    <w:rsid w:val="00225A47"/>
    <w:rsid w:val="00230372"/>
    <w:rsid w:val="00230858"/>
    <w:rsid w:val="00231070"/>
    <w:rsid w:val="00231438"/>
    <w:rsid w:val="002314B1"/>
    <w:rsid w:val="00231C1F"/>
    <w:rsid w:val="00231CC7"/>
    <w:rsid w:val="00235D5C"/>
    <w:rsid w:val="00235DF5"/>
    <w:rsid w:val="00237311"/>
    <w:rsid w:val="00237871"/>
    <w:rsid w:val="002378A2"/>
    <w:rsid w:val="0024046A"/>
    <w:rsid w:val="00244228"/>
    <w:rsid w:val="00245A93"/>
    <w:rsid w:val="00246A41"/>
    <w:rsid w:val="002514EF"/>
    <w:rsid w:val="002526F2"/>
    <w:rsid w:val="002529E1"/>
    <w:rsid w:val="002534C3"/>
    <w:rsid w:val="00253778"/>
    <w:rsid w:val="0025450A"/>
    <w:rsid w:val="002559FE"/>
    <w:rsid w:val="002561C3"/>
    <w:rsid w:val="00256CDE"/>
    <w:rsid w:val="00257B34"/>
    <w:rsid w:val="00260CDA"/>
    <w:rsid w:val="00261385"/>
    <w:rsid w:val="00261B2D"/>
    <w:rsid w:val="00264A0C"/>
    <w:rsid w:val="00266D1C"/>
    <w:rsid w:val="00266EBF"/>
    <w:rsid w:val="002700B4"/>
    <w:rsid w:val="002716FB"/>
    <w:rsid w:val="002736E6"/>
    <w:rsid w:val="0027446A"/>
    <w:rsid w:val="00275215"/>
    <w:rsid w:val="00275ED5"/>
    <w:rsid w:val="00276C33"/>
    <w:rsid w:val="00277B15"/>
    <w:rsid w:val="00277D41"/>
    <w:rsid w:val="002821AC"/>
    <w:rsid w:val="0028379C"/>
    <w:rsid w:val="00283E27"/>
    <w:rsid w:val="002849AD"/>
    <w:rsid w:val="00284A22"/>
    <w:rsid w:val="00285B1C"/>
    <w:rsid w:val="0028660B"/>
    <w:rsid w:val="00287C71"/>
    <w:rsid w:val="002917B5"/>
    <w:rsid w:val="00291B09"/>
    <w:rsid w:val="00291E08"/>
    <w:rsid w:val="002947C2"/>
    <w:rsid w:val="00294C06"/>
    <w:rsid w:val="0029594C"/>
    <w:rsid w:val="002970B5"/>
    <w:rsid w:val="002970FC"/>
    <w:rsid w:val="00297919"/>
    <w:rsid w:val="00297A40"/>
    <w:rsid w:val="002A05D6"/>
    <w:rsid w:val="002A0A29"/>
    <w:rsid w:val="002A2987"/>
    <w:rsid w:val="002A3882"/>
    <w:rsid w:val="002A482F"/>
    <w:rsid w:val="002A4C63"/>
    <w:rsid w:val="002A4CC5"/>
    <w:rsid w:val="002A5946"/>
    <w:rsid w:val="002A7C30"/>
    <w:rsid w:val="002B0394"/>
    <w:rsid w:val="002B2439"/>
    <w:rsid w:val="002B2C9B"/>
    <w:rsid w:val="002B2F16"/>
    <w:rsid w:val="002B35BC"/>
    <w:rsid w:val="002B541F"/>
    <w:rsid w:val="002B6DF1"/>
    <w:rsid w:val="002B73D9"/>
    <w:rsid w:val="002C0C23"/>
    <w:rsid w:val="002C1FCD"/>
    <w:rsid w:val="002C2DC3"/>
    <w:rsid w:val="002C30D2"/>
    <w:rsid w:val="002D1019"/>
    <w:rsid w:val="002D2807"/>
    <w:rsid w:val="002D2976"/>
    <w:rsid w:val="002D2B32"/>
    <w:rsid w:val="002D5F51"/>
    <w:rsid w:val="002E0EC3"/>
    <w:rsid w:val="002E1C95"/>
    <w:rsid w:val="002E2A55"/>
    <w:rsid w:val="002E2EAD"/>
    <w:rsid w:val="002E372D"/>
    <w:rsid w:val="002E7073"/>
    <w:rsid w:val="002F0D8B"/>
    <w:rsid w:val="002F0F76"/>
    <w:rsid w:val="002F2554"/>
    <w:rsid w:val="002F33CE"/>
    <w:rsid w:val="002F33FF"/>
    <w:rsid w:val="002F4413"/>
    <w:rsid w:val="002F462F"/>
    <w:rsid w:val="00301B3D"/>
    <w:rsid w:val="00304688"/>
    <w:rsid w:val="00304BCA"/>
    <w:rsid w:val="00304E50"/>
    <w:rsid w:val="00306280"/>
    <w:rsid w:val="003114A1"/>
    <w:rsid w:val="00312941"/>
    <w:rsid w:val="00313B57"/>
    <w:rsid w:val="0031631B"/>
    <w:rsid w:val="00316B02"/>
    <w:rsid w:val="003172B1"/>
    <w:rsid w:val="003202B3"/>
    <w:rsid w:val="00320EC7"/>
    <w:rsid w:val="003222D4"/>
    <w:rsid w:val="0032262E"/>
    <w:rsid w:val="00323D1B"/>
    <w:rsid w:val="00323D5F"/>
    <w:rsid w:val="00325A77"/>
    <w:rsid w:val="00325D50"/>
    <w:rsid w:val="00326589"/>
    <w:rsid w:val="00331171"/>
    <w:rsid w:val="00331D88"/>
    <w:rsid w:val="0033449F"/>
    <w:rsid w:val="00334C86"/>
    <w:rsid w:val="00335EC2"/>
    <w:rsid w:val="00336EB3"/>
    <w:rsid w:val="0033786D"/>
    <w:rsid w:val="00337896"/>
    <w:rsid w:val="003405AB"/>
    <w:rsid w:val="003406C9"/>
    <w:rsid w:val="00340BE4"/>
    <w:rsid w:val="003417E2"/>
    <w:rsid w:val="00342645"/>
    <w:rsid w:val="00343271"/>
    <w:rsid w:val="0034327C"/>
    <w:rsid w:val="00343633"/>
    <w:rsid w:val="003441B6"/>
    <w:rsid w:val="003441E4"/>
    <w:rsid w:val="0034546F"/>
    <w:rsid w:val="003467E7"/>
    <w:rsid w:val="00347A2B"/>
    <w:rsid w:val="00347A2D"/>
    <w:rsid w:val="00350CC3"/>
    <w:rsid w:val="003524CA"/>
    <w:rsid w:val="00352BE9"/>
    <w:rsid w:val="00353A0E"/>
    <w:rsid w:val="00357DF4"/>
    <w:rsid w:val="003611D9"/>
    <w:rsid w:val="003615F0"/>
    <w:rsid w:val="0036202E"/>
    <w:rsid w:val="00362C3C"/>
    <w:rsid w:val="00365659"/>
    <w:rsid w:val="00365DD7"/>
    <w:rsid w:val="0036659B"/>
    <w:rsid w:val="00367F6C"/>
    <w:rsid w:val="00371190"/>
    <w:rsid w:val="00372D00"/>
    <w:rsid w:val="00373C51"/>
    <w:rsid w:val="00374292"/>
    <w:rsid w:val="00376B32"/>
    <w:rsid w:val="00376D9B"/>
    <w:rsid w:val="00377C70"/>
    <w:rsid w:val="0038117F"/>
    <w:rsid w:val="003811B9"/>
    <w:rsid w:val="00381D3D"/>
    <w:rsid w:val="00382518"/>
    <w:rsid w:val="00382B01"/>
    <w:rsid w:val="00383738"/>
    <w:rsid w:val="003842D1"/>
    <w:rsid w:val="00384B51"/>
    <w:rsid w:val="00392081"/>
    <w:rsid w:val="00392567"/>
    <w:rsid w:val="0039260F"/>
    <w:rsid w:val="0039300B"/>
    <w:rsid w:val="003944F9"/>
    <w:rsid w:val="003948A3"/>
    <w:rsid w:val="00394F02"/>
    <w:rsid w:val="00395A10"/>
    <w:rsid w:val="003969D5"/>
    <w:rsid w:val="003A2988"/>
    <w:rsid w:val="003A316A"/>
    <w:rsid w:val="003A395A"/>
    <w:rsid w:val="003A4334"/>
    <w:rsid w:val="003A487E"/>
    <w:rsid w:val="003A63E9"/>
    <w:rsid w:val="003A7B98"/>
    <w:rsid w:val="003B0490"/>
    <w:rsid w:val="003B2322"/>
    <w:rsid w:val="003B2CD4"/>
    <w:rsid w:val="003B4320"/>
    <w:rsid w:val="003B742C"/>
    <w:rsid w:val="003B749F"/>
    <w:rsid w:val="003C04EA"/>
    <w:rsid w:val="003C1167"/>
    <w:rsid w:val="003C1B7D"/>
    <w:rsid w:val="003C2357"/>
    <w:rsid w:val="003C2F61"/>
    <w:rsid w:val="003C35ED"/>
    <w:rsid w:val="003C4F26"/>
    <w:rsid w:val="003C5140"/>
    <w:rsid w:val="003C5C6C"/>
    <w:rsid w:val="003C7E02"/>
    <w:rsid w:val="003C7E2E"/>
    <w:rsid w:val="003D0C3D"/>
    <w:rsid w:val="003D1BF4"/>
    <w:rsid w:val="003D224A"/>
    <w:rsid w:val="003D28E2"/>
    <w:rsid w:val="003D306B"/>
    <w:rsid w:val="003D56BB"/>
    <w:rsid w:val="003D5A89"/>
    <w:rsid w:val="003D5E05"/>
    <w:rsid w:val="003D651E"/>
    <w:rsid w:val="003D79B6"/>
    <w:rsid w:val="003D7EAE"/>
    <w:rsid w:val="003E0895"/>
    <w:rsid w:val="003E0B49"/>
    <w:rsid w:val="003E0E9E"/>
    <w:rsid w:val="003E15BF"/>
    <w:rsid w:val="003E2A41"/>
    <w:rsid w:val="003E3510"/>
    <w:rsid w:val="003E44D7"/>
    <w:rsid w:val="003E4EFF"/>
    <w:rsid w:val="003E539B"/>
    <w:rsid w:val="003E5EA6"/>
    <w:rsid w:val="003E76C5"/>
    <w:rsid w:val="003F1152"/>
    <w:rsid w:val="003F2709"/>
    <w:rsid w:val="003F271F"/>
    <w:rsid w:val="003F363E"/>
    <w:rsid w:val="003F3DF9"/>
    <w:rsid w:val="003F3E66"/>
    <w:rsid w:val="003F77D7"/>
    <w:rsid w:val="003F7ADB"/>
    <w:rsid w:val="004009F0"/>
    <w:rsid w:val="004027C9"/>
    <w:rsid w:val="00402AF7"/>
    <w:rsid w:val="00403916"/>
    <w:rsid w:val="004046D0"/>
    <w:rsid w:val="00405378"/>
    <w:rsid w:val="004054CA"/>
    <w:rsid w:val="00411B30"/>
    <w:rsid w:val="00411DAF"/>
    <w:rsid w:val="00412AC7"/>
    <w:rsid w:val="00413AA4"/>
    <w:rsid w:val="0041614E"/>
    <w:rsid w:val="00416EF1"/>
    <w:rsid w:val="004201F8"/>
    <w:rsid w:val="004212B5"/>
    <w:rsid w:val="004217A0"/>
    <w:rsid w:val="004233AA"/>
    <w:rsid w:val="004241E8"/>
    <w:rsid w:val="00424799"/>
    <w:rsid w:val="00425872"/>
    <w:rsid w:val="00425A65"/>
    <w:rsid w:val="00426FCA"/>
    <w:rsid w:val="004317B6"/>
    <w:rsid w:val="004323A5"/>
    <w:rsid w:val="004330B4"/>
    <w:rsid w:val="00434BC7"/>
    <w:rsid w:val="0043564D"/>
    <w:rsid w:val="00435A38"/>
    <w:rsid w:val="00435BED"/>
    <w:rsid w:val="0043656D"/>
    <w:rsid w:val="00437BB7"/>
    <w:rsid w:val="00440077"/>
    <w:rsid w:val="00443031"/>
    <w:rsid w:val="004430C7"/>
    <w:rsid w:val="00444148"/>
    <w:rsid w:val="004444CD"/>
    <w:rsid w:val="00445636"/>
    <w:rsid w:val="00445E6E"/>
    <w:rsid w:val="00446673"/>
    <w:rsid w:val="00447745"/>
    <w:rsid w:val="00450673"/>
    <w:rsid w:val="00451DCC"/>
    <w:rsid w:val="00452590"/>
    <w:rsid w:val="0045458B"/>
    <w:rsid w:val="00454EA4"/>
    <w:rsid w:val="00456327"/>
    <w:rsid w:val="0045697F"/>
    <w:rsid w:val="00456DB2"/>
    <w:rsid w:val="00457CF1"/>
    <w:rsid w:val="00462802"/>
    <w:rsid w:val="0046356E"/>
    <w:rsid w:val="004672A0"/>
    <w:rsid w:val="00471292"/>
    <w:rsid w:val="0047268D"/>
    <w:rsid w:val="0047432B"/>
    <w:rsid w:val="004743F4"/>
    <w:rsid w:val="00474E51"/>
    <w:rsid w:val="004751D7"/>
    <w:rsid w:val="0047620E"/>
    <w:rsid w:val="00476A1B"/>
    <w:rsid w:val="00484919"/>
    <w:rsid w:val="00485506"/>
    <w:rsid w:val="00485D6F"/>
    <w:rsid w:val="004863DF"/>
    <w:rsid w:val="00486A4A"/>
    <w:rsid w:val="00486BEA"/>
    <w:rsid w:val="00487583"/>
    <w:rsid w:val="0049078E"/>
    <w:rsid w:val="00490CE9"/>
    <w:rsid w:val="00491E3C"/>
    <w:rsid w:val="00492692"/>
    <w:rsid w:val="004935F5"/>
    <w:rsid w:val="004937CF"/>
    <w:rsid w:val="00493C05"/>
    <w:rsid w:val="00494039"/>
    <w:rsid w:val="00494CF2"/>
    <w:rsid w:val="0049521E"/>
    <w:rsid w:val="00497972"/>
    <w:rsid w:val="00497EA3"/>
    <w:rsid w:val="00497F5B"/>
    <w:rsid w:val="004A0845"/>
    <w:rsid w:val="004A1439"/>
    <w:rsid w:val="004A2EA0"/>
    <w:rsid w:val="004A3B2F"/>
    <w:rsid w:val="004A48F8"/>
    <w:rsid w:val="004B00DC"/>
    <w:rsid w:val="004B010E"/>
    <w:rsid w:val="004B0791"/>
    <w:rsid w:val="004B0D3B"/>
    <w:rsid w:val="004B0D3E"/>
    <w:rsid w:val="004B24B6"/>
    <w:rsid w:val="004B250C"/>
    <w:rsid w:val="004B3307"/>
    <w:rsid w:val="004B4F6E"/>
    <w:rsid w:val="004B6826"/>
    <w:rsid w:val="004B6828"/>
    <w:rsid w:val="004B6DF0"/>
    <w:rsid w:val="004B6FDA"/>
    <w:rsid w:val="004B7AC0"/>
    <w:rsid w:val="004B7EF4"/>
    <w:rsid w:val="004C3617"/>
    <w:rsid w:val="004C3821"/>
    <w:rsid w:val="004C60E0"/>
    <w:rsid w:val="004C6374"/>
    <w:rsid w:val="004C7EE5"/>
    <w:rsid w:val="004D0527"/>
    <w:rsid w:val="004D4197"/>
    <w:rsid w:val="004D4729"/>
    <w:rsid w:val="004D4CD4"/>
    <w:rsid w:val="004D4E03"/>
    <w:rsid w:val="004E0B9D"/>
    <w:rsid w:val="004E2717"/>
    <w:rsid w:val="004E2A74"/>
    <w:rsid w:val="004E4A06"/>
    <w:rsid w:val="004E55A4"/>
    <w:rsid w:val="004E6F1B"/>
    <w:rsid w:val="004F0DFE"/>
    <w:rsid w:val="004F0F32"/>
    <w:rsid w:val="004F1F03"/>
    <w:rsid w:val="004F3F17"/>
    <w:rsid w:val="004F41C1"/>
    <w:rsid w:val="004F54DF"/>
    <w:rsid w:val="005006F8"/>
    <w:rsid w:val="0050111F"/>
    <w:rsid w:val="005011B7"/>
    <w:rsid w:val="0050190E"/>
    <w:rsid w:val="00501A05"/>
    <w:rsid w:val="00501D9C"/>
    <w:rsid w:val="00502D48"/>
    <w:rsid w:val="005035B7"/>
    <w:rsid w:val="00505982"/>
    <w:rsid w:val="005066EB"/>
    <w:rsid w:val="0050737E"/>
    <w:rsid w:val="0051157A"/>
    <w:rsid w:val="005129D3"/>
    <w:rsid w:val="0051330D"/>
    <w:rsid w:val="0051449D"/>
    <w:rsid w:val="00514C13"/>
    <w:rsid w:val="005152BA"/>
    <w:rsid w:val="00515639"/>
    <w:rsid w:val="00516C04"/>
    <w:rsid w:val="005178CF"/>
    <w:rsid w:val="00521F43"/>
    <w:rsid w:val="0052313F"/>
    <w:rsid w:val="005242DA"/>
    <w:rsid w:val="005249E1"/>
    <w:rsid w:val="00525F9E"/>
    <w:rsid w:val="005264F4"/>
    <w:rsid w:val="0052757D"/>
    <w:rsid w:val="005307D1"/>
    <w:rsid w:val="005307EC"/>
    <w:rsid w:val="00531F3E"/>
    <w:rsid w:val="00532117"/>
    <w:rsid w:val="005328EE"/>
    <w:rsid w:val="005336C3"/>
    <w:rsid w:val="0053473C"/>
    <w:rsid w:val="00536392"/>
    <w:rsid w:val="0053678B"/>
    <w:rsid w:val="00540DBD"/>
    <w:rsid w:val="00542572"/>
    <w:rsid w:val="00544106"/>
    <w:rsid w:val="0054511A"/>
    <w:rsid w:val="00545DB2"/>
    <w:rsid w:val="00546498"/>
    <w:rsid w:val="00547021"/>
    <w:rsid w:val="00552D66"/>
    <w:rsid w:val="00555AB0"/>
    <w:rsid w:val="00556F95"/>
    <w:rsid w:val="00560D1D"/>
    <w:rsid w:val="00561BEC"/>
    <w:rsid w:val="00562998"/>
    <w:rsid w:val="005639F0"/>
    <w:rsid w:val="005669C5"/>
    <w:rsid w:val="00567188"/>
    <w:rsid w:val="00570043"/>
    <w:rsid w:val="00570953"/>
    <w:rsid w:val="005713B9"/>
    <w:rsid w:val="00573552"/>
    <w:rsid w:val="00575423"/>
    <w:rsid w:val="00575A5F"/>
    <w:rsid w:val="005769FE"/>
    <w:rsid w:val="0057772C"/>
    <w:rsid w:val="00580760"/>
    <w:rsid w:val="0058119B"/>
    <w:rsid w:val="0058230D"/>
    <w:rsid w:val="00583576"/>
    <w:rsid w:val="00583A37"/>
    <w:rsid w:val="005847EC"/>
    <w:rsid w:val="00585055"/>
    <w:rsid w:val="005850AA"/>
    <w:rsid w:val="005852E7"/>
    <w:rsid w:val="005858C6"/>
    <w:rsid w:val="00586CC4"/>
    <w:rsid w:val="00587009"/>
    <w:rsid w:val="00590396"/>
    <w:rsid w:val="00590E28"/>
    <w:rsid w:val="00591371"/>
    <w:rsid w:val="00591E2C"/>
    <w:rsid w:val="00592EC9"/>
    <w:rsid w:val="00594559"/>
    <w:rsid w:val="005945CB"/>
    <w:rsid w:val="0059508A"/>
    <w:rsid w:val="005953FE"/>
    <w:rsid w:val="00595FF5"/>
    <w:rsid w:val="0059639C"/>
    <w:rsid w:val="00596667"/>
    <w:rsid w:val="005968A3"/>
    <w:rsid w:val="005969DA"/>
    <w:rsid w:val="005974DD"/>
    <w:rsid w:val="00597B7F"/>
    <w:rsid w:val="005A109D"/>
    <w:rsid w:val="005A19C6"/>
    <w:rsid w:val="005A21C8"/>
    <w:rsid w:val="005A2FA8"/>
    <w:rsid w:val="005A49BA"/>
    <w:rsid w:val="005A6273"/>
    <w:rsid w:val="005B175F"/>
    <w:rsid w:val="005B1AC0"/>
    <w:rsid w:val="005B1CD6"/>
    <w:rsid w:val="005B1DF7"/>
    <w:rsid w:val="005B28A2"/>
    <w:rsid w:val="005B42A4"/>
    <w:rsid w:val="005B4C64"/>
    <w:rsid w:val="005B4E78"/>
    <w:rsid w:val="005B525C"/>
    <w:rsid w:val="005C2712"/>
    <w:rsid w:val="005C2B25"/>
    <w:rsid w:val="005C2EFB"/>
    <w:rsid w:val="005C3225"/>
    <w:rsid w:val="005C4256"/>
    <w:rsid w:val="005C5F7A"/>
    <w:rsid w:val="005C60B4"/>
    <w:rsid w:val="005D0003"/>
    <w:rsid w:val="005D1BEC"/>
    <w:rsid w:val="005D3FAB"/>
    <w:rsid w:val="005D419E"/>
    <w:rsid w:val="005D601B"/>
    <w:rsid w:val="005D7389"/>
    <w:rsid w:val="005D7521"/>
    <w:rsid w:val="005E1969"/>
    <w:rsid w:val="005E256D"/>
    <w:rsid w:val="005E3CBC"/>
    <w:rsid w:val="005E5938"/>
    <w:rsid w:val="005E62DC"/>
    <w:rsid w:val="005E7D41"/>
    <w:rsid w:val="005F13A2"/>
    <w:rsid w:val="005F2432"/>
    <w:rsid w:val="005F2C69"/>
    <w:rsid w:val="005F3596"/>
    <w:rsid w:val="005F614D"/>
    <w:rsid w:val="0060006B"/>
    <w:rsid w:val="00600B67"/>
    <w:rsid w:val="0060226F"/>
    <w:rsid w:val="006025A1"/>
    <w:rsid w:val="00604BB8"/>
    <w:rsid w:val="0060597D"/>
    <w:rsid w:val="00605BB4"/>
    <w:rsid w:val="0060627C"/>
    <w:rsid w:val="006075D7"/>
    <w:rsid w:val="00607B1C"/>
    <w:rsid w:val="0061059B"/>
    <w:rsid w:val="00610696"/>
    <w:rsid w:val="00613066"/>
    <w:rsid w:val="0061337A"/>
    <w:rsid w:val="00614866"/>
    <w:rsid w:val="00614ED4"/>
    <w:rsid w:val="00616549"/>
    <w:rsid w:val="006166CF"/>
    <w:rsid w:val="006169B3"/>
    <w:rsid w:val="00616EC2"/>
    <w:rsid w:val="00617A24"/>
    <w:rsid w:val="00617AAC"/>
    <w:rsid w:val="0062046A"/>
    <w:rsid w:val="00621805"/>
    <w:rsid w:val="00621A1C"/>
    <w:rsid w:val="00623EB8"/>
    <w:rsid w:val="00624434"/>
    <w:rsid w:val="00624862"/>
    <w:rsid w:val="006259F9"/>
    <w:rsid w:val="0062600A"/>
    <w:rsid w:val="0063017C"/>
    <w:rsid w:val="00631081"/>
    <w:rsid w:val="00631A9F"/>
    <w:rsid w:val="006332DC"/>
    <w:rsid w:val="00634B1D"/>
    <w:rsid w:val="006352C5"/>
    <w:rsid w:val="00635A66"/>
    <w:rsid w:val="0063609B"/>
    <w:rsid w:val="00645242"/>
    <w:rsid w:val="00645611"/>
    <w:rsid w:val="006458C0"/>
    <w:rsid w:val="00650D7C"/>
    <w:rsid w:val="00651483"/>
    <w:rsid w:val="006515F1"/>
    <w:rsid w:val="006528FD"/>
    <w:rsid w:val="006530AC"/>
    <w:rsid w:val="00654624"/>
    <w:rsid w:val="006546A4"/>
    <w:rsid w:val="00654FF1"/>
    <w:rsid w:val="00655899"/>
    <w:rsid w:val="00655A88"/>
    <w:rsid w:val="00655F02"/>
    <w:rsid w:val="00657354"/>
    <w:rsid w:val="00657E07"/>
    <w:rsid w:val="00661B20"/>
    <w:rsid w:val="00661B32"/>
    <w:rsid w:val="00661B53"/>
    <w:rsid w:val="006622B6"/>
    <w:rsid w:val="00662B7C"/>
    <w:rsid w:val="00663ED7"/>
    <w:rsid w:val="006645C9"/>
    <w:rsid w:val="00665E97"/>
    <w:rsid w:val="00666483"/>
    <w:rsid w:val="00666507"/>
    <w:rsid w:val="00666D7D"/>
    <w:rsid w:val="0066718C"/>
    <w:rsid w:val="00667699"/>
    <w:rsid w:val="0068062D"/>
    <w:rsid w:val="00682FC9"/>
    <w:rsid w:val="00683568"/>
    <w:rsid w:val="006838A9"/>
    <w:rsid w:val="00683C22"/>
    <w:rsid w:val="00684B86"/>
    <w:rsid w:val="006857E7"/>
    <w:rsid w:val="00685C59"/>
    <w:rsid w:val="00686265"/>
    <w:rsid w:val="00687559"/>
    <w:rsid w:val="0069019C"/>
    <w:rsid w:val="00690DD5"/>
    <w:rsid w:val="00691994"/>
    <w:rsid w:val="006919F5"/>
    <w:rsid w:val="006928F1"/>
    <w:rsid w:val="00692922"/>
    <w:rsid w:val="00692F6A"/>
    <w:rsid w:val="00694601"/>
    <w:rsid w:val="00697236"/>
    <w:rsid w:val="006A12F8"/>
    <w:rsid w:val="006A21B4"/>
    <w:rsid w:val="006A2F13"/>
    <w:rsid w:val="006A302B"/>
    <w:rsid w:val="006A3387"/>
    <w:rsid w:val="006A543D"/>
    <w:rsid w:val="006A5E86"/>
    <w:rsid w:val="006A6D9B"/>
    <w:rsid w:val="006A7AC9"/>
    <w:rsid w:val="006B00E4"/>
    <w:rsid w:val="006B0333"/>
    <w:rsid w:val="006B1109"/>
    <w:rsid w:val="006B1382"/>
    <w:rsid w:val="006B1A2C"/>
    <w:rsid w:val="006B1BF0"/>
    <w:rsid w:val="006B2543"/>
    <w:rsid w:val="006B2C04"/>
    <w:rsid w:val="006B422A"/>
    <w:rsid w:val="006B5DC5"/>
    <w:rsid w:val="006B63C8"/>
    <w:rsid w:val="006C2D73"/>
    <w:rsid w:val="006C4439"/>
    <w:rsid w:val="006C6235"/>
    <w:rsid w:val="006C6241"/>
    <w:rsid w:val="006C71C1"/>
    <w:rsid w:val="006D0167"/>
    <w:rsid w:val="006D046F"/>
    <w:rsid w:val="006D1BBE"/>
    <w:rsid w:val="006D2197"/>
    <w:rsid w:val="006D2B10"/>
    <w:rsid w:val="006D2C85"/>
    <w:rsid w:val="006D360B"/>
    <w:rsid w:val="006D3FBE"/>
    <w:rsid w:val="006D47A8"/>
    <w:rsid w:val="006D6F8E"/>
    <w:rsid w:val="006D7B19"/>
    <w:rsid w:val="006E1232"/>
    <w:rsid w:val="006E39DE"/>
    <w:rsid w:val="006E5C99"/>
    <w:rsid w:val="006E6FA3"/>
    <w:rsid w:val="006F0A3E"/>
    <w:rsid w:val="006F1D9C"/>
    <w:rsid w:val="006F202A"/>
    <w:rsid w:val="006F24B4"/>
    <w:rsid w:val="006F254F"/>
    <w:rsid w:val="006F29BF"/>
    <w:rsid w:val="006F3D3A"/>
    <w:rsid w:val="006F42D6"/>
    <w:rsid w:val="006F44C0"/>
    <w:rsid w:val="006F45E0"/>
    <w:rsid w:val="006F484E"/>
    <w:rsid w:val="006F4C17"/>
    <w:rsid w:val="006F5A82"/>
    <w:rsid w:val="00700F8A"/>
    <w:rsid w:val="00701F56"/>
    <w:rsid w:val="00702234"/>
    <w:rsid w:val="00703910"/>
    <w:rsid w:val="007039B0"/>
    <w:rsid w:val="007046E2"/>
    <w:rsid w:val="00704982"/>
    <w:rsid w:val="00704A06"/>
    <w:rsid w:val="00706842"/>
    <w:rsid w:val="007073F0"/>
    <w:rsid w:val="00710C5C"/>
    <w:rsid w:val="00711828"/>
    <w:rsid w:val="0071469C"/>
    <w:rsid w:val="00716E7B"/>
    <w:rsid w:val="0071705C"/>
    <w:rsid w:val="007171B4"/>
    <w:rsid w:val="00717AD9"/>
    <w:rsid w:val="00720520"/>
    <w:rsid w:val="00720BCC"/>
    <w:rsid w:val="007219B1"/>
    <w:rsid w:val="00722220"/>
    <w:rsid w:val="00722C33"/>
    <w:rsid w:val="00724914"/>
    <w:rsid w:val="0072750D"/>
    <w:rsid w:val="0072778B"/>
    <w:rsid w:val="007303E4"/>
    <w:rsid w:val="007317A5"/>
    <w:rsid w:val="0073208D"/>
    <w:rsid w:val="00733A90"/>
    <w:rsid w:val="007345BF"/>
    <w:rsid w:val="00734711"/>
    <w:rsid w:val="00734A6F"/>
    <w:rsid w:val="00735D12"/>
    <w:rsid w:val="007377D0"/>
    <w:rsid w:val="00740C6D"/>
    <w:rsid w:val="00740D7F"/>
    <w:rsid w:val="00741D6C"/>
    <w:rsid w:val="0074205A"/>
    <w:rsid w:val="007449E5"/>
    <w:rsid w:val="007452AE"/>
    <w:rsid w:val="007461FA"/>
    <w:rsid w:val="0074656F"/>
    <w:rsid w:val="00747677"/>
    <w:rsid w:val="007510CC"/>
    <w:rsid w:val="00751241"/>
    <w:rsid w:val="00751494"/>
    <w:rsid w:val="00751ED2"/>
    <w:rsid w:val="00752025"/>
    <w:rsid w:val="00752A87"/>
    <w:rsid w:val="00753F93"/>
    <w:rsid w:val="00754982"/>
    <w:rsid w:val="00757B24"/>
    <w:rsid w:val="00761A67"/>
    <w:rsid w:val="00761A6B"/>
    <w:rsid w:val="00761C9A"/>
    <w:rsid w:val="007626CC"/>
    <w:rsid w:val="0076364B"/>
    <w:rsid w:val="0076474E"/>
    <w:rsid w:val="00765CDF"/>
    <w:rsid w:val="00771053"/>
    <w:rsid w:val="00771E66"/>
    <w:rsid w:val="007738CB"/>
    <w:rsid w:val="00773C94"/>
    <w:rsid w:val="0077455D"/>
    <w:rsid w:val="007751CC"/>
    <w:rsid w:val="0077564F"/>
    <w:rsid w:val="00776A67"/>
    <w:rsid w:val="00777D28"/>
    <w:rsid w:val="00780943"/>
    <w:rsid w:val="00781C72"/>
    <w:rsid w:val="00782995"/>
    <w:rsid w:val="00782C4B"/>
    <w:rsid w:val="00782FCE"/>
    <w:rsid w:val="00783C6B"/>
    <w:rsid w:val="00783C83"/>
    <w:rsid w:val="00784582"/>
    <w:rsid w:val="007849BF"/>
    <w:rsid w:val="007854C1"/>
    <w:rsid w:val="007862F1"/>
    <w:rsid w:val="00787D32"/>
    <w:rsid w:val="00792E78"/>
    <w:rsid w:val="007948E8"/>
    <w:rsid w:val="007971C1"/>
    <w:rsid w:val="007A10B5"/>
    <w:rsid w:val="007A1E6D"/>
    <w:rsid w:val="007A4A48"/>
    <w:rsid w:val="007A5F35"/>
    <w:rsid w:val="007A70E5"/>
    <w:rsid w:val="007A75A6"/>
    <w:rsid w:val="007B287B"/>
    <w:rsid w:val="007B292C"/>
    <w:rsid w:val="007B297F"/>
    <w:rsid w:val="007B30BA"/>
    <w:rsid w:val="007B30D7"/>
    <w:rsid w:val="007B36E0"/>
    <w:rsid w:val="007B438B"/>
    <w:rsid w:val="007B49D0"/>
    <w:rsid w:val="007B5D59"/>
    <w:rsid w:val="007B6D75"/>
    <w:rsid w:val="007B7DFB"/>
    <w:rsid w:val="007C03B7"/>
    <w:rsid w:val="007C0920"/>
    <w:rsid w:val="007C2505"/>
    <w:rsid w:val="007C2FDE"/>
    <w:rsid w:val="007C3459"/>
    <w:rsid w:val="007C4279"/>
    <w:rsid w:val="007C45E7"/>
    <w:rsid w:val="007C4BDC"/>
    <w:rsid w:val="007C542B"/>
    <w:rsid w:val="007C54F7"/>
    <w:rsid w:val="007C5713"/>
    <w:rsid w:val="007C6A07"/>
    <w:rsid w:val="007C7993"/>
    <w:rsid w:val="007D0487"/>
    <w:rsid w:val="007D1162"/>
    <w:rsid w:val="007D1363"/>
    <w:rsid w:val="007D2124"/>
    <w:rsid w:val="007D2266"/>
    <w:rsid w:val="007D279D"/>
    <w:rsid w:val="007D35CE"/>
    <w:rsid w:val="007D501E"/>
    <w:rsid w:val="007D51F3"/>
    <w:rsid w:val="007D64B4"/>
    <w:rsid w:val="007D72C5"/>
    <w:rsid w:val="007D7A26"/>
    <w:rsid w:val="007E1520"/>
    <w:rsid w:val="007E1ED3"/>
    <w:rsid w:val="007E299E"/>
    <w:rsid w:val="007E5618"/>
    <w:rsid w:val="007E71D7"/>
    <w:rsid w:val="007F01A5"/>
    <w:rsid w:val="007F02F6"/>
    <w:rsid w:val="007F11A7"/>
    <w:rsid w:val="007F197B"/>
    <w:rsid w:val="007F1F87"/>
    <w:rsid w:val="007F3201"/>
    <w:rsid w:val="007F3226"/>
    <w:rsid w:val="007F3461"/>
    <w:rsid w:val="007F58B1"/>
    <w:rsid w:val="007F5ED1"/>
    <w:rsid w:val="007F637B"/>
    <w:rsid w:val="00800472"/>
    <w:rsid w:val="00800EB0"/>
    <w:rsid w:val="008013E3"/>
    <w:rsid w:val="00802718"/>
    <w:rsid w:val="00802A39"/>
    <w:rsid w:val="00803C3A"/>
    <w:rsid w:val="008050FB"/>
    <w:rsid w:val="008063E5"/>
    <w:rsid w:val="00807C47"/>
    <w:rsid w:val="008133B0"/>
    <w:rsid w:val="0081437B"/>
    <w:rsid w:val="00814637"/>
    <w:rsid w:val="00814702"/>
    <w:rsid w:val="00814AA9"/>
    <w:rsid w:val="008175AC"/>
    <w:rsid w:val="00817617"/>
    <w:rsid w:val="00820A44"/>
    <w:rsid w:val="00820F93"/>
    <w:rsid w:val="0082121C"/>
    <w:rsid w:val="00822183"/>
    <w:rsid w:val="00824D4C"/>
    <w:rsid w:val="0082564B"/>
    <w:rsid w:val="008268B1"/>
    <w:rsid w:val="00830682"/>
    <w:rsid w:val="00832EF3"/>
    <w:rsid w:val="008338C7"/>
    <w:rsid w:val="00833BD1"/>
    <w:rsid w:val="00835620"/>
    <w:rsid w:val="00835DBA"/>
    <w:rsid w:val="00836B59"/>
    <w:rsid w:val="00836F28"/>
    <w:rsid w:val="00840430"/>
    <w:rsid w:val="00841703"/>
    <w:rsid w:val="0084231F"/>
    <w:rsid w:val="00842FBE"/>
    <w:rsid w:val="008460E0"/>
    <w:rsid w:val="008479EE"/>
    <w:rsid w:val="00847BD5"/>
    <w:rsid w:val="00850C4A"/>
    <w:rsid w:val="0085287E"/>
    <w:rsid w:val="0085426B"/>
    <w:rsid w:val="008554B5"/>
    <w:rsid w:val="008568F0"/>
    <w:rsid w:val="00857D24"/>
    <w:rsid w:val="00860C81"/>
    <w:rsid w:val="00861695"/>
    <w:rsid w:val="00861AA4"/>
    <w:rsid w:val="008636AF"/>
    <w:rsid w:val="00863946"/>
    <w:rsid w:val="00864133"/>
    <w:rsid w:val="00864835"/>
    <w:rsid w:val="00864F0C"/>
    <w:rsid w:val="00864F17"/>
    <w:rsid w:val="00865DDE"/>
    <w:rsid w:val="00867D94"/>
    <w:rsid w:val="00870248"/>
    <w:rsid w:val="00870EAE"/>
    <w:rsid w:val="0087261B"/>
    <w:rsid w:val="00872E76"/>
    <w:rsid w:val="00873A01"/>
    <w:rsid w:val="00873B7A"/>
    <w:rsid w:val="00873C4F"/>
    <w:rsid w:val="00874ACE"/>
    <w:rsid w:val="008762C6"/>
    <w:rsid w:val="00876441"/>
    <w:rsid w:val="00881F2B"/>
    <w:rsid w:val="0088313B"/>
    <w:rsid w:val="00883145"/>
    <w:rsid w:val="008846E9"/>
    <w:rsid w:val="00884D61"/>
    <w:rsid w:val="0088555E"/>
    <w:rsid w:val="008856EB"/>
    <w:rsid w:val="00885DFC"/>
    <w:rsid w:val="00886026"/>
    <w:rsid w:val="0088646D"/>
    <w:rsid w:val="0088687F"/>
    <w:rsid w:val="00886F05"/>
    <w:rsid w:val="0089255B"/>
    <w:rsid w:val="00892733"/>
    <w:rsid w:val="00892ED0"/>
    <w:rsid w:val="0089307E"/>
    <w:rsid w:val="0089387D"/>
    <w:rsid w:val="008946BD"/>
    <w:rsid w:val="0089634C"/>
    <w:rsid w:val="008A1B27"/>
    <w:rsid w:val="008A1CB2"/>
    <w:rsid w:val="008A1FCD"/>
    <w:rsid w:val="008A25A9"/>
    <w:rsid w:val="008A326D"/>
    <w:rsid w:val="008A3AEC"/>
    <w:rsid w:val="008A47E6"/>
    <w:rsid w:val="008A4BEC"/>
    <w:rsid w:val="008A4D6B"/>
    <w:rsid w:val="008A6059"/>
    <w:rsid w:val="008A6098"/>
    <w:rsid w:val="008A74C8"/>
    <w:rsid w:val="008B02DF"/>
    <w:rsid w:val="008B0475"/>
    <w:rsid w:val="008B1827"/>
    <w:rsid w:val="008B2077"/>
    <w:rsid w:val="008B28EC"/>
    <w:rsid w:val="008B2E77"/>
    <w:rsid w:val="008B31CD"/>
    <w:rsid w:val="008B3E58"/>
    <w:rsid w:val="008B428C"/>
    <w:rsid w:val="008B4840"/>
    <w:rsid w:val="008B5B76"/>
    <w:rsid w:val="008B65A8"/>
    <w:rsid w:val="008B78E7"/>
    <w:rsid w:val="008C0787"/>
    <w:rsid w:val="008C0A15"/>
    <w:rsid w:val="008C1BC8"/>
    <w:rsid w:val="008C5F7B"/>
    <w:rsid w:val="008C6534"/>
    <w:rsid w:val="008C6546"/>
    <w:rsid w:val="008C7558"/>
    <w:rsid w:val="008D18FB"/>
    <w:rsid w:val="008D1A83"/>
    <w:rsid w:val="008D2E64"/>
    <w:rsid w:val="008D32B5"/>
    <w:rsid w:val="008D35EA"/>
    <w:rsid w:val="008D5001"/>
    <w:rsid w:val="008D56FE"/>
    <w:rsid w:val="008D5AAC"/>
    <w:rsid w:val="008D5BA9"/>
    <w:rsid w:val="008D5DF6"/>
    <w:rsid w:val="008D5E32"/>
    <w:rsid w:val="008E1782"/>
    <w:rsid w:val="008E3002"/>
    <w:rsid w:val="008E3D7D"/>
    <w:rsid w:val="008E4773"/>
    <w:rsid w:val="008E5FDF"/>
    <w:rsid w:val="008E6A29"/>
    <w:rsid w:val="008F12BA"/>
    <w:rsid w:val="008F15FC"/>
    <w:rsid w:val="008F2DC5"/>
    <w:rsid w:val="008F36DC"/>
    <w:rsid w:val="008F4CBC"/>
    <w:rsid w:val="008F5071"/>
    <w:rsid w:val="008F5156"/>
    <w:rsid w:val="008F6A01"/>
    <w:rsid w:val="008F6C9C"/>
    <w:rsid w:val="0090057F"/>
    <w:rsid w:val="00901DC8"/>
    <w:rsid w:val="00903358"/>
    <w:rsid w:val="009042EE"/>
    <w:rsid w:val="00904A7F"/>
    <w:rsid w:val="00904F80"/>
    <w:rsid w:val="0091024C"/>
    <w:rsid w:val="00911F53"/>
    <w:rsid w:val="009134DE"/>
    <w:rsid w:val="00914B17"/>
    <w:rsid w:val="00916358"/>
    <w:rsid w:val="00920FDC"/>
    <w:rsid w:val="00921013"/>
    <w:rsid w:val="009231FA"/>
    <w:rsid w:val="0092757F"/>
    <w:rsid w:val="0093065E"/>
    <w:rsid w:val="009332A5"/>
    <w:rsid w:val="00933FBF"/>
    <w:rsid w:val="0093689D"/>
    <w:rsid w:val="00937767"/>
    <w:rsid w:val="00941E76"/>
    <w:rsid w:val="0094210E"/>
    <w:rsid w:val="009424A1"/>
    <w:rsid w:val="00942617"/>
    <w:rsid w:val="009430A8"/>
    <w:rsid w:val="009454E9"/>
    <w:rsid w:val="00947C1E"/>
    <w:rsid w:val="00951544"/>
    <w:rsid w:val="00951825"/>
    <w:rsid w:val="0095191A"/>
    <w:rsid w:val="00951BE0"/>
    <w:rsid w:val="00952C58"/>
    <w:rsid w:val="00952F35"/>
    <w:rsid w:val="00953C3D"/>
    <w:rsid w:val="0095407F"/>
    <w:rsid w:val="00954DB8"/>
    <w:rsid w:val="009560B2"/>
    <w:rsid w:val="00960450"/>
    <w:rsid w:val="0096051A"/>
    <w:rsid w:val="00962592"/>
    <w:rsid w:val="009628A1"/>
    <w:rsid w:val="00963979"/>
    <w:rsid w:val="00963C31"/>
    <w:rsid w:val="00964D31"/>
    <w:rsid w:val="00967593"/>
    <w:rsid w:val="00970B00"/>
    <w:rsid w:val="00970C31"/>
    <w:rsid w:val="00970F4C"/>
    <w:rsid w:val="0097221C"/>
    <w:rsid w:val="00974A51"/>
    <w:rsid w:val="00974F29"/>
    <w:rsid w:val="00975521"/>
    <w:rsid w:val="00975FD2"/>
    <w:rsid w:val="00976026"/>
    <w:rsid w:val="0097732F"/>
    <w:rsid w:val="00980E60"/>
    <w:rsid w:val="00981AC3"/>
    <w:rsid w:val="009825BD"/>
    <w:rsid w:val="00982CBF"/>
    <w:rsid w:val="00984395"/>
    <w:rsid w:val="00985FB3"/>
    <w:rsid w:val="00986ED5"/>
    <w:rsid w:val="00987F06"/>
    <w:rsid w:val="009908FF"/>
    <w:rsid w:val="0099115C"/>
    <w:rsid w:val="0099116E"/>
    <w:rsid w:val="00992213"/>
    <w:rsid w:val="00992A8C"/>
    <w:rsid w:val="00992B84"/>
    <w:rsid w:val="00993DFD"/>
    <w:rsid w:val="00994EA5"/>
    <w:rsid w:val="009954C4"/>
    <w:rsid w:val="00995E8D"/>
    <w:rsid w:val="00996619"/>
    <w:rsid w:val="00996790"/>
    <w:rsid w:val="009A0186"/>
    <w:rsid w:val="009A0CED"/>
    <w:rsid w:val="009A1A47"/>
    <w:rsid w:val="009A2041"/>
    <w:rsid w:val="009A2907"/>
    <w:rsid w:val="009A485C"/>
    <w:rsid w:val="009A513B"/>
    <w:rsid w:val="009A53BF"/>
    <w:rsid w:val="009A78D7"/>
    <w:rsid w:val="009A7FD0"/>
    <w:rsid w:val="009B0019"/>
    <w:rsid w:val="009B03B1"/>
    <w:rsid w:val="009B31BA"/>
    <w:rsid w:val="009B3633"/>
    <w:rsid w:val="009B4932"/>
    <w:rsid w:val="009B567B"/>
    <w:rsid w:val="009C01A4"/>
    <w:rsid w:val="009C0ABA"/>
    <w:rsid w:val="009C0E43"/>
    <w:rsid w:val="009C1B2D"/>
    <w:rsid w:val="009C3EA2"/>
    <w:rsid w:val="009C5052"/>
    <w:rsid w:val="009C66EB"/>
    <w:rsid w:val="009C7290"/>
    <w:rsid w:val="009D0960"/>
    <w:rsid w:val="009D26C4"/>
    <w:rsid w:val="009D2BF0"/>
    <w:rsid w:val="009D3DE5"/>
    <w:rsid w:val="009D3FA4"/>
    <w:rsid w:val="009D3FE2"/>
    <w:rsid w:val="009D45EF"/>
    <w:rsid w:val="009D48CB"/>
    <w:rsid w:val="009D54A6"/>
    <w:rsid w:val="009D54DD"/>
    <w:rsid w:val="009D668A"/>
    <w:rsid w:val="009D6CAF"/>
    <w:rsid w:val="009D706C"/>
    <w:rsid w:val="009D7508"/>
    <w:rsid w:val="009E0809"/>
    <w:rsid w:val="009E16F9"/>
    <w:rsid w:val="009E1B53"/>
    <w:rsid w:val="009E3650"/>
    <w:rsid w:val="009E3C3E"/>
    <w:rsid w:val="009E5465"/>
    <w:rsid w:val="009E5BC4"/>
    <w:rsid w:val="009E7148"/>
    <w:rsid w:val="009F08CA"/>
    <w:rsid w:val="009F0A3D"/>
    <w:rsid w:val="009F0A50"/>
    <w:rsid w:val="009F1429"/>
    <w:rsid w:val="009F14BA"/>
    <w:rsid w:val="009F18C7"/>
    <w:rsid w:val="009F1A8F"/>
    <w:rsid w:val="009F2703"/>
    <w:rsid w:val="009F33AB"/>
    <w:rsid w:val="009F3AAC"/>
    <w:rsid w:val="009F4496"/>
    <w:rsid w:val="009F521C"/>
    <w:rsid w:val="009F58F8"/>
    <w:rsid w:val="009F7419"/>
    <w:rsid w:val="00A00C36"/>
    <w:rsid w:val="00A016DF"/>
    <w:rsid w:val="00A01704"/>
    <w:rsid w:val="00A0280F"/>
    <w:rsid w:val="00A02A4A"/>
    <w:rsid w:val="00A039A4"/>
    <w:rsid w:val="00A03DD5"/>
    <w:rsid w:val="00A0420F"/>
    <w:rsid w:val="00A04831"/>
    <w:rsid w:val="00A057E7"/>
    <w:rsid w:val="00A07559"/>
    <w:rsid w:val="00A07960"/>
    <w:rsid w:val="00A07E67"/>
    <w:rsid w:val="00A101F9"/>
    <w:rsid w:val="00A10858"/>
    <w:rsid w:val="00A12A3E"/>
    <w:rsid w:val="00A157EF"/>
    <w:rsid w:val="00A15C0C"/>
    <w:rsid w:val="00A1652E"/>
    <w:rsid w:val="00A16FD3"/>
    <w:rsid w:val="00A20366"/>
    <w:rsid w:val="00A208DA"/>
    <w:rsid w:val="00A2198B"/>
    <w:rsid w:val="00A22034"/>
    <w:rsid w:val="00A220DC"/>
    <w:rsid w:val="00A23421"/>
    <w:rsid w:val="00A24D93"/>
    <w:rsid w:val="00A25018"/>
    <w:rsid w:val="00A251AC"/>
    <w:rsid w:val="00A279CE"/>
    <w:rsid w:val="00A30FE1"/>
    <w:rsid w:val="00A31717"/>
    <w:rsid w:val="00A319E3"/>
    <w:rsid w:val="00A31FBD"/>
    <w:rsid w:val="00A32BB3"/>
    <w:rsid w:val="00A34058"/>
    <w:rsid w:val="00A3408A"/>
    <w:rsid w:val="00A3446B"/>
    <w:rsid w:val="00A34CB7"/>
    <w:rsid w:val="00A34DBB"/>
    <w:rsid w:val="00A372BB"/>
    <w:rsid w:val="00A37805"/>
    <w:rsid w:val="00A4017B"/>
    <w:rsid w:val="00A41C1F"/>
    <w:rsid w:val="00A425AD"/>
    <w:rsid w:val="00A42978"/>
    <w:rsid w:val="00A443C2"/>
    <w:rsid w:val="00A45ACE"/>
    <w:rsid w:val="00A45EBD"/>
    <w:rsid w:val="00A46095"/>
    <w:rsid w:val="00A50959"/>
    <w:rsid w:val="00A5332B"/>
    <w:rsid w:val="00A5522F"/>
    <w:rsid w:val="00A55DE3"/>
    <w:rsid w:val="00A56079"/>
    <w:rsid w:val="00A57894"/>
    <w:rsid w:val="00A613BF"/>
    <w:rsid w:val="00A61EDB"/>
    <w:rsid w:val="00A641E7"/>
    <w:rsid w:val="00A65D8E"/>
    <w:rsid w:val="00A66848"/>
    <w:rsid w:val="00A67A28"/>
    <w:rsid w:val="00A742CB"/>
    <w:rsid w:val="00A7557F"/>
    <w:rsid w:val="00A75998"/>
    <w:rsid w:val="00A75C69"/>
    <w:rsid w:val="00A75FB9"/>
    <w:rsid w:val="00A76BCB"/>
    <w:rsid w:val="00A76D00"/>
    <w:rsid w:val="00A77013"/>
    <w:rsid w:val="00A7796A"/>
    <w:rsid w:val="00A8068F"/>
    <w:rsid w:val="00A8317B"/>
    <w:rsid w:val="00A8394A"/>
    <w:rsid w:val="00A83D8B"/>
    <w:rsid w:val="00A84625"/>
    <w:rsid w:val="00A865B2"/>
    <w:rsid w:val="00A86E30"/>
    <w:rsid w:val="00A907DA"/>
    <w:rsid w:val="00A90B5F"/>
    <w:rsid w:val="00A934CF"/>
    <w:rsid w:val="00A93CCF"/>
    <w:rsid w:val="00A93D1F"/>
    <w:rsid w:val="00A94596"/>
    <w:rsid w:val="00A94C1E"/>
    <w:rsid w:val="00AA1641"/>
    <w:rsid w:val="00AA3555"/>
    <w:rsid w:val="00AA40B0"/>
    <w:rsid w:val="00AA4FA9"/>
    <w:rsid w:val="00AA5E70"/>
    <w:rsid w:val="00AB0C45"/>
    <w:rsid w:val="00AB12F8"/>
    <w:rsid w:val="00AB1AF5"/>
    <w:rsid w:val="00AB2426"/>
    <w:rsid w:val="00AB3870"/>
    <w:rsid w:val="00AB3DD4"/>
    <w:rsid w:val="00AB4DD5"/>
    <w:rsid w:val="00AB504A"/>
    <w:rsid w:val="00AB5295"/>
    <w:rsid w:val="00AB62C7"/>
    <w:rsid w:val="00AB6639"/>
    <w:rsid w:val="00AB6DB5"/>
    <w:rsid w:val="00AB7BAA"/>
    <w:rsid w:val="00AB7BDC"/>
    <w:rsid w:val="00AB7E04"/>
    <w:rsid w:val="00AC0D88"/>
    <w:rsid w:val="00AC0DC3"/>
    <w:rsid w:val="00AC1724"/>
    <w:rsid w:val="00AC1796"/>
    <w:rsid w:val="00AC37FF"/>
    <w:rsid w:val="00AC4007"/>
    <w:rsid w:val="00AC5354"/>
    <w:rsid w:val="00AC56CC"/>
    <w:rsid w:val="00AC6338"/>
    <w:rsid w:val="00AC65AD"/>
    <w:rsid w:val="00AC6B37"/>
    <w:rsid w:val="00AC70D4"/>
    <w:rsid w:val="00AC7ABF"/>
    <w:rsid w:val="00AC7AE1"/>
    <w:rsid w:val="00AC7DD1"/>
    <w:rsid w:val="00AD014F"/>
    <w:rsid w:val="00AD17EE"/>
    <w:rsid w:val="00AD2A9F"/>
    <w:rsid w:val="00AD415A"/>
    <w:rsid w:val="00AD4AA3"/>
    <w:rsid w:val="00AD6C32"/>
    <w:rsid w:val="00AD6E9F"/>
    <w:rsid w:val="00AE15F6"/>
    <w:rsid w:val="00AE29B5"/>
    <w:rsid w:val="00AE3319"/>
    <w:rsid w:val="00AE3A90"/>
    <w:rsid w:val="00AE3CFB"/>
    <w:rsid w:val="00AE401A"/>
    <w:rsid w:val="00AE406B"/>
    <w:rsid w:val="00AE6B7D"/>
    <w:rsid w:val="00AE70D7"/>
    <w:rsid w:val="00AE7A06"/>
    <w:rsid w:val="00AF03BE"/>
    <w:rsid w:val="00AF28C1"/>
    <w:rsid w:val="00AF475B"/>
    <w:rsid w:val="00AF5539"/>
    <w:rsid w:val="00AF579B"/>
    <w:rsid w:val="00AF5EB2"/>
    <w:rsid w:val="00AF61FD"/>
    <w:rsid w:val="00AF720D"/>
    <w:rsid w:val="00AF7583"/>
    <w:rsid w:val="00AF7784"/>
    <w:rsid w:val="00AF7B87"/>
    <w:rsid w:val="00B00F17"/>
    <w:rsid w:val="00B01260"/>
    <w:rsid w:val="00B01F0B"/>
    <w:rsid w:val="00B025FD"/>
    <w:rsid w:val="00B034D1"/>
    <w:rsid w:val="00B038E6"/>
    <w:rsid w:val="00B03A18"/>
    <w:rsid w:val="00B05FCB"/>
    <w:rsid w:val="00B07D9F"/>
    <w:rsid w:val="00B1049B"/>
    <w:rsid w:val="00B13486"/>
    <w:rsid w:val="00B13488"/>
    <w:rsid w:val="00B13F0B"/>
    <w:rsid w:val="00B1429C"/>
    <w:rsid w:val="00B1521B"/>
    <w:rsid w:val="00B202F3"/>
    <w:rsid w:val="00B203B2"/>
    <w:rsid w:val="00B21169"/>
    <w:rsid w:val="00B24D7E"/>
    <w:rsid w:val="00B2591F"/>
    <w:rsid w:val="00B26F94"/>
    <w:rsid w:val="00B279E0"/>
    <w:rsid w:val="00B27C60"/>
    <w:rsid w:val="00B30396"/>
    <w:rsid w:val="00B312C5"/>
    <w:rsid w:val="00B32997"/>
    <w:rsid w:val="00B34480"/>
    <w:rsid w:val="00B365ED"/>
    <w:rsid w:val="00B3669A"/>
    <w:rsid w:val="00B36A96"/>
    <w:rsid w:val="00B36C9C"/>
    <w:rsid w:val="00B413CE"/>
    <w:rsid w:val="00B415E6"/>
    <w:rsid w:val="00B4204C"/>
    <w:rsid w:val="00B421B1"/>
    <w:rsid w:val="00B427B3"/>
    <w:rsid w:val="00B437D0"/>
    <w:rsid w:val="00B43A2C"/>
    <w:rsid w:val="00B4489D"/>
    <w:rsid w:val="00B44CEF"/>
    <w:rsid w:val="00B4537C"/>
    <w:rsid w:val="00B45E0F"/>
    <w:rsid w:val="00B46673"/>
    <w:rsid w:val="00B4682B"/>
    <w:rsid w:val="00B47185"/>
    <w:rsid w:val="00B477F7"/>
    <w:rsid w:val="00B50E69"/>
    <w:rsid w:val="00B51E26"/>
    <w:rsid w:val="00B5326C"/>
    <w:rsid w:val="00B53859"/>
    <w:rsid w:val="00B56809"/>
    <w:rsid w:val="00B571D9"/>
    <w:rsid w:val="00B5720B"/>
    <w:rsid w:val="00B5779A"/>
    <w:rsid w:val="00B63ADF"/>
    <w:rsid w:val="00B63DC7"/>
    <w:rsid w:val="00B64064"/>
    <w:rsid w:val="00B641A5"/>
    <w:rsid w:val="00B6732C"/>
    <w:rsid w:val="00B6760A"/>
    <w:rsid w:val="00B7058B"/>
    <w:rsid w:val="00B7130B"/>
    <w:rsid w:val="00B7285F"/>
    <w:rsid w:val="00B72889"/>
    <w:rsid w:val="00B74B0B"/>
    <w:rsid w:val="00B767A4"/>
    <w:rsid w:val="00B76B0E"/>
    <w:rsid w:val="00B77131"/>
    <w:rsid w:val="00B77211"/>
    <w:rsid w:val="00B7789C"/>
    <w:rsid w:val="00B806A6"/>
    <w:rsid w:val="00B82323"/>
    <w:rsid w:val="00B82E08"/>
    <w:rsid w:val="00B84204"/>
    <w:rsid w:val="00B867F8"/>
    <w:rsid w:val="00B87D55"/>
    <w:rsid w:val="00B916D7"/>
    <w:rsid w:val="00B91BF3"/>
    <w:rsid w:val="00B95745"/>
    <w:rsid w:val="00B96473"/>
    <w:rsid w:val="00B96A65"/>
    <w:rsid w:val="00B96A8F"/>
    <w:rsid w:val="00BA12FC"/>
    <w:rsid w:val="00BA17C3"/>
    <w:rsid w:val="00BA23FF"/>
    <w:rsid w:val="00BA38F6"/>
    <w:rsid w:val="00BA4B41"/>
    <w:rsid w:val="00BA5811"/>
    <w:rsid w:val="00BA616B"/>
    <w:rsid w:val="00BA64EB"/>
    <w:rsid w:val="00BA683B"/>
    <w:rsid w:val="00BA7A74"/>
    <w:rsid w:val="00BA7CA2"/>
    <w:rsid w:val="00BB0772"/>
    <w:rsid w:val="00BB0DB1"/>
    <w:rsid w:val="00BB1FF2"/>
    <w:rsid w:val="00BB2FE7"/>
    <w:rsid w:val="00BB3CB6"/>
    <w:rsid w:val="00BB5080"/>
    <w:rsid w:val="00BB532B"/>
    <w:rsid w:val="00BB61E9"/>
    <w:rsid w:val="00BB63BA"/>
    <w:rsid w:val="00BB6400"/>
    <w:rsid w:val="00BB725D"/>
    <w:rsid w:val="00BC557F"/>
    <w:rsid w:val="00BC55C4"/>
    <w:rsid w:val="00BC5A24"/>
    <w:rsid w:val="00BC5FED"/>
    <w:rsid w:val="00BC6A8F"/>
    <w:rsid w:val="00BC7A1C"/>
    <w:rsid w:val="00BD0F52"/>
    <w:rsid w:val="00BD20A9"/>
    <w:rsid w:val="00BD3792"/>
    <w:rsid w:val="00BD3933"/>
    <w:rsid w:val="00BD4AAF"/>
    <w:rsid w:val="00BD4F46"/>
    <w:rsid w:val="00BD526A"/>
    <w:rsid w:val="00BD53B0"/>
    <w:rsid w:val="00BD7A4A"/>
    <w:rsid w:val="00BE389A"/>
    <w:rsid w:val="00BE638A"/>
    <w:rsid w:val="00BE66E1"/>
    <w:rsid w:val="00BE7268"/>
    <w:rsid w:val="00BF0B81"/>
    <w:rsid w:val="00BF1DF7"/>
    <w:rsid w:val="00BF2673"/>
    <w:rsid w:val="00BF2810"/>
    <w:rsid w:val="00BF470E"/>
    <w:rsid w:val="00BF598C"/>
    <w:rsid w:val="00BF63C0"/>
    <w:rsid w:val="00BF6651"/>
    <w:rsid w:val="00BF7517"/>
    <w:rsid w:val="00C0344A"/>
    <w:rsid w:val="00C03AA0"/>
    <w:rsid w:val="00C03AE3"/>
    <w:rsid w:val="00C04E85"/>
    <w:rsid w:val="00C105B6"/>
    <w:rsid w:val="00C11AA2"/>
    <w:rsid w:val="00C12513"/>
    <w:rsid w:val="00C12666"/>
    <w:rsid w:val="00C14D3D"/>
    <w:rsid w:val="00C1772A"/>
    <w:rsid w:val="00C20178"/>
    <w:rsid w:val="00C20719"/>
    <w:rsid w:val="00C20775"/>
    <w:rsid w:val="00C20EAC"/>
    <w:rsid w:val="00C20EBB"/>
    <w:rsid w:val="00C26B21"/>
    <w:rsid w:val="00C2791F"/>
    <w:rsid w:val="00C27ECC"/>
    <w:rsid w:val="00C30833"/>
    <w:rsid w:val="00C30AB7"/>
    <w:rsid w:val="00C31C4E"/>
    <w:rsid w:val="00C33B2F"/>
    <w:rsid w:val="00C33E9B"/>
    <w:rsid w:val="00C343F7"/>
    <w:rsid w:val="00C3446E"/>
    <w:rsid w:val="00C34F01"/>
    <w:rsid w:val="00C36713"/>
    <w:rsid w:val="00C37CF3"/>
    <w:rsid w:val="00C40144"/>
    <w:rsid w:val="00C40CD9"/>
    <w:rsid w:val="00C41FF6"/>
    <w:rsid w:val="00C42A97"/>
    <w:rsid w:val="00C51554"/>
    <w:rsid w:val="00C547A4"/>
    <w:rsid w:val="00C54EC3"/>
    <w:rsid w:val="00C55CC0"/>
    <w:rsid w:val="00C56B91"/>
    <w:rsid w:val="00C57533"/>
    <w:rsid w:val="00C57FC3"/>
    <w:rsid w:val="00C61E7F"/>
    <w:rsid w:val="00C62CA7"/>
    <w:rsid w:val="00C64C44"/>
    <w:rsid w:val="00C6555B"/>
    <w:rsid w:val="00C6560E"/>
    <w:rsid w:val="00C65E42"/>
    <w:rsid w:val="00C66A67"/>
    <w:rsid w:val="00C66F3F"/>
    <w:rsid w:val="00C67E85"/>
    <w:rsid w:val="00C70446"/>
    <w:rsid w:val="00C70738"/>
    <w:rsid w:val="00C70860"/>
    <w:rsid w:val="00C7173F"/>
    <w:rsid w:val="00C74C44"/>
    <w:rsid w:val="00C7607A"/>
    <w:rsid w:val="00C76A3A"/>
    <w:rsid w:val="00C76D03"/>
    <w:rsid w:val="00C76FBC"/>
    <w:rsid w:val="00C7704B"/>
    <w:rsid w:val="00C802E7"/>
    <w:rsid w:val="00C8116C"/>
    <w:rsid w:val="00C82A18"/>
    <w:rsid w:val="00C8443F"/>
    <w:rsid w:val="00C84994"/>
    <w:rsid w:val="00C84E17"/>
    <w:rsid w:val="00C851B9"/>
    <w:rsid w:val="00C8537C"/>
    <w:rsid w:val="00C865F4"/>
    <w:rsid w:val="00C866F1"/>
    <w:rsid w:val="00C90258"/>
    <w:rsid w:val="00C90681"/>
    <w:rsid w:val="00C90E7F"/>
    <w:rsid w:val="00C911C3"/>
    <w:rsid w:val="00C91344"/>
    <w:rsid w:val="00C91AC7"/>
    <w:rsid w:val="00C91EDD"/>
    <w:rsid w:val="00C9517B"/>
    <w:rsid w:val="00C95375"/>
    <w:rsid w:val="00C959A2"/>
    <w:rsid w:val="00C96021"/>
    <w:rsid w:val="00C9645C"/>
    <w:rsid w:val="00C96AB0"/>
    <w:rsid w:val="00C97207"/>
    <w:rsid w:val="00C97606"/>
    <w:rsid w:val="00CA076A"/>
    <w:rsid w:val="00CA0B67"/>
    <w:rsid w:val="00CA1C0D"/>
    <w:rsid w:val="00CA29C1"/>
    <w:rsid w:val="00CA37E4"/>
    <w:rsid w:val="00CA3B72"/>
    <w:rsid w:val="00CA45BC"/>
    <w:rsid w:val="00CA58A7"/>
    <w:rsid w:val="00CA607E"/>
    <w:rsid w:val="00CA642B"/>
    <w:rsid w:val="00CA7581"/>
    <w:rsid w:val="00CB00C2"/>
    <w:rsid w:val="00CB01B4"/>
    <w:rsid w:val="00CB02EF"/>
    <w:rsid w:val="00CB2DF7"/>
    <w:rsid w:val="00CB3AC5"/>
    <w:rsid w:val="00CB4606"/>
    <w:rsid w:val="00CB4A95"/>
    <w:rsid w:val="00CB4B99"/>
    <w:rsid w:val="00CB7AF2"/>
    <w:rsid w:val="00CC03D6"/>
    <w:rsid w:val="00CC0C37"/>
    <w:rsid w:val="00CC273D"/>
    <w:rsid w:val="00CC3059"/>
    <w:rsid w:val="00CC3ED9"/>
    <w:rsid w:val="00CC4567"/>
    <w:rsid w:val="00CC4809"/>
    <w:rsid w:val="00CC4B6F"/>
    <w:rsid w:val="00CD0423"/>
    <w:rsid w:val="00CD1DCE"/>
    <w:rsid w:val="00CD1DF4"/>
    <w:rsid w:val="00CD2D5C"/>
    <w:rsid w:val="00CD3400"/>
    <w:rsid w:val="00CD3428"/>
    <w:rsid w:val="00CD38BA"/>
    <w:rsid w:val="00CD39A6"/>
    <w:rsid w:val="00CD3D55"/>
    <w:rsid w:val="00CD57DF"/>
    <w:rsid w:val="00CD679D"/>
    <w:rsid w:val="00CD6FD5"/>
    <w:rsid w:val="00CE0C6C"/>
    <w:rsid w:val="00CE24EE"/>
    <w:rsid w:val="00CE3584"/>
    <w:rsid w:val="00CE42A6"/>
    <w:rsid w:val="00CE467D"/>
    <w:rsid w:val="00CE4EDA"/>
    <w:rsid w:val="00CF008D"/>
    <w:rsid w:val="00CF043C"/>
    <w:rsid w:val="00CF1D9D"/>
    <w:rsid w:val="00CF200D"/>
    <w:rsid w:val="00CF291C"/>
    <w:rsid w:val="00CF2F24"/>
    <w:rsid w:val="00CF3769"/>
    <w:rsid w:val="00CF49E7"/>
    <w:rsid w:val="00CF4F0F"/>
    <w:rsid w:val="00D01542"/>
    <w:rsid w:val="00D0162D"/>
    <w:rsid w:val="00D0488A"/>
    <w:rsid w:val="00D04BA3"/>
    <w:rsid w:val="00D05B86"/>
    <w:rsid w:val="00D05DB4"/>
    <w:rsid w:val="00D071DB"/>
    <w:rsid w:val="00D07478"/>
    <w:rsid w:val="00D07D89"/>
    <w:rsid w:val="00D12A1D"/>
    <w:rsid w:val="00D13582"/>
    <w:rsid w:val="00D13F2F"/>
    <w:rsid w:val="00D155CB"/>
    <w:rsid w:val="00D16E75"/>
    <w:rsid w:val="00D2049E"/>
    <w:rsid w:val="00D242FC"/>
    <w:rsid w:val="00D24E6C"/>
    <w:rsid w:val="00D26732"/>
    <w:rsid w:val="00D26A90"/>
    <w:rsid w:val="00D27DB9"/>
    <w:rsid w:val="00D3049F"/>
    <w:rsid w:val="00D30937"/>
    <w:rsid w:val="00D33070"/>
    <w:rsid w:val="00D34836"/>
    <w:rsid w:val="00D36DC4"/>
    <w:rsid w:val="00D41A3C"/>
    <w:rsid w:val="00D42486"/>
    <w:rsid w:val="00D42946"/>
    <w:rsid w:val="00D441B2"/>
    <w:rsid w:val="00D4477A"/>
    <w:rsid w:val="00D449FA"/>
    <w:rsid w:val="00D47EF6"/>
    <w:rsid w:val="00D5048B"/>
    <w:rsid w:val="00D51783"/>
    <w:rsid w:val="00D5299B"/>
    <w:rsid w:val="00D54171"/>
    <w:rsid w:val="00D543C8"/>
    <w:rsid w:val="00D57675"/>
    <w:rsid w:val="00D63854"/>
    <w:rsid w:val="00D65326"/>
    <w:rsid w:val="00D67D34"/>
    <w:rsid w:val="00D701EF"/>
    <w:rsid w:val="00D70243"/>
    <w:rsid w:val="00D7062B"/>
    <w:rsid w:val="00D717F8"/>
    <w:rsid w:val="00D71D66"/>
    <w:rsid w:val="00D73870"/>
    <w:rsid w:val="00D74083"/>
    <w:rsid w:val="00D74C1E"/>
    <w:rsid w:val="00D7571B"/>
    <w:rsid w:val="00D77B21"/>
    <w:rsid w:val="00D81B42"/>
    <w:rsid w:val="00D81F78"/>
    <w:rsid w:val="00D82072"/>
    <w:rsid w:val="00D82222"/>
    <w:rsid w:val="00D84546"/>
    <w:rsid w:val="00D877FB"/>
    <w:rsid w:val="00D913F7"/>
    <w:rsid w:val="00D94D6D"/>
    <w:rsid w:val="00D958D1"/>
    <w:rsid w:val="00D96BD6"/>
    <w:rsid w:val="00D96FC7"/>
    <w:rsid w:val="00D972AB"/>
    <w:rsid w:val="00D977CF"/>
    <w:rsid w:val="00DA0FAD"/>
    <w:rsid w:val="00DA2B74"/>
    <w:rsid w:val="00DA2C87"/>
    <w:rsid w:val="00DA30E2"/>
    <w:rsid w:val="00DA3283"/>
    <w:rsid w:val="00DA3845"/>
    <w:rsid w:val="00DA38F7"/>
    <w:rsid w:val="00DA3C32"/>
    <w:rsid w:val="00DA45D4"/>
    <w:rsid w:val="00DA7D38"/>
    <w:rsid w:val="00DB0CCE"/>
    <w:rsid w:val="00DB361C"/>
    <w:rsid w:val="00DB3A23"/>
    <w:rsid w:val="00DB4436"/>
    <w:rsid w:val="00DB46EA"/>
    <w:rsid w:val="00DB5538"/>
    <w:rsid w:val="00DB61E0"/>
    <w:rsid w:val="00DB62EA"/>
    <w:rsid w:val="00DC0C8C"/>
    <w:rsid w:val="00DC2239"/>
    <w:rsid w:val="00DC2357"/>
    <w:rsid w:val="00DC2391"/>
    <w:rsid w:val="00DC251E"/>
    <w:rsid w:val="00DC48A8"/>
    <w:rsid w:val="00DC4D11"/>
    <w:rsid w:val="00DC6253"/>
    <w:rsid w:val="00DC71FA"/>
    <w:rsid w:val="00DC73E7"/>
    <w:rsid w:val="00DC7C5B"/>
    <w:rsid w:val="00DD0BEC"/>
    <w:rsid w:val="00DD1D50"/>
    <w:rsid w:val="00DD27F6"/>
    <w:rsid w:val="00DD338F"/>
    <w:rsid w:val="00DD4916"/>
    <w:rsid w:val="00DD7E5F"/>
    <w:rsid w:val="00DE0844"/>
    <w:rsid w:val="00DE236B"/>
    <w:rsid w:val="00DE2623"/>
    <w:rsid w:val="00DE303F"/>
    <w:rsid w:val="00DE4904"/>
    <w:rsid w:val="00DE56E6"/>
    <w:rsid w:val="00DE5AD8"/>
    <w:rsid w:val="00DE5DD1"/>
    <w:rsid w:val="00DE726A"/>
    <w:rsid w:val="00DE7AFA"/>
    <w:rsid w:val="00DF0C2E"/>
    <w:rsid w:val="00DF1DDC"/>
    <w:rsid w:val="00DF388B"/>
    <w:rsid w:val="00DF6125"/>
    <w:rsid w:val="00DF69B2"/>
    <w:rsid w:val="00DF6CEE"/>
    <w:rsid w:val="00DF6D5B"/>
    <w:rsid w:val="00E00F1B"/>
    <w:rsid w:val="00E01948"/>
    <w:rsid w:val="00E026E6"/>
    <w:rsid w:val="00E03169"/>
    <w:rsid w:val="00E0430F"/>
    <w:rsid w:val="00E0467C"/>
    <w:rsid w:val="00E04886"/>
    <w:rsid w:val="00E05E38"/>
    <w:rsid w:val="00E06C23"/>
    <w:rsid w:val="00E10A4D"/>
    <w:rsid w:val="00E11E30"/>
    <w:rsid w:val="00E14105"/>
    <w:rsid w:val="00E146E5"/>
    <w:rsid w:val="00E14A7D"/>
    <w:rsid w:val="00E16906"/>
    <w:rsid w:val="00E16D10"/>
    <w:rsid w:val="00E1733C"/>
    <w:rsid w:val="00E20101"/>
    <w:rsid w:val="00E206B1"/>
    <w:rsid w:val="00E206C7"/>
    <w:rsid w:val="00E22122"/>
    <w:rsid w:val="00E22ACC"/>
    <w:rsid w:val="00E2425F"/>
    <w:rsid w:val="00E24858"/>
    <w:rsid w:val="00E24D7C"/>
    <w:rsid w:val="00E265D8"/>
    <w:rsid w:val="00E2679B"/>
    <w:rsid w:val="00E277A2"/>
    <w:rsid w:val="00E337AC"/>
    <w:rsid w:val="00E3422C"/>
    <w:rsid w:val="00E34D7F"/>
    <w:rsid w:val="00E365AC"/>
    <w:rsid w:val="00E36DA8"/>
    <w:rsid w:val="00E36FA7"/>
    <w:rsid w:val="00E3737B"/>
    <w:rsid w:val="00E37580"/>
    <w:rsid w:val="00E40324"/>
    <w:rsid w:val="00E4061D"/>
    <w:rsid w:val="00E40A87"/>
    <w:rsid w:val="00E4171D"/>
    <w:rsid w:val="00E42022"/>
    <w:rsid w:val="00E4257E"/>
    <w:rsid w:val="00E437B6"/>
    <w:rsid w:val="00E441D3"/>
    <w:rsid w:val="00E44403"/>
    <w:rsid w:val="00E44534"/>
    <w:rsid w:val="00E466E5"/>
    <w:rsid w:val="00E52061"/>
    <w:rsid w:val="00E52A08"/>
    <w:rsid w:val="00E52D29"/>
    <w:rsid w:val="00E52F25"/>
    <w:rsid w:val="00E534D3"/>
    <w:rsid w:val="00E54626"/>
    <w:rsid w:val="00E547AE"/>
    <w:rsid w:val="00E55677"/>
    <w:rsid w:val="00E567D7"/>
    <w:rsid w:val="00E5726B"/>
    <w:rsid w:val="00E574B9"/>
    <w:rsid w:val="00E57FFA"/>
    <w:rsid w:val="00E6228A"/>
    <w:rsid w:val="00E62310"/>
    <w:rsid w:val="00E623BA"/>
    <w:rsid w:val="00E62451"/>
    <w:rsid w:val="00E631F1"/>
    <w:rsid w:val="00E64924"/>
    <w:rsid w:val="00E6647F"/>
    <w:rsid w:val="00E668B3"/>
    <w:rsid w:val="00E71C04"/>
    <w:rsid w:val="00E731A1"/>
    <w:rsid w:val="00E75553"/>
    <w:rsid w:val="00E85BD2"/>
    <w:rsid w:val="00E860CF"/>
    <w:rsid w:val="00E86270"/>
    <w:rsid w:val="00E90358"/>
    <w:rsid w:val="00E904E7"/>
    <w:rsid w:val="00E90F03"/>
    <w:rsid w:val="00E93500"/>
    <w:rsid w:val="00E94CC4"/>
    <w:rsid w:val="00E94D72"/>
    <w:rsid w:val="00E951CA"/>
    <w:rsid w:val="00E952DB"/>
    <w:rsid w:val="00E95D2A"/>
    <w:rsid w:val="00EA1793"/>
    <w:rsid w:val="00EA1928"/>
    <w:rsid w:val="00EA216A"/>
    <w:rsid w:val="00EA349D"/>
    <w:rsid w:val="00EA42BB"/>
    <w:rsid w:val="00EA45E1"/>
    <w:rsid w:val="00EA5F18"/>
    <w:rsid w:val="00EA638C"/>
    <w:rsid w:val="00EA6862"/>
    <w:rsid w:val="00EA7613"/>
    <w:rsid w:val="00EB086E"/>
    <w:rsid w:val="00EB17A2"/>
    <w:rsid w:val="00EB2247"/>
    <w:rsid w:val="00EB2CCD"/>
    <w:rsid w:val="00EB48BB"/>
    <w:rsid w:val="00EB52FA"/>
    <w:rsid w:val="00EB7385"/>
    <w:rsid w:val="00EB76C4"/>
    <w:rsid w:val="00EB7994"/>
    <w:rsid w:val="00EB7FAB"/>
    <w:rsid w:val="00EC0426"/>
    <w:rsid w:val="00EC4B4D"/>
    <w:rsid w:val="00EC729A"/>
    <w:rsid w:val="00ED19B7"/>
    <w:rsid w:val="00ED1AC8"/>
    <w:rsid w:val="00ED1F07"/>
    <w:rsid w:val="00ED21C9"/>
    <w:rsid w:val="00ED25F5"/>
    <w:rsid w:val="00ED30FB"/>
    <w:rsid w:val="00ED5AF2"/>
    <w:rsid w:val="00ED5C0A"/>
    <w:rsid w:val="00ED7153"/>
    <w:rsid w:val="00ED7486"/>
    <w:rsid w:val="00EE0059"/>
    <w:rsid w:val="00EE14A8"/>
    <w:rsid w:val="00EE2354"/>
    <w:rsid w:val="00EE3BAC"/>
    <w:rsid w:val="00EE4162"/>
    <w:rsid w:val="00EE4F45"/>
    <w:rsid w:val="00EE5FF0"/>
    <w:rsid w:val="00EE6C3C"/>
    <w:rsid w:val="00EF240B"/>
    <w:rsid w:val="00EF242E"/>
    <w:rsid w:val="00EF2857"/>
    <w:rsid w:val="00EF2A6D"/>
    <w:rsid w:val="00EF3093"/>
    <w:rsid w:val="00EF497D"/>
    <w:rsid w:val="00EF4DF9"/>
    <w:rsid w:val="00EF56FF"/>
    <w:rsid w:val="00EF7D08"/>
    <w:rsid w:val="00F012A4"/>
    <w:rsid w:val="00F02C10"/>
    <w:rsid w:val="00F032F8"/>
    <w:rsid w:val="00F03671"/>
    <w:rsid w:val="00F04515"/>
    <w:rsid w:val="00F04FAB"/>
    <w:rsid w:val="00F063EC"/>
    <w:rsid w:val="00F07DF7"/>
    <w:rsid w:val="00F102F5"/>
    <w:rsid w:val="00F139B8"/>
    <w:rsid w:val="00F15606"/>
    <w:rsid w:val="00F1611C"/>
    <w:rsid w:val="00F1741F"/>
    <w:rsid w:val="00F20ACE"/>
    <w:rsid w:val="00F22C78"/>
    <w:rsid w:val="00F264AB"/>
    <w:rsid w:val="00F30ABC"/>
    <w:rsid w:val="00F3194D"/>
    <w:rsid w:val="00F321AC"/>
    <w:rsid w:val="00F325CC"/>
    <w:rsid w:val="00F32A10"/>
    <w:rsid w:val="00F33213"/>
    <w:rsid w:val="00F34615"/>
    <w:rsid w:val="00F36137"/>
    <w:rsid w:val="00F36E15"/>
    <w:rsid w:val="00F37AAF"/>
    <w:rsid w:val="00F41168"/>
    <w:rsid w:val="00F41D82"/>
    <w:rsid w:val="00F422FE"/>
    <w:rsid w:val="00F42594"/>
    <w:rsid w:val="00F43ED6"/>
    <w:rsid w:val="00F44648"/>
    <w:rsid w:val="00F461CC"/>
    <w:rsid w:val="00F46404"/>
    <w:rsid w:val="00F46613"/>
    <w:rsid w:val="00F46E79"/>
    <w:rsid w:val="00F47651"/>
    <w:rsid w:val="00F504CE"/>
    <w:rsid w:val="00F51F25"/>
    <w:rsid w:val="00F52859"/>
    <w:rsid w:val="00F53F80"/>
    <w:rsid w:val="00F543E5"/>
    <w:rsid w:val="00F573B6"/>
    <w:rsid w:val="00F57412"/>
    <w:rsid w:val="00F5761E"/>
    <w:rsid w:val="00F57AFD"/>
    <w:rsid w:val="00F60744"/>
    <w:rsid w:val="00F60780"/>
    <w:rsid w:val="00F611F0"/>
    <w:rsid w:val="00F61811"/>
    <w:rsid w:val="00F6217A"/>
    <w:rsid w:val="00F62F98"/>
    <w:rsid w:val="00F6342A"/>
    <w:rsid w:val="00F63C31"/>
    <w:rsid w:val="00F650A0"/>
    <w:rsid w:val="00F6651E"/>
    <w:rsid w:val="00F66603"/>
    <w:rsid w:val="00F66CE1"/>
    <w:rsid w:val="00F66DE3"/>
    <w:rsid w:val="00F7022D"/>
    <w:rsid w:val="00F70422"/>
    <w:rsid w:val="00F70B43"/>
    <w:rsid w:val="00F718A3"/>
    <w:rsid w:val="00F72015"/>
    <w:rsid w:val="00F7273B"/>
    <w:rsid w:val="00F72C24"/>
    <w:rsid w:val="00F72FBC"/>
    <w:rsid w:val="00F744E8"/>
    <w:rsid w:val="00F74601"/>
    <w:rsid w:val="00F74E7E"/>
    <w:rsid w:val="00F80163"/>
    <w:rsid w:val="00F81638"/>
    <w:rsid w:val="00F823F6"/>
    <w:rsid w:val="00F825B9"/>
    <w:rsid w:val="00F825E4"/>
    <w:rsid w:val="00F82640"/>
    <w:rsid w:val="00F84AAB"/>
    <w:rsid w:val="00F87583"/>
    <w:rsid w:val="00F9130C"/>
    <w:rsid w:val="00F92760"/>
    <w:rsid w:val="00F92D18"/>
    <w:rsid w:val="00F93AF2"/>
    <w:rsid w:val="00F96560"/>
    <w:rsid w:val="00F97600"/>
    <w:rsid w:val="00F97838"/>
    <w:rsid w:val="00FA0CA8"/>
    <w:rsid w:val="00FA1512"/>
    <w:rsid w:val="00FA1A0B"/>
    <w:rsid w:val="00FA4963"/>
    <w:rsid w:val="00FB0830"/>
    <w:rsid w:val="00FB0B70"/>
    <w:rsid w:val="00FB18E9"/>
    <w:rsid w:val="00FB2450"/>
    <w:rsid w:val="00FB29B8"/>
    <w:rsid w:val="00FB320D"/>
    <w:rsid w:val="00FB3A6D"/>
    <w:rsid w:val="00FB40E0"/>
    <w:rsid w:val="00FB467D"/>
    <w:rsid w:val="00FB6626"/>
    <w:rsid w:val="00FC0FE8"/>
    <w:rsid w:val="00FC16AA"/>
    <w:rsid w:val="00FC30AB"/>
    <w:rsid w:val="00FC3E1A"/>
    <w:rsid w:val="00FC48EF"/>
    <w:rsid w:val="00FC4ACB"/>
    <w:rsid w:val="00FC595F"/>
    <w:rsid w:val="00FC66E1"/>
    <w:rsid w:val="00FC6BFD"/>
    <w:rsid w:val="00FC7DC8"/>
    <w:rsid w:val="00FD07ED"/>
    <w:rsid w:val="00FD243F"/>
    <w:rsid w:val="00FD349C"/>
    <w:rsid w:val="00FD45EA"/>
    <w:rsid w:val="00FD5482"/>
    <w:rsid w:val="00FD7A69"/>
    <w:rsid w:val="00FE03F9"/>
    <w:rsid w:val="00FE0D4B"/>
    <w:rsid w:val="00FE2329"/>
    <w:rsid w:val="00FE289E"/>
    <w:rsid w:val="00FE2A86"/>
    <w:rsid w:val="00FE2B76"/>
    <w:rsid w:val="00FE2E14"/>
    <w:rsid w:val="00FE36A6"/>
    <w:rsid w:val="00FE3736"/>
    <w:rsid w:val="00FE6A34"/>
    <w:rsid w:val="00FE7435"/>
    <w:rsid w:val="00FF042B"/>
    <w:rsid w:val="00FF16B8"/>
    <w:rsid w:val="00FF4288"/>
    <w:rsid w:val="00FF4B89"/>
    <w:rsid w:val="00FF4BA3"/>
    <w:rsid w:val="00FF529C"/>
    <w:rsid w:val="00FF5D70"/>
    <w:rsid w:val="00FF6097"/>
    <w:rsid w:val="00FF63E9"/>
    <w:rsid w:val="00FF7233"/>
    <w:rsid w:val="00FF7350"/>
    <w:rsid w:val="00FF748D"/>
    <w:rsid w:val="00FF791B"/>
    <w:rsid w:val="00FF7AA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3459"/>
  <w15:docId w15:val="{328BC7EB-E390-4245-B99C-09A54110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E4A06"/>
    <w:pPr>
      <w:spacing w:after="0" w:line="240" w:lineRule="auto"/>
    </w:pPr>
  </w:style>
  <w:style w:type="paragraph" w:styleId="Pealkiri1">
    <w:name w:val="heading 1"/>
    <w:basedOn w:val="Normaallaad"/>
    <w:next w:val="Normaallaad"/>
    <w:link w:val="Pealkiri1Mrk"/>
    <w:uiPriority w:val="9"/>
    <w:qFormat/>
    <w:rsid w:val="00EE3B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F543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47432B"/>
    <w:pPr>
      <w:keepNext/>
      <w:keepLines/>
      <w:spacing w:before="200"/>
      <w:outlineLvl w:val="2"/>
    </w:pPr>
    <w:rPr>
      <w:rFonts w:ascii="Cambria" w:eastAsia="Times New Roman" w:hAnsi="Cambria" w:cs="Times New Roman"/>
      <w:b/>
      <w:bCs/>
      <w:color w:val="4F81BD"/>
      <w:sz w:val="24"/>
      <w:szCs w:val="24"/>
      <w:lang w:val="en-GB"/>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E4A06"/>
    <w:pPr>
      <w:ind w:left="720"/>
      <w:contextualSpacing/>
    </w:pPr>
  </w:style>
  <w:style w:type="character" w:styleId="Kommentaariviide">
    <w:name w:val="annotation reference"/>
    <w:aliases w:val="Heading 4 Char1"/>
    <w:basedOn w:val="Liguvaikefont"/>
    <w:uiPriority w:val="99"/>
    <w:unhideWhenUsed/>
    <w:rsid w:val="00456327"/>
    <w:rPr>
      <w:sz w:val="16"/>
      <w:szCs w:val="16"/>
    </w:rPr>
  </w:style>
  <w:style w:type="paragraph" w:styleId="Kommentaaritekst">
    <w:name w:val="annotation text"/>
    <w:basedOn w:val="Normaallaad"/>
    <w:link w:val="KommentaaritekstMrk"/>
    <w:uiPriority w:val="99"/>
    <w:unhideWhenUsed/>
    <w:rsid w:val="00456327"/>
    <w:pPr>
      <w:spacing w:after="160"/>
    </w:pPr>
    <w:rPr>
      <w:sz w:val="20"/>
      <w:szCs w:val="20"/>
    </w:rPr>
  </w:style>
  <w:style w:type="character" w:customStyle="1" w:styleId="KommentaaritekstMrk">
    <w:name w:val="Kommentaari tekst Märk"/>
    <w:basedOn w:val="Liguvaikefont"/>
    <w:link w:val="Kommentaaritekst"/>
    <w:uiPriority w:val="99"/>
    <w:rsid w:val="00456327"/>
    <w:rPr>
      <w:sz w:val="20"/>
      <w:szCs w:val="20"/>
    </w:rPr>
  </w:style>
  <w:style w:type="paragraph" w:customStyle="1" w:styleId="normal1">
    <w:name w:val="normal1"/>
    <w:basedOn w:val="Normaallaad"/>
    <w:rsid w:val="00456327"/>
    <w:pPr>
      <w:spacing w:before="120" w:line="312" w:lineRule="atLeast"/>
      <w:jc w:val="both"/>
    </w:pPr>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45632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56327"/>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841703"/>
    <w:pPr>
      <w:spacing w:after="0"/>
    </w:pPr>
    <w:rPr>
      <w:b/>
      <w:bCs/>
    </w:rPr>
  </w:style>
  <w:style w:type="character" w:customStyle="1" w:styleId="KommentaariteemaMrk">
    <w:name w:val="Kommentaari teema Märk"/>
    <w:basedOn w:val="KommentaaritekstMrk"/>
    <w:link w:val="Kommentaariteema"/>
    <w:uiPriority w:val="99"/>
    <w:semiHidden/>
    <w:rsid w:val="00841703"/>
    <w:rPr>
      <w:b/>
      <w:bCs/>
      <w:sz w:val="20"/>
      <w:szCs w:val="20"/>
    </w:rPr>
  </w:style>
  <w:style w:type="character" w:customStyle="1" w:styleId="Pealkiri3Mrk">
    <w:name w:val="Pealkiri 3 Märk"/>
    <w:basedOn w:val="Liguvaikefont"/>
    <w:link w:val="Pealkiri3"/>
    <w:uiPriority w:val="9"/>
    <w:rsid w:val="0047432B"/>
    <w:rPr>
      <w:rFonts w:ascii="Cambria" w:eastAsia="Times New Roman" w:hAnsi="Cambria" w:cs="Times New Roman"/>
      <w:b/>
      <w:bCs/>
      <w:color w:val="4F81BD"/>
      <w:sz w:val="24"/>
      <w:szCs w:val="24"/>
      <w:lang w:val="en-GB"/>
    </w:rPr>
  </w:style>
  <w:style w:type="paragraph" w:customStyle="1" w:styleId="title-article-norm">
    <w:name w:val="title-article-norm"/>
    <w:basedOn w:val="Normaallaad"/>
    <w:rsid w:val="00365DD7"/>
    <w:pPr>
      <w:spacing w:before="240" w:after="120"/>
      <w:jc w:val="center"/>
    </w:pPr>
    <w:rPr>
      <w:rFonts w:ascii="Times New Roman" w:eastAsia="Times New Roman" w:hAnsi="Times New Roman" w:cs="Times New Roman"/>
      <w:i/>
      <w:iCs/>
      <w:sz w:val="24"/>
      <w:szCs w:val="24"/>
      <w:lang w:eastAsia="et-EE"/>
    </w:rPr>
  </w:style>
  <w:style w:type="paragraph" w:styleId="Normaallaadveeb">
    <w:name w:val="Normal (Web)"/>
    <w:basedOn w:val="Normaallaad"/>
    <w:link w:val="NormaallaadveebMrk"/>
    <w:uiPriority w:val="99"/>
    <w:unhideWhenUsed/>
    <w:rsid w:val="009E3650"/>
    <w:pPr>
      <w:spacing w:before="240" w:after="100" w:afterAutospacing="1"/>
    </w:pPr>
    <w:rPr>
      <w:rFonts w:ascii="Times New Roman" w:eastAsia="Times New Roman" w:hAnsi="Times New Roman" w:cs="Times New Roman"/>
      <w:sz w:val="24"/>
      <w:szCs w:val="24"/>
      <w:lang w:eastAsia="et-EE"/>
    </w:rPr>
  </w:style>
  <w:style w:type="character" w:customStyle="1" w:styleId="tlid-translation">
    <w:name w:val="tlid-translation"/>
    <w:basedOn w:val="Liguvaikefont"/>
    <w:rsid w:val="005C3225"/>
  </w:style>
  <w:style w:type="character" w:styleId="Tugev">
    <w:name w:val="Strong"/>
    <w:basedOn w:val="Liguvaikefont"/>
    <w:uiPriority w:val="22"/>
    <w:qFormat/>
    <w:rsid w:val="00C96021"/>
    <w:rPr>
      <w:b/>
      <w:bCs/>
    </w:rPr>
  </w:style>
  <w:style w:type="paragraph" w:styleId="Pis">
    <w:name w:val="header"/>
    <w:basedOn w:val="Normaallaad"/>
    <w:link w:val="PisMrk"/>
    <w:uiPriority w:val="99"/>
    <w:unhideWhenUsed/>
    <w:rsid w:val="001F1067"/>
    <w:pPr>
      <w:tabs>
        <w:tab w:val="center" w:pos="4536"/>
        <w:tab w:val="right" w:pos="9072"/>
      </w:tabs>
    </w:pPr>
  </w:style>
  <w:style w:type="character" w:customStyle="1" w:styleId="PisMrk">
    <w:name w:val="Päis Märk"/>
    <w:basedOn w:val="Liguvaikefont"/>
    <w:link w:val="Pis"/>
    <w:uiPriority w:val="99"/>
    <w:rsid w:val="001F1067"/>
  </w:style>
  <w:style w:type="paragraph" w:styleId="Jalus">
    <w:name w:val="footer"/>
    <w:basedOn w:val="Normaallaad"/>
    <w:link w:val="JalusMrk"/>
    <w:uiPriority w:val="99"/>
    <w:unhideWhenUsed/>
    <w:rsid w:val="001F1067"/>
    <w:pPr>
      <w:tabs>
        <w:tab w:val="center" w:pos="4536"/>
        <w:tab w:val="right" w:pos="9072"/>
      </w:tabs>
    </w:pPr>
  </w:style>
  <w:style w:type="character" w:customStyle="1" w:styleId="JalusMrk">
    <w:name w:val="Jalus Märk"/>
    <w:basedOn w:val="Liguvaikefont"/>
    <w:link w:val="Jalus"/>
    <w:uiPriority w:val="99"/>
    <w:rsid w:val="001F1067"/>
  </w:style>
  <w:style w:type="character" w:customStyle="1" w:styleId="tyhik">
    <w:name w:val="tyhik"/>
    <w:basedOn w:val="Liguvaikefont"/>
    <w:rsid w:val="00BB3CB6"/>
  </w:style>
  <w:style w:type="paragraph" w:customStyle="1" w:styleId="norm">
    <w:name w:val="norm"/>
    <w:basedOn w:val="Normaallaad"/>
    <w:rsid w:val="00DA3283"/>
    <w:pPr>
      <w:spacing w:before="100" w:beforeAutospacing="1" w:after="100" w:afterAutospacing="1"/>
    </w:pPr>
    <w:rPr>
      <w:rFonts w:ascii="Times New Roman" w:eastAsia="Times New Roman" w:hAnsi="Times New Roman" w:cs="Times New Roman"/>
      <w:sz w:val="24"/>
      <w:szCs w:val="24"/>
      <w:lang w:eastAsia="zh-CN"/>
    </w:rPr>
  </w:style>
  <w:style w:type="character" w:styleId="Hperlink">
    <w:name w:val="Hyperlink"/>
    <w:basedOn w:val="Liguvaikefont"/>
    <w:uiPriority w:val="99"/>
    <w:unhideWhenUsed/>
    <w:rsid w:val="00DA3283"/>
    <w:rPr>
      <w:color w:val="0000FF"/>
      <w:u w:val="single"/>
    </w:rPr>
  </w:style>
  <w:style w:type="character" w:customStyle="1" w:styleId="superscript">
    <w:name w:val="superscript"/>
    <w:basedOn w:val="Liguvaikefont"/>
    <w:rsid w:val="00DA3283"/>
  </w:style>
  <w:style w:type="paragraph" w:styleId="Redaktsioon">
    <w:name w:val="Revision"/>
    <w:hidden/>
    <w:uiPriority w:val="99"/>
    <w:semiHidden/>
    <w:rsid w:val="00F62F98"/>
    <w:pPr>
      <w:spacing w:after="0" w:line="240" w:lineRule="auto"/>
    </w:pPr>
  </w:style>
  <w:style w:type="character" w:customStyle="1" w:styleId="Pealkiri1Mrk">
    <w:name w:val="Pealkiri 1 Märk"/>
    <w:basedOn w:val="Liguvaikefont"/>
    <w:link w:val="Pealkiri1"/>
    <w:uiPriority w:val="9"/>
    <w:rsid w:val="00EE3BAC"/>
    <w:rPr>
      <w:rFonts w:asciiTheme="majorHAnsi" w:eastAsiaTheme="majorEastAsia" w:hAnsiTheme="majorHAnsi" w:cstheme="majorBidi"/>
      <w:color w:val="2E74B5" w:themeColor="accent1" w:themeShade="BF"/>
      <w:sz w:val="32"/>
      <w:szCs w:val="32"/>
    </w:rPr>
  </w:style>
  <w:style w:type="character" w:customStyle="1" w:styleId="DeltaViewInsertion">
    <w:name w:val="DeltaView Insertion"/>
    <w:uiPriority w:val="99"/>
    <w:rsid w:val="00F47651"/>
    <w:rPr>
      <w:b/>
      <w:i/>
      <w:color w:val="000000"/>
    </w:rPr>
  </w:style>
  <w:style w:type="character" w:styleId="Rhutus">
    <w:name w:val="Emphasis"/>
    <w:basedOn w:val="Liguvaikefont"/>
    <w:uiPriority w:val="20"/>
    <w:qFormat/>
    <w:rsid w:val="00610696"/>
    <w:rPr>
      <w:i/>
      <w:iCs/>
    </w:rPr>
  </w:style>
  <w:style w:type="paragraph" w:customStyle="1" w:styleId="oj-normal">
    <w:name w:val="oj-normal"/>
    <w:basedOn w:val="Normaallaad"/>
    <w:rsid w:val="001D5822"/>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oj-super">
    <w:name w:val="oj-super"/>
    <w:basedOn w:val="Liguvaikefont"/>
    <w:rsid w:val="009424A1"/>
  </w:style>
  <w:style w:type="table" w:styleId="Heleruuttabel1">
    <w:name w:val="Grid Table 1 Light"/>
    <w:basedOn w:val="Normaaltabel"/>
    <w:uiPriority w:val="46"/>
    <w:rsid w:val="000166DF"/>
    <w:pPr>
      <w:spacing w:after="0" w:line="240" w:lineRule="auto"/>
    </w:pPr>
    <w:rPr>
      <w:rFonts w:ascii="Georgia" w:hAnsi="Georgia"/>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allaadveebMrk">
    <w:name w:val="Normaallaad (veeb) Märk"/>
    <w:basedOn w:val="Liguvaikefont"/>
    <w:link w:val="Normaallaadveeb"/>
    <w:uiPriority w:val="99"/>
    <w:locked/>
    <w:rsid w:val="00A76BCB"/>
    <w:rPr>
      <w:rFonts w:ascii="Times New Roman" w:eastAsia="Times New Roman" w:hAnsi="Times New Roman" w:cs="Times New Roman"/>
      <w:sz w:val="24"/>
      <w:szCs w:val="24"/>
      <w:lang w:eastAsia="et-EE"/>
    </w:rPr>
  </w:style>
  <w:style w:type="table" w:customStyle="1" w:styleId="GridTable1Light1">
    <w:name w:val="Grid Table 1 Light1"/>
    <w:basedOn w:val="Normaaltabel"/>
    <w:next w:val="Heleruuttabel1"/>
    <w:uiPriority w:val="46"/>
    <w:rsid w:val="00CD3400"/>
    <w:pPr>
      <w:spacing w:after="0" w:line="240" w:lineRule="auto"/>
    </w:pPr>
    <w:rPr>
      <w:rFonts w:ascii="Georgia" w:hAnsi="Georgia"/>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ealkiri2Mrk">
    <w:name w:val="Pealkiri 2 Märk"/>
    <w:basedOn w:val="Liguvaikefont"/>
    <w:link w:val="Pealkiri2"/>
    <w:uiPriority w:val="9"/>
    <w:semiHidden/>
    <w:rsid w:val="00F543E5"/>
    <w:rPr>
      <w:rFonts w:asciiTheme="majorHAnsi" w:eastAsiaTheme="majorEastAsia" w:hAnsiTheme="majorHAnsi" w:cstheme="majorBidi"/>
      <w:color w:val="2E74B5" w:themeColor="accent1" w:themeShade="BF"/>
      <w:sz w:val="26"/>
      <w:szCs w:val="26"/>
    </w:rPr>
  </w:style>
  <w:style w:type="character" w:customStyle="1" w:styleId="mm">
    <w:name w:val="mm"/>
    <w:basedOn w:val="Liguvaikefont"/>
    <w:rsid w:val="000F32EA"/>
  </w:style>
  <w:style w:type="paragraph" w:styleId="Allmrkusetekst">
    <w:name w:val="footnote text"/>
    <w:basedOn w:val="Normaallaad"/>
    <w:link w:val="AllmrkusetekstMrk"/>
    <w:uiPriority w:val="99"/>
    <w:unhideWhenUsed/>
    <w:rsid w:val="00C74C44"/>
    <w:rPr>
      <w:sz w:val="20"/>
      <w:szCs w:val="20"/>
    </w:rPr>
  </w:style>
  <w:style w:type="character" w:customStyle="1" w:styleId="AllmrkusetekstMrk">
    <w:name w:val="Allmärkuse tekst Märk"/>
    <w:basedOn w:val="Liguvaikefont"/>
    <w:link w:val="Allmrkusetekst"/>
    <w:uiPriority w:val="99"/>
    <w:rsid w:val="00C74C44"/>
    <w:rPr>
      <w:sz w:val="20"/>
      <w:szCs w:val="20"/>
    </w:rPr>
  </w:style>
  <w:style w:type="character" w:styleId="Allmrkuseviide">
    <w:name w:val="footnote reference"/>
    <w:basedOn w:val="Liguvaikefont"/>
    <w:uiPriority w:val="99"/>
    <w:semiHidden/>
    <w:unhideWhenUsed/>
    <w:rsid w:val="00C74C44"/>
    <w:rPr>
      <w:vertAlign w:val="superscript"/>
    </w:rPr>
  </w:style>
  <w:style w:type="paragraph" w:styleId="Lpumrkusetekst">
    <w:name w:val="endnote text"/>
    <w:basedOn w:val="Normaallaad"/>
    <w:link w:val="LpumrkusetekstMrk"/>
    <w:uiPriority w:val="99"/>
    <w:semiHidden/>
    <w:unhideWhenUsed/>
    <w:rsid w:val="009E16F9"/>
    <w:rPr>
      <w:sz w:val="20"/>
      <w:szCs w:val="20"/>
    </w:rPr>
  </w:style>
  <w:style w:type="character" w:customStyle="1" w:styleId="LpumrkusetekstMrk">
    <w:name w:val="Lõpumärkuse tekst Märk"/>
    <w:basedOn w:val="Liguvaikefont"/>
    <w:link w:val="Lpumrkusetekst"/>
    <w:uiPriority w:val="99"/>
    <w:semiHidden/>
    <w:rsid w:val="009E16F9"/>
    <w:rPr>
      <w:sz w:val="20"/>
      <w:szCs w:val="20"/>
    </w:rPr>
  </w:style>
  <w:style w:type="character" w:styleId="Lpumrkuseviide">
    <w:name w:val="endnote reference"/>
    <w:basedOn w:val="Liguvaikefont"/>
    <w:uiPriority w:val="99"/>
    <w:semiHidden/>
    <w:unhideWhenUsed/>
    <w:rsid w:val="009E16F9"/>
    <w:rPr>
      <w:vertAlign w:val="superscript"/>
    </w:rPr>
  </w:style>
  <w:style w:type="character" w:styleId="Lahendamatamainimine">
    <w:name w:val="Unresolved Mention"/>
    <w:basedOn w:val="Liguvaikefont"/>
    <w:uiPriority w:val="99"/>
    <w:semiHidden/>
    <w:unhideWhenUsed/>
    <w:rsid w:val="00704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5726">
      <w:bodyDiv w:val="1"/>
      <w:marLeft w:val="0"/>
      <w:marRight w:val="0"/>
      <w:marTop w:val="0"/>
      <w:marBottom w:val="0"/>
      <w:divBdr>
        <w:top w:val="none" w:sz="0" w:space="0" w:color="auto"/>
        <w:left w:val="none" w:sz="0" w:space="0" w:color="auto"/>
        <w:bottom w:val="none" w:sz="0" w:space="0" w:color="auto"/>
        <w:right w:val="none" w:sz="0" w:space="0" w:color="auto"/>
      </w:divBdr>
    </w:div>
    <w:div w:id="241522799">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sChild>
        <w:div w:id="900403555">
          <w:marLeft w:val="0"/>
          <w:marRight w:val="0"/>
          <w:marTop w:val="0"/>
          <w:marBottom w:val="0"/>
          <w:divBdr>
            <w:top w:val="none" w:sz="0" w:space="0" w:color="auto"/>
            <w:left w:val="none" w:sz="0" w:space="0" w:color="auto"/>
            <w:bottom w:val="none" w:sz="0" w:space="0" w:color="auto"/>
            <w:right w:val="none" w:sz="0" w:space="0" w:color="auto"/>
          </w:divBdr>
          <w:divsChild>
            <w:div w:id="169878075">
              <w:marLeft w:val="0"/>
              <w:marRight w:val="0"/>
              <w:marTop w:val="0"/>
              <w:marBottom w:val="0"/>
              <w:divBdr>
                <w:top w:val="none" w:sz="0" w:space="0" w:color="auto"/>
                <w:left w:val="none" w:sz="0" w:space="0" w:color="auto"/>
                <w:bottom w:val="none" w:sz="0" w:space="0" w:color="auto"/>
                <w:right w:val="none" w:sz="0" w:space="0" w:color="auto"/>
              </w:divBdr>
              <w:divsChild>
                <w:div w:id="852961460">
                  <w:marLeft w:val="0"/>
                  <w:marRight w:val="0"/>
                  <w:marTop w:val="0"/>
                  <w:marBottom w:val="0"/>
                  <w:divBdr>
                    <w:top w:val="none" w:sz="0" w:space="0" w:color="auto"/>
                    <w:left w:val="none" w:sz="0" w:space="0" w:color="auto"/>
                    <w:bottom w:val="none" w:sz="0" w:space="0" w:color="auto"/>
                    <w:right w:val="none" w:sz="0" w:space="0" w:color="auto"/>
                  </w:divBdr>
                  <w:divsChild>
                    <w:div w:id="756369778">
                      <w:marLeft w:val="0"/>
                      <w:marRight w:val="0"/>
                      <w:marTop w:val="0"/>
                      <w:marBottom w:val="0"/>
                      <w:divBdr>
                        <w:top w:val="none" w:sz="0" w:space="0" w:color="auto"/>
                        <w:left w:val="none" w:sz="0" w:space="0" w:color="auto"/>
                        <w:bottom w:val="none" w:sz="0" w:space="0" w:color="auto"/>
                        <w:right w:val="none" w:sz="0" w:space="0" w:color="auto"/>
                      </w:divBdr>
                      <w:divsChild>
                        <w:div w:id="1027219029">
                          <w:marLeft w:val="0"/>
                          <w:marRight w:val="0"/>
                          <w:marTop w:val="0"/>
                          <w:marBottom w:val="0"/>
                          <w:divBdr>
                            <w:top w:val="none" w:sz="0" w:space="0" w:color="auto"/>
                            <w:left w:val="none" w:sz="0" w:space="0" w:color="auto"/>
                            <w:bottom w:val="none" w:sz="0" w:space="0" w:color="auto"/>
                            <w:right w:val="none" w:sz="0" w:space="0" w:color="auto"/>
                          </w:divBdr>
                          <w:divsChild>
                            <w:div w:id="1674993622">
                              <w:marLeft w:val="0"/>
                              <w:marRight w:val="0"/>
                              <w:marTop w:val="0"/>
                              <w:marBottom w:val="0"/>
                              <w:divBdr>
                                <w:top w:val="none" w:sz="0" w:space="0" w:color="auto"/>
                                <w:left w:val="none" w:sz="0" w:space="0" w:color="auto"/>
                                <w:bottom w:val="none" w:sz="0" w:space="0" w:color="auto"/>
                                <w:right w:val="none" w:sz="0" w:space="0" w:color="auto"/>
                              </w:divBdr>
                              <w:divsChild>
                                <w:div w:id="346948417">
                                  <w:marLeft w:val="0"/>
                                  <w:marRight w:val="0"/>
                                  <w:marTop w:val="0"/>
                                  <w:marBottom w:val="0"/>
                                  <w:divBdr>
                                    <w:top w:val="none" w:sz="0" w:space="0" w:color="auto"/>
                                    <w:left w:val="none" w:sz="0" w:space="0" w:color="auto"/>
                                    <w:bottom w:val="none" w:sz="0" w:space="0" w:color="auto"/>
                                    <w:right w:val="none" w:sz="0" w:space="0" w:color="auto"/>
                                  </w:divBdr>
                                  <w:divsChild>
                                    <w:div w:id="93325523">
                                      <w:marLeft w:val="0"/>
                                      <w:marRight w:val="0"/>
                                      <w:marTop w:val="0"/>
                                      <w:marBottom w:val="0"/>
                                      <w:divBdr>
                                        <w:top w:val="none" w:sz="0" w:space="0" w:color="auto"/>
                                        <w:left w:val="none" w:sz="0" w:space="0" w:color="auto"/>
                                        <w:bottom w:val="none" w:sz="0" w:space="0" w:color="auto"/>
                                        <w:right w:val="none" w:sz="0" w:space="0" w:color="auto"/>
                                      </w:divBdr>
                                      <w:divsChild>
                                        <w:div w:id="1900706121">
                                          <w:marLeft w:val="0"/>
                                          <w:marRight w:val="0"/>
                                          <w:marTop w:val="0"/>
                                          <w:marBottom w:val="495"/>
                                          <w:divBdr>
                                            <w:top w:val="none" w:sz="0" w:space="0" w:color="auto"/>
                                            <w:left w:val="none" w:sz="0" w:space="0" w:color="auto"/>
                                            <w:bottom w:val="none" w:sz="0" w:space="0" w:color="auto"/>
                                            <w:right w:val="none" w:sz="0" w:space="0" w:color="auto"/>
                                          </w:divBdr>
                                          <w:divsChild>
                                            <w:div w:id="147104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338546">
      <w:bodyDiv w:val="1"/>
      <w:marLeft w:val="0"/>
      <w:marRight w:val="0"/>
      <w:marTop w:val="0"/>
      <w:marBottom w:val="0"/>
      <w:divBdr>
        <w:top w:val="none" w:sz="0" w:space="0" w:color="auto"/>
        <w:left w:val="none" w:sz="0" w:space="0" w:color="auto"/>
        <w:bottom w:val="none" w:sz="0" w:space="0" w:color="auto"/>
        <w:right w:val="none" w:sz="0" w:space="0" w:color="auto"/>
      </w:divBdr>
    </w:div>
    <w:div w:id="381750822">
      <w:bodyDiv w:val="1"/>
      <w:marLeft w:val="0"/>
      <w:marRight w:val="0"/>
      <w:marTop w:val="0"/>
      <w:marBottom w:val="0"/>
      <w:divBdr>
        <w:top w:val="none" w:sz="0" w:space="0" w:color="auto"/>
        <w:left w:val="none" w:sz="0" w:space="0" w:color="auto"/>
        <w:bottom w:val="none" w:sz="0" w:space="0" w:color="auto"/>
        <w:right w:val="none" w:sz="0" w:space="0" w:color="auto"/>
      </w:divBdr>
    </w:div>
    <w:div w:id="470055645">
      <w:bodyDiv w:val="1"/>
      <w:marLeft w:val="0"/>
      <w:marRight w:val="0"/>
      <w:marTop w:val="0"/>
      <w:marBottom w:val="0"/>
      <w:divBdr>
        <w:top w:val="none" w:sz="0" w:space="0" w:color="auto"/>
        <w:left w:val="none" w:sz="0" w:space="0" w:color="auto"/>
        <w:bottom w:val="none" w:sz="0" w:space="0" w:color="auto"/>
        <w:right w:val="none" w:sz="0" w:space="0" w:color="auto"/>
      </w:divBdr>
    </w:div>
    <w:div w:id="526913648">
      <w:bodyDiv w:val="1"/>
      <w:marLeft w:val="0"/>
      <w:marRight w:val="0"/>
      <w:marTop w:val="0"/>
      <w:marBottom w:val="0"/>
      <w:divBdr>
        <w:top w:val="none" w:sz="0" w:space="0" w:color="auto"/>
        <w:left w:val="none" w:sz="0" w:space="0" w:color="auto"/>
        <w:bottom w:val="none" w:sz="0" w:space="0" w:color="auto"/>
        <w:right w:val="none" w:sz="0" w:space="0" w:color="auto"/>
      </w:divBdr>
    </w:div>
    <w:div w:id="531039566">
      <w:bodyDiv w:val="1"/>
      <w:marLeft w:val="0"/>
      <w:marRight w:val="0"/>
      <w:marTop w:val="0"/>
      <w:marBottom w:val="0"/>
      <w:divBdr>
        <w:top w:val="none" w:sz="0" w:space="0" w:color="auto"/>
        <w:left w:val="none" w:sz="0" w:space="0" w:color="auto"/>
        <w:bottom w:val="none" w:sz="0" w:space="0" w:color="auto"/>
        <w:right w:val="none" w:sz="0" w:space="0" w:color="auto"/>
      </w:divBdr>
    </w:div>
    <w:div w:id="659231179">
      <w:bodyDiv w:val="1"/>
      <w:marLeft w:val="0"/>
      <w:marRight w:val="0"/>
      <w:marTop w:val="0"/>
      <w:marBottom w:val="0"/>
      <w:divBdr>
        <w:top w:val="none" w:sz="0" w:space="0" w:color="auto"/>
        <w:left w:val="none" w:sz="0" w:space="0" w:color="auto"/>
        <w:bottom w:val="none" w:sz="0" w:space="0" w:color="auto"/>
        <w:right w:val="none" w:sz="0" w:space="0" w:color="auto"/>
      </w:divBdr>
    </w:div>
    <w:div w:id="668606801">
      <w:bodyDiv w:val="1"/>
      <w:marLeft w:val="0"/>
      <w:marRight w:val="0"/>
      <w:marTop w:val="0"/>
      <w:marBottom w:val="0"/>
      <w:divBdr>
        <w:top w:val="none" w:sz="0" w:space="0" w:color="auto"/>
        <w:left w:val="none" w:sz="0" w:space="0" w:color="auto"/>
        <w:bottom w:val="none" w:sz="0" w:space="0" w:color="auto"/>
        <w:right w:val="none" w:sz="0" w:space="0" w:color="auto"/>
      </w:divBdr>
      <w:divsChild>
        <w:div w:id="1474328712">
          <w:marLeft w:val="0"/>
          <w:marRight w:val="0"/>
          <w:marTop w:val="0"/>
          <w:marBottom w:val="0"/>
          <w:divBdr>
            <w:top w:val="none" w:sz="0" w:space="0" w:color="auto"/>
            <w:left w:val="none" w:sz="0" w:space="0" w:color="auto"/>
            <w:bottom w:val="none" w:sz="0" w:space="0" w:color="auto"/>
            <w:right w:val="none" w:sz="0" w:space="0" w:color="auto"/>
          </w:divBdr>
          <w:divsChild>
            <w:div w:id="683215445">
              <w:marLeft w:val="0"/>
              <w:marRight w:val="0"/>
              <w:marTop w:val="0"/>
              <w:marBottom w:val="0"/>
              <w:divBdr>
                <w:top w:val="none" w:sz="0" w:space="0" w:color="auto"/>
                <w:left w:val="none" w:sz="0" w:space="0" w:color="auto"/>
                <w:bottom w:val="none" w:sz="0" w:space="0" w:color="auto"/>
                <w:right w:val="none" w:sz="0" w:space="0" w:color="auto"/>
              </w:divBdr>
              <w:divsChild>
                <w:div w:id="1357002426">
                  <w:marLeft w:val="0"/>
                  <w:marRight w:val="0"/>
                  <w:marTop w:val="0"/>
                  <w:marBottom w:val="0"/>
                  <w:divBdr>
                    <w:top w:val="none" w:sz="0" w:space="0" w:color="auto"/>
                    <w:left w:val="none" w:sz="0" w:space="0" w:color="auto"/>
                    <w:bottom w:val="none" w:sz="0" w:space="0" w:color="auto"/>
                    <w:right w:val="none" w:sz="0" w:space="0" w:color="auto"/>
                  </w:divBdr>
                  <w:divsChild>
                    <w:div w:id="5304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150729">
      <w:bodyDiv w:val="1"/>
      <w:marLeft w:val="0"/>
      <w:marRight w:val="0"/>
      <w:marTop w:val="0"/>
      <w:marBottom w:val="0"/>
      <w:divBdr>
        <w:top w:val="none" w:sz="0" w:space="0" w:color="auto"/>
        <w:left w:val="none" w:sz="0" w:space="0" w:color="auto"/>
        <w:bottom w:val="none" w:sz="0" w:space="0" w:color="auto"/>
        <w:right w:val="none" w:sz="0" w:space="0" w:color="auto"/>
      </w:divBdr>
    </w:div>
    <w:div w:id="840463694">
      <w:bodyDiv w:val="1"/>
      <w:marLeft w:val="0"/>
      <w:marRight w:val="0"/>
      <w:marTop w:val="0"/>
      <w:marBottom w:val="0"/>
      <w:divBdr>
        <w:top w:val="none" w:sz="0" w:space="0" w:color="auto"/>
        <w:left w:val="none" w:sz="0" w:space="0" w:color="auto"/>
        <w:bottom w:val="none" w:sz="0" w:space="0" w:color="auto"/>
        <w:right w:val="none" w:sz="0" w:space="0" w:color="auto"/>
      </w:divBdr>
      <w:divsChild>
        <w:div w:id="1937250620">
          <w:marLeft w:val="0"/>
          <w:marRight w:val="0"/>
          <w:marTop w:val="0"/>
          <w:marBottom w:val="0"/>
          <w:divBdr>
            <w:top w:val="none" w:sz="0" w:space="0" w:color="auto"/>
            <w:left w:val="none" w:sz="0" w:space="0" w:color="auto"/>
            <w:bottom w:val="none" w:sz="0" w:space="0" w:color="auto"/>
            <w:right w:val="none" w:sz="0" w:space="0" w:color="auto"/>
          </w:divBdr>
          <w:divsChild>
            <w:div w:id="1207378472">
              <w:marLeft w:val="0"/>
              <w:marRight w:val="0"/>
              <w:marTop w:val="0"/>
              <w:marBottom w:val="0"/>
              <w:divBdr>
                <w:top w:val="none" w:sz="0" w:space="0" w:color="auto"/>
                <w:left w:val="none" w:sz="0" w:space="0" w:color="auto"/>
                <w:bottom w:val="none" w:sz="0" w:space="0" w:color="auto"/>
                <w:right w:val="none" w:sz="0" w:space="0" w:color="auto"/>
              </w:divBdr>
              <w:divsChild>
                <w:div w:id="1742213750">
                  <w:marLeft w:val="0"/>
                  <w:marRight w:val="0"/>
                  <w:marTop w:val="0"/>
                  <w:marBottom w:val="0"/>
                  <w:divBdr>
                    <w:top w:val="none" w:sz="0" w:space="0" w:color="auto"/>
                    <w:left w:val="none" w:sz="0" w:space="0" w:color="auto"/>
                    <w:bottom w:val="none" w:sz="0" w:space="0" w:color="auto"/>
                    <w:right w:val="none" w:sz="0" w:space="0" w:color="auto"/>
                  </w:divBdr>
                  <w:divsChild>
                    <w:div w:id="16492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412108">
      <w:bodyDiv w:val="1"/>
      <w:marLeft w:val="0"/>
      <w:marRight w:val="0"/>
      <w:marTop w:val="0"/>
      <w:marBottom w:val="0"/>
      <w:divBdr>
        <w:top w:val="none" w:sz="0" w:space="0" w:color="auto"/>
        <w:left w:val="none" w:sz="0" w:space="0" w:color="auto"/>
        <w:bottom w:val="none" w:sz="0" w:space="0" w:color="auto"/>
        <w:right w:val="none" w:sz="0" w:space="0" w:color="auto"/>
      </w:divBdr>
      <w:divsChild>
        <w:div w:id="1186333474">
          <w:marLeft w:val="0"/>
          <w:marRight w:val="0"/>
          <w:marTop w:val="0"/>
          <w:marBottom w:val="0"/>
          <w:divBdr>
            <w:top w:val="none" w:sz="0" w:space="0" w:color="auto"/>
            <w:left w:val="none" w:sz="0" w:space="0" w:color="auto"/>
            <w:bottom w:val="none" w:sz="0" w:space="0" w:color="auto"/>
            <w:right w:val="none" w:sz="0" w:space="0" w:color="auto"/>
          </w:divBdr>
          <w:divsChild>
            <w:div w:id="1375958910">
              <w:marLeft w:val="0"/>
              <w:marRight w:val="0"/>
              <w:marTop w:val="0"/>
              <w:marBottom w:val="0"/>
              <w:divBdr>
                <w:top w:val="none" w:sz="0" w:space="0" w:color="auto"/>
                <w:left w:val="none" w:sz="0" w:space="0" w:color="auto"/>
                <w:bottom w:val="none" w:sz="0" w:space="0" w:color="auto"/>
                <w:right w:val="none" w:sz="0" w:space="0" w:color="auto"/>
              </w:divBdr>
              <w:divsChild>
                <w:div w:id="1446390502">
                  <w:marLeft w:val="0"/>
                  <w:marRight w:val="0"/>
                  <w:marTop w:val="0"/>
                  <w:marBottom w:val="0"/>
                  <w:divBdr>
                    <w:top w:val="none" w:sz="0" w:space="0" w:color="auto"/>
                    <w:left w:val="none" w:sz="0" w:space="0" w:color="auto"/>
                    <w:bottom w:val="none" w:sz="0" w:space="0" w:color="auto"/>
                    <w:right w:val="none" w:sz="0" w:space="0" w:color="auto"/>
                  </w:divBdr>
                  <w:divsChild>
                    <w:div w:id="162392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726228">
      <w:bodyDiv w:val="1"/>
      <w:marLeft w:val="0"/>
      <w:marRight w:val="0"/>
      <w:marTop w:val="0"/>
      <w:marBottom w:val="0"/>
      <w:divBdr>
        <w:top w:val="none" w:sz="0" w:space="0" w:color="auto"/>
        <w:left w:val="none" w:sz="0" w:space="0" w:color="auto"/>
        <w:bottom w:val="none" w:sz="0" w:space="0" w:color="auto"/>
        <w:right w:val="none" w:sz="0" w:space="0" w:color="auto"/>
      </w:divBdr>
      <w:divsChild>
        <w:div w:id="1175343665">
          <w:marLeft w:val="0"/>
          <w:marRight w:val="0"/>
          <w:marTop w:val="0"/>
          <w:marBottom w:val="0"/>
          <w:divBdr>
            <w:top w:val="none" w:sz="0" w:space="0" w:color="auto"/>
            <w:left w:val="none" w:sz="0" w:space="0" w:color="auto"/>
            <w:bottom w:val="none" w:sz="0" w:space="0" w:color="auto"/>
            <w:right w:val="none" w:sz="0" w:space="0" w:color="auto"/>
          </w:divBdr>
          <w:divsChild>
            <w:div w:id="113259562">
              <w:marLeft w:val="0"/>
              <w:marRight w:val="0"/>
              <w:marTop w:val="0"/>
              <w:marBottom w:val="0"/>
              <w:divBdr>
                <w:top w:val="none" w:sz="0" w:space="0" w:color="auto"/>
                <w:left w:val="none" w:sz="0" w:space="0" w:color="auto"/>
                <w:bottom w:val="none" w:sz="0" w:space="0" w:color="auto"/>
                <w:right w:val="none" w:sz="0" w:space="0" w:color="auto"/>
              </w:divBdr>
              <w:divsChild>
                <w:div w:id="1054388">
                  <w:marLeft w:val="0"/>
                  <w:marRight w:val="0"/>
                  <w:marTop w:val="0"/>
                  <w:marBottom w:val="0"/>
                  <w:divBdr>
                    <w:top w:val="none" w:sz="0" w:space="0" w:color="auto"/>
                    <w:left w:val="none" w:sz="0" w:space="0" w:color="auto"/>
                    <w:bottom w:val="none" w:sz="0" w:space="0" w:color="auto"/>
                    <w:right w:val="none" w:sz="0" w:space="0" w:color="auto"/>
                  </w:divBdr>
                  <w:divsChild>
                    <w:div w:id="59783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014880">
      <w:bodyDiv w:val="1"/>
      <w:marLeft w:val="0"/>
      <w:marRight w:val="0"/>
      <w:marTop w:val="0"/>
      <w:marBottom w:val="0"/>
      <w:divBdr>
        <w:top w:val="none" w:sz="0" w:space="0" w:color="auto"/>
        <w:left w:val="none" w:sz="0" w:space="0" w:color="auto"/>
        <w:bottom w:val="none" w:sz="0" w:space="0" w:color="auto"/>
        <w:right w:val="none" w:sz="0" w:space="0" w:color="auto"/>
      </w:divBdr>
    </w:div>
    <w:div w:id="1019164807">
      <w:bodyDiv w:val="1"/>
      <w:marLeft w:val="0"/>
      <w:marRight w:val="0"/>
      <w:marTop w:val="0"/>
      <w:marBottom w:val="0"/>
      <w:divBdr>
        <w:top w:val="none" w:sz="0" w:space="0" w:color="auto"/>
        <w:left w:val="none" w:sz="0" w:space="0" w:color="auto"/>
        <w:bottom w:val="none" w:sz="0" w:space="0" w:color="auto"/>
        <w:right w:val="none" w:sz="0" w:space="0" w:color="auto"/>
      </w:divBdr>
    </w:div>
    <w:div w:id="1047993873">
      <w:bodyDiv w:val="1"/>
      <w:marLeft w:val="0"/>
      <w:marRight w:val="0"/>
      <w:marTop w:val="0"/>
      <w:marBottom w:val="0"/>
      <w:divBdr>
        <w:top w:val="none" w:sz="0" w:space="0" w:color="auto"/>
        <w:left w:val="none" w:sz="0" w:space="0" w:color="auto"/>
        <w:bottom w:val="none" w:sz="0" w:space="0" w:color="auto"/>
        <w:right w:val="none" w:sz="0" w:space="0" w:color="auto"/>
      </w:divBdr>
      <w:divsChild>
        <w:div w:id="202714897">
          <w:marLeft w:val="0"/>
          <w:marRight w:val="0"/>
          <w:marTop w:val="0"/>
          <w:marBottom w:val="0"/>
          <w:divBdr>
            <w:top w:val="none" w:sz="0" w:space="0" w:color="auto"/>
            <w:left w:val="none" w:sz="0" w:space="0" w:color="auto"/>
            <w:bottom w:val="none" w:sz="0" w:space="0" w:color="auto"/>
            <w:right w:val="none" w:sz="0" w:space="0" w:color="auto"/>
          </w:divBdr>
          <w:divsChild>
            <w:div w:id="630012952">
              <w:marLeft w:val="0"/>
              <w:marRight w:val="0"/>
              <w:marTop w:val="0"/>
              <w:marBottom w:val="0"/>
              <w:divBdr>
                <w:top w:val="none" w:sz="0" w:space="0" w:color="auto"/>
                <w:left w:val="none" w:sz="0" w:space="0" w:color="auto"/>
                <w:bottom w:val="none" w:sz="0" w:space="0" w:color="auto"/>
                <w:right w:val="none" w:sz="0" w:space="0" w:color="auto"/>
              </w:divBdr>
              <w:divsChild>
                <w:div w:id="126554667">
                  <w:marLeft w:val="0"/>
                  <w:marRight w:val="0"/>
                  <w:marTop w:val="120"/>
                  <w:marBottom w:val="0"/>
                  <w:divBdr>
                    <w:top w:val="none" w:sz="0" w:space="0" w:color="auto"/>
                    <w:left w:val="none" w:sz="0" w:space="0" w:color="auto"/>
                    <w:bottom w:val="none" w:sz="0" w:space="0" w:color="auto"/>
                    <w:right w:val="none" w:sz="0" w:space="0" w:color="auto"/>
                  </w:divBdr>
                </w:div>
                <w:div w:id="176358962">
                  <w:marLeft w:val="0"/>
                  <w:marRight w:val="0"/>
                  <w:marTop w:val="0"/>
                  <w:marBottom w:val="0"/>
                  <w:divBdr>
                    <w:top w:val="none" w:sz="0" w:space="0" w:color="auto"/>
                    <w:left w:val="none" w:sz="0" w:space="0" w:color="auto"/>
                    <w:bottom w:val="none" w:sz="0" w:space="0" w:color="auto"/>
                    <w:right w:val="none" w:sz="0" w:space="0" w:color="auto"/>
                  </w:divBdr>
                </w:div>
              </w:divsChild>
            </w:div>
            <w:div w:id="1635142074">
              <w:marLeft w:val="0"/>
              <w:marRight w:val="0"/>
              <w:marTop w:val="0"/>
              <w:marBottom w:val="0"/>
              <w:divBdr>
                <w:top w:val="none" w:sz="0" w:space="0" w:color="auto"/>
                <w:left w:val="none" w:sz="0" w:space="0" w:color="auto"/>
                <w:bottom w:val="none" w:sz="0" w:space="0" w:color="auto"/>
                <w:right w:val="none" w:sz="0" w:space="0" w:color="auto"/>
              </w:divBdr>
              <w:divsChild>
                <w:div w:id="83771758">
                  <w:marLeft w:val="0"/>
                  <w:marRight w:val="0"/>
                  <w:marTop w:val="120"/>
                  <w:marBottom w:val="0"/>
                  <w:divBdr>
                    <w:top w:val="none" w:sz="0" w:space="0" w:color="auto"/>
                    <w:left w:val="none" w:sz="0" w:space="0" w:color="auto"/>
                    <w:bottom w:val="none" w:sz="0" w:space="0" w:color="auto"/>
                    <w:right w:val="none" w:sz="0" w:space="0" w:color="auto"/>
                  </w:divBdr>
                </w:div>
                <w:div w:id="1024018963">
                  <w:marLeft w:val="0"/>
                  <w:marRight w:val="0"/>
                  <w:marTop w:val="0"/>
                  <w:marBottom w:val="0"/>
                  <w:divBdr>
                    <w:top w:val="none" w:sz="0" w:space="0" w:color="auto"/>
                    <w:left w:val="none" w:sz="0" w:space="0" w:color="auto"/>
                    <w:bottom w:val="none" w:sz="0" w:space="0" w:color="auto"/>
                    <w:right w:val="none" w:sz="0" w:space="0" w:color="auto"/>
                  </w:divBdr>
                </w:div>
              </w:divsChild>
            </w:div>
            <w:div w:id="1670644249">
              <w:marLeft w:val="0"/>
              <w:marRight w:val="0"/>
              <w:marTop w:val="0"/>
              <w:marBottom w:val="0"/>
              <w:divBdr>
                <w:top w:val="none" w:sz="0" w:space="0" w:color="auto"/>
                <w:left w:val="none" w:sz="0" w:space="0" w:color="auto"/>
                <w:bottom w:val="none" w:sz="0" w:space="0" w:color="auto"/>
                <w:right w:val="none" w:sz="0" w:space="0" w:color="auto"/>
              </w:divBdr>
              <w:divsChild>
                <w:div w:id="1534806774">
                  <w:marLeft w:val="0"/>
                  <w:marRight w:val="0"/>
                  <w:marTop w:val="0"/>
                  <w:marBottom w:val="0"/>
                  <w:divBdr>
                    <w:top w:val="none" w:sz="0" w:space="0" w:color="auto"/>
                    <w:left w:val="none" w:sz="0" w:space="0" w:color="auto"/>
                    <w:bottom w:val="none" w:sz="0" w:space="0" w:color="auto"/>
                    <w:right w:val="none" w:sz="0" w:space="0" w:color="auto"/>
                  </w:divBdr>
                </w:div>
                <w:div w:id="15734657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90411409">
          <w:marLeft w:val="0"/>
          <w:marRight w:val="0"/>
          <w:marTop w:val="120"/>
          <w:marBottom w:val="0"/>
          <w:divBdr>
            <w:top w:val="none" w:sz="0" w:space="0" w:color="auto"/>
            <w:left w:val="none" w:sz="0" w:space="0" w:color="auto"/>
            <w:bottom w:val="none" w:sz="0" w:space="0" w:color="auto"/>
            <w:right w:val="none" w:sz="0" w:space="0" w:color="auto"/>
          </w:divBdr>
        </w:div>
      </w:divsChild>
    </w:div>
    <w:div w:id="1296908785">
      <w:bodyDiv w:val="1"/>
      <w:marLeft w:val="0"/>
      <w:marRight w:val="0"/>
      <w:marTop w:val="0"/>
      <w:marBottom w:val="0"/>
      <w:divBdr>
        <w:top w:val="none" w:sz="0" w:space="0" w:color="auto"/>
        <w:left w:val="none" w:sz="0" w:space="0" w:color="auto"/>
        <w:bottom w:val="none" w:sz="0" w:space="0" w:color="auto"/>
        <w:right w:val="none" w:sz="0" w:space="0" w:color="auto"/>
      </w:divBdr>
      <w:divsChild>
        <w:div w:id="2095588136">
          <w:marLeft w:val="0"/>
          <w:marRight w:val="0"/>
          <w:marTop w:val="0"/>
          <w:marBottom w:val="0"/>
          <w:divBdr>
            <w:top w:val="none" w:sz="0" w:space="0" w:color="auto"/>
            <w:left w:val="none" w:sz="0" w:space="0" w:color="auto"/>
            <w:bottom w:val="none" w:sz="0" w:space="0" w:color="auto"/>
            <w:right w:val="none" w:sz="0" w:space="0" w:color="auto"/>
          </w:divBdr>
          <w:divsChild>
            <w:div w:id="972372485">
              <w:marLeft w:val="0"/>
              <w:marRight w:val="0"/>
              <w:marTop w:val="0"/>
              <w:marBottom w:val="0"/>
              <w:divBdr>
                <w:top w:val="none" w:sz="0" w:space="0" w:color="auto"/>
                <w:left w:val="none" w:sz="0" w:space="0" w:color="auto"/>
                <w:bottom w:val="none" w:sz="0" w:space="0" w:color="auto"/>
                <w:right w:val="none" w:sz="0" w:space="0" w:color="auto"/>
              </w:divBdr>
              <w:divsChild>
                <w:div w:id="608778939">
                  <w:marLeft w:val="0"/>
                  <w:marRight w:val="0"/>
                  <w:marTop w:val="0"/>
                  <w:marBottom w:val="0"/>
                  <w:divBdr>
                    <w:top w:val="none" w:sz="0" w:space="0" w:color="auto"/>
                    <w:left w:val="none" w:sz="0" w:space="0" w:color="auto"/>
                    <w:bottom w:val="none" w:sz="0" w:space="0" w:color="auto"/>
                    <w:right w:val="none" w:sz="0" w:space="0" w:color="auto"/>
                  </w:divBdr>
                  <w:divsChild>
                    <w:div w:id="18630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604219">
      <w:bodyDiv w:val="1"/>
      <w:marLeft w:val="0"/>
      <w:marRight w:val="0"/>
      <w:marTop w:val="0"/>
      <w:marBottom w:val="0"/>
      <w:divBdr>
        <w:top w:val="none" w:sz="0" w:space="0" w:color="auto"/>
        <w:left w:val="none" w:sz="0" w:space="0" w:color="auto"/>
        <w:bottom w:val="none" w:sz="0" w:space="0" w:color="auto"/>
        <w:right w:val="none" w:sz="0" w:space="0" w:color="auto"/>
      </w:divBdr>
    </w:div>
    <w:div w:id="1463617518">
      <w:bodyDiv w:val="1"/>
      <w:marLeft w:val="0"/>
      <w:marRight w:val="0"/>
      <w:marTop w:val="0"/>
      <w:marBottom w:val="0"/>
      <w:divBdr>
        <w:top w:val="none" w:sz="0" w:space="0" w:color="auto"/>
        <w:left w:val="none" w:sz="0" w:space="0" w:color="auto"/>
        <w:bottom w:val="none" w:sz="0" w:space="0" w:color="auto"/>
        <w:right w:val="none" w:sz="0" w:space="0" w:color="auto"/>
      </w:divBdr>
    </w:div>
    <w:div w:id="1546259530">
      <w:bodyDiv w:val="1"/>
      <w:marLeft w:val="0"/>
      <w:marRight w:val="0"/>
      <w:marTop w:val="0"/>
      <w:marBottom w:val="0"/>
      <w:divBdr>
        <w:top w:val="none" w:sz="0" w:space="0" w:color="auto"/>
        <w:left w:val="none" w:sz="0" w:space="0" w:color="auto"/>
        <w:bottom w:val="none" w:sz="0" w:space="0" w:color="auto"/>
        <w:right w:val="none" w:sz="0" w:space="0" w:color="auto"/>
      </w:divBdr>
    </w:div>
    <w:div w:id="1914125975">
      <w:bodyDiv w:val="1"/>
      <w:marLeft w:val="0"/>
      <w:marRight w:val="0"/>
      <w:marTop w:val="0"/>
      <w:marBottom w:val="0"/>
      <w:divBdr>
        <w:top w:val="none" w:sz="0" w:space="0" w:color="auto"/>
        <w:left w:val="none" w:sz="0" w:space="0" w:color="auto"/>
        <w:bottom w:val="none" w:sz="0" w:space="0" w:color="auto"/>
        <w:right w:val="none" w:sz="0" w:space="0" w:color="auto"/>
      </w:divBdr>
    </w:div>
    <w:div w:id="2032998459">
      <w:bodyDiv w:val="1"/>
      <w:marLeft w:val="0"/>
      <w:marRight w:val="0"/>
      <w:marTop w:val="0"/>
      <w:marBottom w:val="0"/>
      <w:divBdr>
        <w:top w:val="none" w:sz="0" w:space="0" w:color="auto"/>
        <w:left w:val="none" w:sz="0" w:space="0" w:color="auto"/>
        <w:bottom w:val="none" w:sz="0" w:space="0" w:color="auto"/>
        <w:right w:val="none" w:sz="0" w:space="0" w:color="auto"/>
      </w:divBdr>
    </w:div>
    <w:div w:id="2105609930">
      <w:bodyDiv w:val="1"/>
      <w:marLeft w:val="0"/>
      <w:marRight w:val="0"/>
      <w:marTop w:val="0"/>
      <w:marBottom w:val="0"/>
      <w:divBdr>
        <w:top w:val="none" w:sz="0" w:space="0" w:color="auto"/>
        <w:left w:val="none" w:sz="0" w:space="0" w:color="auto"/>
        <w:bottom w:val="none" w:sz="0" w:space="0" w:color="auto"/>
        <w:right w:val="none" w:sz="0" w:space="0" w:color="auto"/>
      </w:divBdr>
    </w:div>
    <w:div w:id="2109424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eur-lex.europa.eu/legal-content/EN/TXT/?uri=CELEX%3A32018R0815&amp;qid=1710859367052" TargetMode="External"/><Relationship Id="rId1" Type="http://schemas.openxmlformats.org/officeDocument/2006/relationships/hyperlink" Target="https://eur-lex.europa.eu/legal-content/EN/TXT/?uri=CELEX%3A32018R0815&amp;qid=1710858860667"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6D578-A368-4716-AB89-50787956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5640</Words>
  <Characters>32712</Characters>
  <Application>Microsoft Office Word</Application>
  <DocSecurity>0</DocSecurity>
  <Lines>272</Lines>
  <Paragraphs>76</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38276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Kubja</dc:creator>
  <cp:keywords/>
  <dc:description/>
  <cp:lastModifiedBy>Katariina Kärsten</cp:lastModifiedBy>
  <cp:revision>8</cp:revision>
  <cp:lastPrinted>2023-10-26T07:23:00Z</cp:lastPrinted>
  <dcterms:created xsi:type="dcterms:W3CDTF">2024-02-20T13:37:00Z</dcterms:created>
  <dcterms:modified xsi:type="dcterms:W3CDTF">2024-03-20T12:56:00Z</dcterms:modified>
</cp:coreProperties>
</file>